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37DE70">
      <w:pPr>
        <w:pStyle w:val="15"/>
        <w:ind w:right="-7" w:firstLine="567"/>
        <w:jc w:val="right"/>
        <w:rPr>
          <w:rFonts w:ascii="GHEA Grapalat" w:hAnsi="GHEA Grapalat" w:cs="Sylfaen"/>
          <w:i/>
          <w:sz w:val="18"/>
        </w:rPr>
      </w:pPr>
      <w:r>
        <w:rPr>
          <w:rFonts w:ascii="GHEA Grapalat" w:hAnsi="GHEA Grapalat" w:cs="Sylfaen"/>
          <w:i/>
          <w:sz w:val="18"/>
        </w:rPr>
        <w:t xml:space="preserve">                                                                                            </w:t>
      </w:r>
    </w:p>
    <w:p w14:paraId="7C547B2C">
      <w:pPr>
        <w:pStyle w:val="15"/>
        <w:spacing w:after="0"/>
        <w:ind w:firstLine="567"/>
        <w:contextualSpacing/>
        <w:jc w:val="right"/>
        <w:rPr>
          <w:rFonts w:ascii="GHEA Grapalat" w:hAnsi="GHEA Grapalat" w:cs="Sylfaen"/>
          <w:i/>
          <w:sz w:val="16"/>
        </w:rPr>
      </w:pPr>
      <w:r>
        <w:rPr>
          <w:rFonts w:ascii="GHEA Grapalat" w:hAnsi="GHEA Grapalat" w:cs="Sylfaen"/>
          <w:i/>
          <w:sz w:val="16"/>
        </w:rPr>
        <w:t>Հավելված N 3</w:t>
      </w:r>
    </w:p>
    <w:p w14:paraId="50064ADC">
      <w:pPr>
        <w:pStyle w:val="15"/>
        <w:spacing w:after="0"/>
        <w:ind w:firstLine="567"/>
        <w:contextualSpacing/>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2024 թվականի փետրվարի  26 -ի </w:t>
      </w:r>
    </w:p>
    <w:p w14:paraId="1C72A7C6">
      <w:pPr>
        <w:pStyle w:val="15"/>
        <w:ind w:right="-7" w:firstLine="567"/>
        <w:jc w:val="right"/>
        <w:rPr>
          <w:ins w:id="0" w:author="Inesa Kocharyan" w:date="2024-02-12T15:51:00Z"/>
          <w:rFonts w:ascii="GHEA Grapalat" w:hAnsi="GHEA Grapalat" w:cs="Sylfaen"/>
          <w:i/>
          <w:sz w:val="18"/>
          <w:lang w:val="hy-AM"/>
        </w:rPr>
      </w:pPr>
      <w:r>
        <w:rPr>
          <w:rFonts w:ascii="GHEA Grapalat" w:hAnsi="GHEA Grapalat" w:cs="Sylfaen"/>
          <w:i/>
          <w:sz w:val="16"/>
          <w:lang w:val="hy-AM"/>
        </w:rPr>
        <w:t xml:space="preserve"> N 31-Ա հրամանի     </w:t>
      </w:r>
      <w:r>
        <w:rPr>
          <w:rFonts w:ascii="GHEA Grapalat" w:hAnsi="GHEA Grapalat" w:cs="Sylfaen"/>
          <w:i/>
          <w:sz w:val="18"/>
          <w:lang w:val="hy-AM"/>
        </w:rPr>
        <w:t xml:space="preserve">                                                                                            </w:t>
      </w:r>
    </w:p>
    <w:p w14:paraId="759B2633">
      <w:pPr>
        <w:pStyle w:val="15"/>
        <w:ind w:right="-7" w:firstLine="567"/>
        <w:jc w:val="right"/>
        <w:rPr>
          <w:rFonts w:ascii="GHEA Grapalat" w:hAnsi="GHEA Grapalat" w:cs="Sylfaen"/>
          <w:i/>
          <w:sz w:val="18"/>
          <w:lang w:val="hy-AM"/>
        </w:rPr>
      </w:pPr>
      <w:r>
        <w:rPr>
          <w:rFonts w:ascii="GHEA Grapalat" w:hAnsi="GHEA Grapalat" w:cs="Sylfaen"/>
          <w:i/>
          <w:sz w:val="18"/>
          <w:lang w:val="hy-AM"/>
        </w:rPr>
        <w:t xml:space="preserve">                                                                                            </w:t>
      </w:r>
    </w:p>
    <w:p w14:paraId="5C157979">
      <w:pPr>
        <w:pStyle w:val="15"/>
        <w:spacing w:after="0" w:line="360" w:lineRule="auto"/>
        <w:ind w:firstLine="567"/>
        <w:jc w:val="right"/>
        <w:rPr>
          <w:rFonts w:ascii="GHEA Grapalat" w:hAnsi="GHEA Grapalat" w:cs="Sylfaen"/>
          <w:i/>
          <w:sz w:val="16"/>
          <w:lang w:val="hy-AM"/>
        </w:rPr>
      </w:pPr>
      <w:r>
        <w:rPr>
          <w:rFonts w:ascii="GHEA Grapalat" w:hAnsi="GHEA Grapalat" w:cs="Sylfaen"/>
          <w:i/>
          <w:sz w:val="16"/>
          <w:lang w:val="hy-AM"/>
        </w:rPr>
        <w:t>Հավելված N 8</w:t>
      </w:r>
    </w:p>
    <w:p w14:paraId="3EE1F60B">
      <w:pPr>
        <w:pStyle w:val="15"/>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մարտի 1-ի </w:t>
      </w:r>
    </w:p>
    <w:p w14:paraId="7DA8CABA">
      <w:pPr>
        <w:pStyle w:val="15"/>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4F762D64">
      <w:pPr>
        <w:pStyle w:val="15"/>
        <w:spacing w:after="0"/>
        <w:ind w:right="-7" w:firstLine="567"/>
        <w:jc w:val="right"/>
        <w:rPr>
          <w:rFonts w:ascii="GHEA Grapalat" w:hAnsi="GHEA Grapalat" w:cs="Sylfaen"/>
          <w:i/>
          <w:sz w:val="16"/>
          <w:lang w:val="af-ZA"/>
        </w:rPr>
      </w:pPr>
    </w:p>
    <w:p w14:paraId="4E29BCF2">
      <w:pPr>
        <w:pStyle w:val="18"/>
        <w:spacing w:line="240" w:lineRule="auto"/>
        <w:jc w:val="right"/>
        <w:rPr>
          <w:rFonts w:ascii="GHEA Grapalat" w:hAnsi="GHEA Grapalat" w:cs="Sylfaen"/>
          <w:i w:val="0"/>
          <w:u w:val="single"/>
          <w:lang w:val="hy-AM" w:eastAsia="ru-RU"/>
        </w:rPr>
      </w:pPr>
      <w:r>
        <w:rPr>
          <w:rFonts w:ascii="GHEA Grapalat" w:hAnsi="GHEA Grapalat" w:cs="Sylfaen"/>
          <w:i w:val="0"/>
          <w:u w:val="single"/>
          <w:lang w:val="hy-AM" w:eastAsia="ru-RU"/>
        </w:rPr>
        <w:t>Օրինակելի</w:t>
      </w:r>
      <w:r>
        <w:rPr>
          <w:rFonts w:ascii="GHEA Grapalat" w:hAnsi="GHEA Grapalat" w:cs="Sylfaen"/>
          <w:i w:val="0"/>
          <w:u w:val="single"/>
          <w:lang w:val="af-ZA" w:eastAsia="ru-RU"/>
        </w:rPr>
        <w:t xml:space="preserve"> </w:t>
      </w:r>
      <w:r>
        <w:rPr>
          <w:rFonts w:ascii="GHEA Grapalat" w:hAnsi="GHEA Grapalat" w:cs="Sylfaen"/>
          <w:i w:val="0"/>
          <w:u w:val="single"/>
          <w:lang w:val="hy-AM" w:eastAsia="ru-RU"/>
        </w:rPr>
        <w:t xml:space="preserve">ձև </w:t>
      </w:r>
    </w:p>
    <w:p w14:paraId="75AAFA87">
      <w:pPr>
        <w:pStyle w:val="18"/>
        <w:spacing w:line="240" w:lineRule="auto"/>
        <w:jc w:val="center"/>
        <w:rPr>
          <w:rFonts w:ascii="GHEA Grapalat" w:hAnsi="GHEA Grapalat"/>
          <w:i w:val="0"/>
          <w:lang w:val="af-ZA"/>
        </w:rPr>
      </w:pPr>
      <w:r>
        <w:rPr>
          <w:rFonts w:ascii="GHEA Grapalat" w:hAnsi="GHEA Grapalat"/>
          <w:i w:val="0"/>
          <w:lang w:val="hy-AM"/>
        </w:rPr>
        <w:t>ԳՆԱՆՇՄԱՆ ՀԱՐՑՄԱՆ</w:t>
      </w:r>
      <w:r>
        <w:rPr>
          <w:rFonts w:ascii="GHEA Grapalat" w:hAnsi="GHEA Grapalat"/>
          <w:i w:val="0"/>
          <w:lang w:val="af-ZA"/>
        </w:rPr>
        <w:t xml:space="preserve"> ՄԱՍԻՆ</w:t>
      </w:r>
      <w:r>
        <w:rPr>
          <w:rStyle w:val="30"/>
          <w:rFonts w:ascii="GHEA Grapalat" w:hAnsi="GHEA Grapalat"/>
          <w:i w:val="0"/>
          <w:lang w:val="af-ZA"/>
        </w:rPr>
        <w:footnoteReference w:id="0"/>
      </w:r>
    </w:p>
    <w:p w14:paraId="3B5A071A">
      <w:pPr>
        <w:pStyle w:val="18"/>
        <w:spacing w:line="240" w:lineRule="auto"/>
        <w:jc w:val="center"/>
        <w:rPr>
          <w:rFonts w:ascii="GHEA Grapalat" w:hAnsi="GHEA Grapalat"/>
          <w:i w:val="0"/>
          <w:lang w:val="af-ZA"/>
        </w:rPr>
      </w:pPr>
    </w:p>
    <w:p w14:paraId="07CF463E">
      <w:pPr>
        <w:pStyle w:val="18"/>
        <w:spacing w:line="240" w:lineRule="auto"/>
        <w:jc w:val="center"/>
        <w:rPr>
          <w:rFonts w:ascii="GHEA Grapalat" w:hAnsi="GHEA Grapalat"/>
          <w:i w:val="0"/>
          <w:lang w:val="af-ZA"/>
        </w:rPr>
      </w:pPr>
      <w:r>
        <w:rPr>
          <w:rFonts w:ascii="GHEA Grapalat" w:hAnsi="GHEA Grapalat"/>
          <w:i w:val="0"/>
          <w:lang w:val="af-ZA"/>
        </w:rPr>
        <w:t>Հայտարարության սույն տեքստը հաստատված է գնահատող հանձնաժողովի</w:t>
      </w:r>
    </w:p>
    <w:p w14:paraId="35C66B2D">
      <w:pPr>
        <w:pStyle w:val="18"/>
        <w:spacing w:line="240" w:lineRule="auto"/>
        <w:jc w:val="center"/>
        <w:rPr>
          <w:rFonts w:ascii="GHEA Grapalat" w:hAnsi="GHEA Grapalat"/>
          <w:i w:val="0"/>
          <w:lang w:val="af-ZA"/>
        </w:rPr>
      </w:pPr>
      <w:r>
        <w:rPr>
          <w:rFonts w:ascii="GHEA Grapalat" w:hAnsi="GHEA Grapalat"/>
          <w:i w:val="0"/>
          <w:lang w:val="af-ZA"/>
        </w:rPr>
        <w:t>20</w:t>
      </w:r>
      <w:r>
        <w:rPr>
          <w:rFonts w:ascii="GHEA Grapalat" w:hAnsi="GHEA Grapalat"/>
          <w:i w:val="0"/>
          <w:lang w:val="hy-AM"/>
        </w:rPr>
        <w:t>24</w:t>
      </w:r>
      <w:r>
        <w:rPr>
          <w:rFonts w:ascii="GHEA Grapalat" w:hAnsi="GHEA Grapalat"/>
          <w:i w:val="0"/>
          <w:lang w:val="af-ZA"/>
        </w:rPr>
        <w:t xml:space="preserve">   թվականի «</w:t>
      </w:r>
      <w:r>
        <w:rPr>
          <w:rFonts w:ascii="GHEA Grapalat" w:hAnsi="GHEA Grapalat"/>
          <w:i w:val="0"/>
          <w:lang w:val="hy-AM"/>
        </w:rPr>
        <w:t>օգոստոսի</w:t>
      </w:r>
      <w:r>
        <w:rPr>
          <w:rFonts w:ascii="GHEA Grapalat" w:hAnsi="GHEA Grapalat"/>
          <w:i w:val="0"/>
          <w:lang w:val="af-ZA"/>
        </w:rPr>
        <w:t>»  «</w:t>
      </w:r>
      <w:r>
        <w:rPr>
          <w:rFonts w:ascii="GHEA Grapalat" w:hAnsi="GHEA Grapalat"/>
          <w:i w:val="0"/>
          <w:lang w:val="hy-AM"/>
        </w:rPr>
        <w:t>06</w:t>
      </w:r>
      <w:r>
        <w:rPr>
          <w:rFonts w:ascii="GHEA Grapalat" w:hAnsi="GHEA Grapalat"/>
          <w:i w:val="0"/>
          <w:lang w:val="af-ZA"/>
        </w:rPr>
        <w:t>»</w:t>
      </w:r>
      <w:r>
        <w:rPr>
          <w:rFonts w:ascii="GHEA Grapalat" w:hAnsi="GHEA Grapalat"/>
          <w:i w:val="0"/>
          <w:lang w:val="hy-AM"/>
        </w:rPr>
        <w:t>-ի</w:t>
      </w:r>
      <w:r>
        <w:rPr>
          <w:rFonts w:ascii="GHEA Grapalat" w:hAnsi="GHEA Grapalat"/>
          <w:i w:val="0"/>
          <w:lang w:val="af-ZA"/>
        </w:rPr>
        <w:t xml:space="preserve"> «</w:t>
      </w:r>
      <w:r>
        <w:rPr>
          <w:rFonts w:ascii="GHEA Grapalat" w:hAnsi="GHEA Grapalat"/>
          <w:i w:val="0"/>
          <w:lang w:val="hy-AM"/>
        </w:rPr>
        <w:t>1</w:t>
      </w:r>
      <w:r>
        <w:rPr>
          <w:rFonts w:ascii="GHEA Grapalat" w:hAnsi="GHEA Grapalat"/>
          <w:i w:val="0"/>
          <w:lang w:val="af-ZA"/>
        </w:rPr>
        <w:t xml:space="preserve">» որոշմամբ </w:t>
      </w:r>
    </w:p>
    <w:p w14:paraId="6354CC13">
      <w:pPr>
        <w:pStyle w:val="18"/>
        <w:spacing w:line="240" w:lineRule="auto"/>
        <w:jc w:val="center"/>
        <w:rPr>
          <w:rFonts w:ascii="GHEA Grapalat" w:hAnsi="GHEA Grapalat"/>
          <w:i w:val="0"/>
          <w:lang w:val="af-ZA"/>
        </w:rPr>
      </w:pPr>
      <w:r>
        <w:rPr>
          <w:rFonts w:ascii="GHEA Grapalat" w:hAnsi="GHEA Grapalat"/>
          <w:i w:val="0"/>
          <w:lang w:val="af-ZA"/>
        </w:rPr>
        <w:t xml:space="preserve">Ընթացակարգի ծածկագիրը` </w:t>
      </w:r>
      <w:r>
        <w:rPr>
          <w:rFonts w:ascii="GHEA Grapalat" w:hAnsi="GHEA Grapalat"/>
          <w:i w:val="0"/>
          <w:lang w:val="hy-AM"/>
        </w:rPr>
        <w:t>ՀՀ ԳՄՍ6ՄԴ-</w:t>
      </w:r>
      <w:r>
        <w:rPr>
          <w:rFonts w:ascii="GHEA Grapalat" w:hAnsi="GHEA Grapalat"/>
          <w:i w:val="0"/>
          <w:lang w:val="af-ZA"/>
        </w:rPr>
        <w:t>_</w:t>
      </w:r>
      <w:r>
        <w:rPr>
          <w:rFonts w:ascii="GHEA Grapalat" w:hAnsi="GHEA Grapalat"/>
          <w:i w:val="0"/>
          <w:lang w:val="hy-AM"/>
        </w:rPr>
        <w:t>ԳՀ</w:t>
      </w:r>
      <w:r>
        <w:rPr>
          <w:rFonts w:ascii="GHEA Grapalat" w:hAnsi="GHEA Grapalat"/>
          <w:i w:val="0"/>
          <w:lang w:val="af-ZA"/>
        </w:rPr>
        <w:t>ԱՇՁԲ</w:t>
      </w:r>
      <w:r>
        <w:rPr>
          <w:rFonts w:ascii="GHEA Grapalat" w:hAnsi="GHEA Grapalat"/>
          <w:i w:val="0"/>
          <w:lang w:val="hy-AM"/>
        </w:rPr>
        <w:t xml:space="preserve"> 24/02</w:t>
      </w:r>
      <w:r>
        <w:rPr>
          <w:rFonts w:ascii="GHEA Grapalat" w:hAnsi="GHEA Grapalat"/>
          <w:i w:val="0"/>
          <w:u w:val="single"/>
          <w:lang w:val="af-ZA"/>
        </w:rPr>
        <w:t xml:space="preserve">       </w:t>
      </w:r>
    </w:p>
    <w:p w14:paraId="4725E55F">
      <w:pPr>
        <w:pStyle w:val="18"/>
        <w:spacing w:line="240" w:lineRule="auto"/>
        <w:rPr>
          <w:rFonts w:ascii="GHEA Grapalat" w:hAnsi="GHEA Grapalat"/>
          <w:i w:val="0"/>
          <w:color w:val="FF0000"/>
          <w:lang w:val="hy-AM"/>
        </w:rPr>
      </w:pPr>
      <w:r>
        <w:rPr>
          <w:rFonts w:ascii="GHEA Grapalat" w:hAnsi="GHEA Grapalat"/>
          <w:i w:val="0"/>
          <w:color w:val="FF0000"/>
          <w:lang w:val="af-ZA"/>
        </w:rPr>
        <w:t>Գնման ընթացակարգը կազմակերպված է «Գնումների մասին» ՀՀ օրենքի 15-րդ հոդվածի 6-րդ մասի հիման վրա</w:t>
      </w:r>
      <w:r>
        <w:rPr>
          <w:rFonts w:ascii="GHEA Grapalat" w:hAnsi="GHEA Grapalat"/>
          <w:i w:val="0"/>
          <w:color w:val="FF0000"/>
          <w:lang w:val="hy-AM"/>
        </w:rPr>
        <w:t>։</w:t>
      </w:r>
    </w:p>
    <w:p w14:paraId="13DD39A4">
      <w:pPr>
        <w:pStyle w:val="18"/>
        <w:spacing w:line="240" w:lineRule="auto"/>
        <w:ind w:firstLine="708"/>
        <w:jc w:val="left"/>
        <w:rPr>
          <w:rFonts w:ascii="GHEA Grapalat" w:hAnsi="GHEA Grapalat"/>
          <w:i w:val="0"/>
          <w:lang w:val="af-ZA"/>
        </w:rPr>
      </w:pPr>
      <w:r>
        <w:rPr>
          <w:rFonts w:ascii="GHEA Grapalat" w:hAnsi="GHEA Grapalat"/>
          <w:i w:val="0"/>
          <w:lang w:val="af-ZA"/>
        </w:rPr>
        <w:t>Պատվիրատուն`</w:t>
      </w:r>
      <w:r>
        <w:rPr>
          <w:rFonts w:ascii="GHEA Grapalat" w:hAnsi="GHEA Grapalat"/>
          <w:i w:val="0"/>
          <w:lang w:val="hy-AM"/>
        </w:rPr>
        <w:t xml:space="preserve"> «ՀՀ Գեղարքունիքի մարզի Սևան քաղաքի թիվ 6 միջնակարգ»</w:t>
      </w:r>
      <w:r>
        <w:rPr>
          <w:rFonts w:ascii="GHEA Grapalat" w:hAnsi="GHEA Grapalat"/>
          <w:i w:val="0"/>
          <w:lang w:val="af-ZA"/>
        </w:rPr>
        <w:t xml:space="preserve"> </w:t>
      </w:r>
      <w:r>
        <w:rPr>
          <w:rFonts w:ascii="GHEA Grapalat" w:hAnsi="GHEA Grapalat"/>
          <w:i w:val="0"/>
          <w:lang w:val="hy-AM"/>
        </w:rPr>
        <w:t>ՊՈԱԿ-ը</w:t>
      </w:r>
      <w:r>
        <w:rPr>
          <w:rFonts w:ascii="GHEA Grapalat" w:hAnsi="GHEA Grapalat"/>
          <w:i w:val="0"/>
          <w:lang w:val="af-ZA"/>
        </w:rPr>
        <w:t>, որը գտնվում է</w:t>
      </w:r>
      <w:r>
        <w:rPr>
          <w:rFonts w:ascii="GHEA Grapalat" w:hAnsi="GHEA Grapalat"/>
          <w:i w:val="0"/>
          <w:lang w:val="hy-AM"/>
        </w:rPr>
        <w:t xml:space="preserve"> ՀՀ Գեղարքունիքի մարզ, Սևան համայնքի Խորհուրդների փողոց, թիվ 8 շենք </w:t>
      </w:r>
      <w:r>
        <w:rPr>
          <w:rFonts w:ascii="GHEA Grapalat" w:hAnsi="GHEA Grapalat"/>
          <w:i w:val="0"/>
          <w:lang w:val="af-ZA"/>
        </w:rPr>
        <w:t xml:space="preserve"> հասցեում,</w:t>
      </w:r>
    </w:p>
    <w:p w14:paraId="760F528B">
      <w:pPr>
        <w:pStyle w:val="18"/>
        <w:spacing w:line="240" w:lineRule="auto"/>
        <w:ind w:firstLine="0"/>
        <w:rPr>
          <w:rFonts w:ascii="GHEA Grapalat" w:hAnsi="GHEA Grapalat"/>
          <w:i w:val="0"/>
          <w:lang w:val="af-ZA"/>
        </w:rPr>
      </w:pPr>
      <w:r>
        <w:rPr>
          <w:rFonts w:ascii="GHEA Grapalat" w:hAnsi="GHEA Grapalat"/>
          <w:i w:val="0"/>
          <w:lang w:val="af-ZA"/>
        </w:rPr>
        <w:t xml:space="preserve">հայտարարում է </w:t>
      </w:r>
      <w:r>
        <w:rPr>
          <w:rFonts w:ascii="GHEA Grapalat" w:hAnsi="GHEA Grapalat"/>
          <w:i w:val="0"/>
          <w:lang w:val="hy-AM"/>
        </w:rPr>
        <w:t>գնանշման հարցում</w:t>
      </w:r>
      <w:r>
        <w:rPr>
          <w:rFonts w:ascii="GHEA Grapalat" w:hAnsi="GHEA Grapalat"/>
          <w:i w:val="0"/>
          <w:lang w:val="af-ZA"/>
        </w:rPr>
        <w:t>, որն իրականացվում է մեկ փուլով:</w:t>
      </w:r>
    </w:p>
    <w:p w14:paraId="59B22751">
      <w:pPr>
        <w:pStyle w:val="18"/>
        <w:spacing w:line="240" w:lineRule="auto"/>
        <w:ind w:firstLine="0"/>
        <w:rPr>
          <w:rFonts w:ascii="GHEA Grapalat" w:hAnsi="GHEA Grapalat"/>
          <w:i w:val="0"/>
          <w:lang w:val="af-ZA"/>
        </w:rPr>
      </w:pPr>
      <w:r>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 </w:t>
      </w:r>
      <w:r>
        <w:rPr>
          <w:rFonts w:ascii="GHEA Grapalat" w:hAnsi="GHEA Grapalat"/>
          <w:i w:val="0"/>
          <w:lang w:val="hy-AM"/>
        </w:rPr>
        <w:t>ընտրված</w:t>
      </w:r>
      <w:r>
        <w:rPr>
          <w:rFonts w:ascii="GHEA Grapalat" w:hAnsi="GHEA Grapalat"/>
          <w:i w:val="0"/>
          <w:lang w:val="af-ZA"/>
        </w:rPr>
        <w:t xml:space="preserve"> մասնակցին սահմանված կարգով կառաջարկվի կնքել </w:t>
      </w:r>
      <w:r>
        <w:rPr>
          <w:rFonts w:ascii="GHEA Grapalat" w:hAnsi="GHEA Grapalat"/>
          <w:i w:val="0"/>
          <w:lang w:val="hy-AM"/>
        </w:rPr>
        <w:t>Մարզադահլիճի վերանորոգման</w:t>
      </w:r>
      <w:r>
        <w:rPr>
          <w:rFonts w:ascii="GHEA Grapalat" w:hAnsi="GHEA Grapalat"/>
          <w:i w:val="0"/>
          <w:lang w:val="af-ZA"/>
        </w:rPr>
        <w:t xml:space="preserve">    կատարման պայմանագիր (այսուհետ` պայմանագիր)։ </w:t>
      </w:r>
    </w:p>
    <w:p w14:paraId="36338110">
      <w:pPr>
        <w:pStyle w:val="18"/>
        <w:spacing w:line="240" w:lineRule="auto"/>
        <w:ind w:firstLine="0"/>
        <w:rPr>
          <w:rFonts w:ascii="GHEA Grapalat" w:hAnsi="GHEA Grapalat"/>
          <w:i w:val="0"/>
          <w:lang w:val="af-ZA"/>
        </w:rPr>
      </w:pPr>
      <w:r>
        <w:rPr>
          <w:rFonts w:ascii="GHEA Grapalat" w:hAnsi="GHEA Grapalat"/>
          <w:i w:val="0"/>
          <w:sz w:val="16"/>
          <w:szCs w:val="16"/>
          <w:lang w:val="af-ZA"/>
        </w:rPr>
        <w:t xml:space="preserve">                   </w:t>
      </w:r>
      <w:r>
        <w:rPr>
          <w:rFonts w:ascii="GHEA Grapalat" w:hAnsi="GHEA Grapalat"/>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70EB2664">
      <w:pPr>
        <w:ind w:firstLine="720"/>
        <w:jc w:val="both"/>
        <w:rPr>
          <w:rFonts w:ascii="GHEA Grapalat" w:hAnsi="GHEA Grapalat"/>
          <w:sz w:val="20"/>
          <w:szCs w:val="20"/>
          <w:lang w:val="af-ZA"/>
        </w:rPr>
      </w:pPr>
      <w:r>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82CB388">
      <w:pPr>
        <w:pStyle w:val="18"/>
        <w:spacing w:line="240" w:lineRule="auto"/>
        <w:rPr>
          <w:rFonts w:ascii="GHEA Grapalat" w:hAnsi="GHEA Grapalat"/>
          <w:i w:val="0"/>
          <w:lang w:val="af-ZA"/>
        </w:rPr>
      </w:pPr>
      <w:r>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35F01CC8">
      <w:pPr>
        <w:pStyle w:val="18"/>
        <w:spacing w:line="240" w:lineRule="auto"/>
        <w:rPr>
          <w:rFonts w:ascii="GHEA Grapalat" w:hAnsi="GHEA Grapalat"/>
          <w:i w:val="0"/>
          <w:lang w:val="af-ZA"/>
        </w:rPr>
      </w:pPr>
      <w:r>
        <w:rPr>
          <w:rFonts w:ascii="GHEA Grapalat" w:hAnsi="GHEA Grapalat"/>
          <w:i w:val="0"/>
          <w:lang w:val="af-ZA"/>
        </w:rPr>
        <w:t>Սույն ընթացակարգի նկատմամբ կիրառվում են Առևտրի համաշխարհային կազմակերպության պետական գնումների համաձայնագրի դրույթները:</w:t>
      </w:r>
      <w:r>
        <w:rPr>
          <w:rStyle w:val="30"/>
          <w:rFonts w:ascii="GHEA Grapalat" w:hAnsi="GHEA Grapalat"/>
          <w:i w:val="0"/>
          <w:lang w:val="af-ZA"/>
        </w:rPr>
        <w:footnoteReference w:id="1"/>
      </w:r>
    </w:p>
    <w:p w14:paraId="578CFD38">
      <w:pPr>
        <w:pStyle w:val="18"/>
        <w:spacing w:line="240" w:lineRule="auto"/>
        <w:rPr>
          <w:rFonts w:ascii="GHEA Grapalat" w:hAnsi="GHEA Grapalat"/>
          <w:i w:val="0"/>
          <w:lang w:val="af-ZA"/>
        </w:rPr>
      </w:pPr>
      <w:r>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15D18A3">
      <w:pPr>
        <w:pStyle w:val="18"/>
        <w:spacing w:line="240" w:lineRule="auto"/>
        <w:ind w:firstLine="708"/>
        <w:jc w:val="left"/>
        <w:rPr>
          <w:rFonts w:ascii="GHEA Grapalat" w:hAnsi="GHEA Grapalat"/>
          <w:i w:val="0"/>
          <w:lang w:val="af-ZA"/>
        </w:rPr>
      </w:pPr>
      <w:r>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w:t>
      </w:r>
      <w:r>
        <w:rPr>
          <w:rFonts w:ascii="GHEA Grapalat" w:hAnsi="GHEA Grapalat"/>
          <w:i w:val="0"/>
          <w:lang w:val="hy-AM"/>
        </w:rPr>
        <w:t xml:space="preserve">ՀՀ Գեղարքունիքի մարզ, Սևան համայնքի Խորհուրդների փողոց, թիվ 8 շենք </w:t>
      </w:r>
      <w:r>
        <w:rPr>
          <w:rFonts w:ascii="GHEA Grapalat" w:hAnsi="GHEA Grapalat"/>
          <w:i w:val="0"/>
          <w:lang w:val="af-ZA"/>
        </w:rPr>
        <w:t xml:space="preserve"> հասցեով, փաստաթղթային ձևով</w:t>
      </w:r>
      <w:r>
        <w:rPr>
          <w:rFonts w:ascii="GHEA Grapalat" w:hAnsi="GHEA Grapalat"/>
          <w:i w:val="0"/>
          <w:lang w:val="af-ZA" w:eastAsia="ru-RU"/>
        </w:rPr>
        <w:t xml:space="preserve"> </w:t>
      </w:r>
      <w:r>
        <w:rPr>
          <w:rFonts w:ascii="GHEA Grapalat" w:hAnsi="GHEA Grapalat"/>
          <w:i w:val="0"/>
          <w:lang w:val="af-ZA"/>
        </w:rPr>
        <w:t xml:space="preserve">մինչև սույն հայտարարության հրապարակման օրվանից հաշված </w:t>
      </w:r>
      <w:r>
        <w:rPr>
          <w:rFonts w:ascii="GHEA Grapalat" w:hAnsi="GHEA Grapalat"/>
          <w:i w:val="0"/>
          <w:u w:val="single"/>
          <w:lang w:val="af-ZA"/>
        </w:rPr>
        <w:t xml:space="preserve">     </w:t>
      </w:r>
      <w:r>
        <w:rPr>
          <w:rFonts w:ascii="GHEA Grapalat" w:hAnsi="GHEA Grapalat"/>
          <w:i w:val="0"/>
          <w:u w:val="single"/>
          <w:lang w:val="hy-AM"/>
        </w:rPr>
        <w:t>7</w:t>
      </w:r>
      <w:r>
        <w:rPr>
          <w:rFonts w:ascii="GHEA Grapalat" w:hAnsi="GHEA Grapalat"/>
          <w:i w:val="0"/>
          <w:u w:val="single"/>
          <w:lang w:val="af-ZA"/>
        </w:rPr>
        <w:t xml:space="preserve">    </w:t>
      </w:r>
      <w:r>
        <w:rPr>
          <w:rFonts w:ascii="GHEA Grapalat" w:hAnsi="GHEA Grapalat"/>
          <w:i w:val="0"/>
          <w:lang w:val="af-ZA"/>
        </w:rPr>
        <w:t xml:space="preserve">-րդ օրվա ժամը </w:t>
      </w:r>
      <w:r>
        <w:rPr>
          <w:rFonts w:ascii="GHEA Grapalat" w:hAnsi="GHEA Grapalat"/>
          <w:i w:val="0"/>
          <w:lang w:val="hy-AM"/>
        </w:rPr>
        <w:t xml:space="preserve">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i w:val="0"/>
          <w:lang w:val="af-ZA"/>
        </w:rPr>
        <w:t xml:space="preserve">-ը: Հայտերը, հայերենից բացի, կարող են ներկայացվել նաև անգլերեն կամ ռուսերեն: </w:t>
      </w:r>
    </w:p>
    <w:p w14:paraId="5B86E01B">
      <w:pPr>
        <w:pStyle w:val="18"/>
        <w:spacing w:line="240" w:lineRule="auto"/>
        <w:ind w:firstLine="708"/>
        <w:jc w:val="left"/>
        <w:rPr>
          <w:rFonts w:ascii="GHEA Grapalat" w:hAnsi="GHEA Grapalat"/>
          <w:i w:val="0"/>
          <w:lang w:val="af-ZA"/>
        </w:rPr>
      </w:pPr>
      <w:r>
        <w:rPr>
          <w:rFonts w:ascii="GHEA Grapalat" w:hAnsi="GHEA Grapalat"/>
          <w:i w:val="0"/>
          <w:lang w:val="af-ZA"/>
        </w:rPr>
        <w:t xml:space="preserve">Հայտերի բացումը տեղի կունենա </w:t>
      </w:r>
      <w:r>
        <w:rPr>
          <w:rFonts w:ascii="GHEA Grapalat" w:hAnsi="GHEA Grapalat"/>
          <w:i w:val="0"/>
          <w:lang w:val="hy-AM"/>
        </w:rPr>
        <w:t xml:space="preserve">ՀՀ Գեղարքունիքի մարզ, Սևան համայնքի Խորհուրդների փողոց, թիվ 8 շենք </w:t>
      </w:r>
      <w:r>
        <w:rPr>
          <w:rFonts w:ascii="GHEA Grapalat" w:hAnsi="GHEA Grapalat"/>
          <w:i w:val="0"/>
          <w:lang w:val="af-ZA"/>
        </w:rPr>
        <w:t xml:space="preserve">հասցեում,  « </w:t>
      </w:r>
      <w:r>
        <w:rPr>
          <w:rFonts w:ascii="GHEA Grapalat" w:hAnsi="GHEA Grapalat"/>
          <w:i w:val="0"/>
          <w:lang w:val="hy-AM"/>
        </w:rPr>
        <w:t>2024թ</w:t>
      </w:r>
      <w:r>
        <w:rPr>
          <w:rFonts w:ascii="GHEA Grapalat" w:hAnsi="GHEA Grapalat"/>
          <w:i w:val="0"/>
          <w:lang w:val="af-ZA"/>
        </w:rPr>
        <w:t xml:space="preserve">  » « </w:t>
      </w:r>
      <w:r>
        <w:rPr>
          <w:rFonts w:ascii="GHEA Grapalat" w:hAnsi="GHEA Grapalat"/>
          <w:i w:val="0"/>
          <w:lang w:val="hy-AM"/>
        </w:rPr>
        <w:t xml:space="preserve">օգոստոսի </w:t>
      </w:r>
      <w:r>
        <w:rPr>
          <w:rFonts w:ascii="GHEA Grapalat" w:hAnsi="GHEA Grapalat"/>
          <w:i w:val="0"/>
          <w:lang w:val="af-ZA"/>
        </w:rPr>
        <w:t xml:space="preserve">» « </w:t>
      </w:r>
      <w:r>
        <w:rPr>
          <w:rFonts w:ascii="GHEA Grapalat" w:hAnsi="GHEA Grapalat"/>
          <w:i w:val="0"/>
          <w:lang w:val="hy-AM"/>
        </w:rPr>
        <w:t>14</w:t>
      </w:r>
      <w:r>
        <w:rPr>
          <w:rFonts w:ascii="GHEA Grapalat" w:hAnsi="GHEA Grapalat"/>
          <w:i w:val="0"/>
          <w:lang w:val="af-ZA"/>
        </w:rPr>
        <w:t xml:space="preserve">» -ին ժամը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i w:val="0"/>
          <w:lang w:val="af-ZA"/>
        </w:rPr>
        <w:t xml:space="preserve">-ին։   </w:t>
      </w:r>
    </w:p>
    <w:p w14:paraId="6050632B">
      <w:pPr>
        <w:ind w:firstLine="720"/>
        <w:jc w:val="both"/>
        <w:rPr>
          <w:rFonts w:ascii="GHEA Grapalat" w:hAnsi="GHEA Grapalat"/>
          <w:sz w:val="20"/>
          <w:szCs w:val="20"/>
          <w:lang w:val="hy-AM"/>
        </w:rPr>
      </w:pPr>
      <w:r>
        <w:rPr>
          <w:rFonts w:ascii="GHEA Grapalat" w:hAnsi="GHEA Grapalat"/>
          <w:sz w:val="20"/>
          <w:szCs w:val="20"/>
          <w:lang w:val="af-ZA"/>
        </w:rPr>
        <w:t>Սույն ընթացակարգի վերաբերյալ բողոք</w:t>
      </w:r>
      <w:r>
        <w:rPr>
          <w:rFonts w:ascii="GHEA Grapalat" w:hAnsi="GHEA Grapalat"/>
          <w:sz w:val="20"/>
          <w:szCs w:val="20"/>
          <w:lang w:val="hy-AM"/>
        </w:rPr>
        <w:t xml:space="preserve">արկումն իրականացվում է </w:t>
      </w:r>
      <w:r>
        <w:rPr>
          <w:rFonts w:ascii="GHEA Grapalat" w:hAnsi="GHEA Grapalat"/>
          <w:sz w:val="16"/>
          <w:szCs w:val="16"/>
          <w:lang w:val="af-ZA"/>
        </w:rPr>
        <w:t xml:space="preserve"> </w:t>
      </w:r>
      <w:r>
        <w:rPr>
          <w:rFonts w:ascii="GHEA Grapalat" w:hAnsi="GHEA Grapalat"/>
          <w:sz w:val="20"/>
          <w:szCs w:val="20"/>
          <w:lang w:val="af-ZA"/>
        </w:rPr>
        <w:t>«</w:t>
      </w:r>
      <w:r>
        <w:rPr>
          <w:rFonts w:ascii="GHEA Grapalat" w:hAnsi="GHEA Grapalat"/>
          <w:sz w:val="20"/>
          <w:szCs w:val="20"/>
          <w:lang w:val="hy-AM"/>
        </w:rPr>
        <w:t>Գնումների</w:t>
      </w:r>
      <w:r>
        <w:rPr>
          <w:rFonts w:ascii="GHEA Grapalat" w:hAnsi="GHEA Grapalat"/>
          <w:sz w:val="20"/>
          <w:szCs w:val="20"/>
          <w:lang w:val="af-ZA"/>
        </w:rPr>
        <w:t xml:space="preserve"> </w:t>
      </w:r>
      <w:r>
        <w:rPr>
          <w:rFonts w:ascii="GHEA Grapalat" w:hAnsi="GHEA Grapalat"/>
          <w:sz w:val="20"/>
          <w:szCs w:val="20"/>
          <w:lang w:val="hy-AM"/>
        </w:rPr>
        <w:t>մասին</w:t>
      </w:r>
      <w:r>
        <w:rPr>
          <w:rFonts w:ascii="GHEA Grapalat" w:hAnsi="GHEA Grapalat"/>
          <w:sz w:val="20"/>
          <w:szCs w:val="20"/>
          <w:lang w:val="af-ZA"/>
        </w:rPr>
        <w:t>»</w:t>
      </w:r>
      <w:r>
        <w:rPr>
          <w:rFonts w:ascii="GHEA Grapalat" w:hAnsi="GHEA Grapalat"/>
          <w:sz w:val="20"/>
          <w:szCs w:val="20"/>
          <w:lang w:val="hy-AM"/>
        </w:rPr>
        <w:t xml:space="preserve"> ՀՀ</w:t>
      </w:r>
      <w:r>
        <w:rPr>
          <w:rFonts w:ascii="GHEA Grapalat" w:hAnsi="GHEA Grapalat"/>
          <w:sz w:val="20"/>
          <w:szCs w:val="20"/>
          <w:lang w:val="af-ZA"/>
        </w:rPr>
        <w:t xml:space="preserve"> </w:t>
      </w:r>
      <w:r>
        <w:rPr>
          <w:rFonts w:ascii="GHEA Grapalat" w:hAnsi="GHEA Grapalat"/>
          <w:sz w:val="20"/>
          <w:szCs w:val="20"/>
          <w:lang w:val="hy-AM"/>
        </w:rPr>
        <w:t>օրենքով</w:t>
      </w:r>
      <w:r>
        <w:rPr>
          <w:rFonts w:ascii="GHEA Grapalat" w:hAnsi="GHEA Grapalat"/>
          <w:sz w:val="20"/>
          <w:szCs w:val="20"/>
          <w:lang w:val="af-ZA"/>
        </w:rPr>
        <w:t xml:space="preserve"> </w:t>
      </w:r>
      <w:r>
        <w:rPr>
          <w:rFonts w:ascii="GHEA Grapalat" w:hAnsi="GHEA Grapalat"/>
          <w:sz w:val="20"/>
          <w:szCs w:val="20"/>
          <w:lang w:val="hy-AM"/>
        </w:rPr>
        <w:t>և</w:t>
      </w:r>
      <w:r>
        <w:rPr>
          <w:rFonts w:ascii="GHEA Grapalat" w:hAnsi="GHEA Grapalat"/>
          <w:sz w:val="20"/>
          <w:szCs w:val="20"/>
          <w:lang w:val="af-ZA"/>
        </w:rPr>
        <w:t xml:space="preserve"> </w:t>
      </w:r>
      <w:r>
        <w:rPr>
          <w:rFonts w:ascii="GHEA Grapalat" w:hAnsi="GHEA Grapalat"/>
          <w:sz w:val="20"/>
          <w:szCs w:val="20"/>
          <w:lang w:val="hy-AM"/>
        </w:rPr>
        <w:t>ՀՀ քաղաքացիական դատավարության օրենսգրքով սահմանված կարգով։</w:t>
      </w:r>
    </w:p>
    <w:p w14:paraId="257FC322">
      <w:pPr>
        <w:pStyle w:val="18"/>
        <w:spacing w:line="240" w:lineRule="auto"/>
        <w:rPr>
          <w:rFonts w:ascii="GHEA Grapalat" w:hAnsi="GHEA Grapalat"/>
          <w:i w:val="0"/>
          <w:lang w:val="af-ZA"/>
        </w:rPr>
      </w:pPr>
      <w:r>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Հերմինե Գևորգյանին</w:t>
      </w:r>
    </w:p>
    <w:p w14:paraId="650950D2">
      <w:pPr>
        <w:pStyle w:val="18"/>
        <w:spacing w:line="240" w:lineRule="auto"/>
        <w:rPr>
          <w:rFonts w:ascii="GHEA Grapalat" w:hAnsi="GHEA Grapalat"/>
          <w:i w:val="0"/>
          <w:lang w:val="af-ZA"/>
        </w:rPr>
      </w:pPr>
      <w:r>
        <w:rPr>
          <w:rFonts w:ascii="GHEA Grapalat" w:hAnsi="GHEA Grapalat"/>
          <w:i w:val="0"/>
          <w:lang w:val="af-ZA"/>
        </w:rPr>
        <w:t xml:space="preserve">                                      Հեռախոս </w:t>
      </w:r>
      <w:r>
        <w:rPr>
          <w:rFonts w:ascii="GHEA Grapalat" w:hAnsi="GHEA Grapalat"/>
          <w:i w:val="0"/>
          <w:lang w:val="hy-AM"/>
        </w:rPr>
        <w:t>093922512</w:t>
      </w:r>
    </w:p>
    <w:p w14:paraId="752441B9">
      <w:pPr>
        <w:pStyle w:val="18"/>
        <w:spacing w:line="240" w:lineRule="auto"/>
        <w:rPr>
          <w:rFonts w:ascii="GHEA Grapalat" w:hAnsi="GHEA Grapalat"/>
          <w:i w:val="0"/>
          <w:lang w:val="af-ZA"/>
        </w:rPr>
      </w:pPr>
      <w:r>
        <w:rPr>
          <w:rFonts w:ascii="GHEA Grapalat" w:hAnsi="GHEA Grapalat"/>
          <w:i w:val="0"/>
          <w:lang w:val="af-ZA"/>
        </w:rPr>
        <w:t xml:space="preserve">                                       Էլ. փոստ </w:t>
      </w:r>
      <w:r>
        <w:rPr>
          <w:rFonts w:ascii="GHEA Grapalat" w:hAnsi="GHEA Grapalat"/>
          <w:i w:val="0"/>
          <w:lang w:val="hy-AM"/>
        </w:rPr>
        <w:t xml:space="preserve"> </w:t>
      </w:r>
      <w:r>
        <w:rPr>
          <w:rFonts w:ascii="GHEA Grapalat" w:hAnsi="GHEA Grapalat"/>
          <w:i w:val="0"/>
          <w:lang w:val="af-ZA"/>
        </w:rPr>
        <w:t>herminegevorgyan@mail.ru</w:t>
      </w:r>
    </w:p>
    <w:p w14:paraId="0AFA4E2C">
      <w:pPr>
        <w:pStyle w:val="18"/>
        <w:spacing w:line="240" w:lineRule="auto"/>
        <w:rPr>
          <w:rFonts w:ascii="GHEA Grapalat" w:hAnsi="GHEA Grapalat"/>
          <w:i w:val="0"/>
          <w:lang w:val="af-ZA"/>
        </w:rPr>
      </w:pPr>
    </w:p>
    <w:p w14:paraId="3F959A1E">
      <w:pPr>
        <w:pStyle w:val="18"/>
        <w:spacing w:line="240" w:lineRule="auto"/>
        <w:rPr>
          <w:rFonts w:ascii="GHEA Grapalat" w:hAnsi="GHEA Grapalat"/>
          <w:i w:val="0"/>
          <w:lang w:val="af-ZA"/>
        </w:rPr>
      </w:pPr>
    </w:p>
    <w:p w14:paraId="69464A36">
      <w:pPr>
        <w:pStyle w:val="18"/>
        <w:spacing w:line="240" w:lineRule="auto"/>
        <w:ind w:firstLine="0"/>
        <w:jc w:val="left"/>
        <w:rPr>
          <w:rFonts w:ascii="GHEA Grapalat" w:hAnsi="GHEA Grapalat"/>
          <w:i w:val="0"/>
          <w:u w:val="single"/>
          <w:lang w:val="hy-AM"/>
        </w:rPr>
      </w:pPr>
      <w:r>
        <w:rPr>
          <w:rFonts w:ascii="GHEA Grapalat" w:hAnsi="GHEA Grapalat"/>
          <w:i w:val="0"/>
          <w:lang w:val="af-ZA"/>
        </w:rPr>
        <w:t xml:space="preserve">Պատվիրատու </w:t>
      </w:r>
      <w:r>
        <w:rPr>
          <w:rFonts w:ascii="GHEA Grapalat" w:hAnsi="GHEA Grapalat"/>
          <w:i w:val="0"/>
          <w:lang w:val="hy-AM"/>
        </w:rPr>
        <w:t xml:space="preserve">  </w:t>
      </w:r>
      <w:r>
        <w:rPr>
          <w:rFonts w:ascii="GHEA Grapalat" w:hAnsi="GHEA Grapalat"/>
          <w:i w:val="0"/>
          <w:u w:val="single"/>
          <w:lang w:val="af-ZA"/>
        </w:rPr>
        <w:tab/>
      </w:r>
      <w:r>
        <w:rPr>
          <w:rFonts w:ascii="GHEA Grapalat" w:hAnsi="GHEA Grapalat"/>
          <w:i w:val="0"/>
          <w:u w:val="single"/>
          <w:lang w:val="af-ZA"/>
        </w:rPr>
        <w:t xml:space="preserve"> </w:t>
      </w:r>
      <w:r>
        <w:rPr>
          <w:rFonts w:ascii="GHEA Grapalat" w:hAnsi="GHEA Grapalat"/>
          <w:i w:val="0"/>
          <w:u w:val="single"/>
          <w:lang w:val="hy-AM"/>
        </w:rPr>
        <w:t xml:space="preserve">«ՀՀ Գեղարքունիքի մարզի Սևան քաղաքի </w:t>
      </w:r>
      <w:r>
        <w:rPr>
          <w:rFonts w:ascii="GHEA Grapalat" w:hAnsi="GHEA Grapalat"/>
          <w:i w:val="0"/>
          <w:u w:val="single"/>
          <w:lang w:val="af-ZA"/>
        </w:rPr>
        <w:t xml:space="preserve">N 6 </w:t>
      </w:r>
      <w:r>
        <w:rPr>
          <w:rFonts w:ascii="GHEA Grapalat" w:hAnsi="GHEA Grapalat"/>
          <w:i w:val="0"/>
          <w:u w:val="single"/>
          <w:lang w:val="hy-AM"/>
        </w:rPr>
        <w:t xml:space="preserve">միջնակարգ դպրոց» ՊՈԱԿ </w:t>
      </w:r>
    </w:p>
    <w:p w14:paraId="4899E73D">
      <w:pPr>
        <w:pStyle w:val="18"/>
        <w:spacing w:line="240" w:lineRule="auto"/>
        <w:ind w:firstLine="0"/>
        <w:rPr>
          <w:rFonts w:ascii="GHEA Grapalat" w:hAnsi="GHEA Grapalat"/>
          <w:i w:val="0"/>
          <w:lang w:val="hy-AM"/>
        </w:rPr>
      </w:pPr>
      <w:r>
        <w:rPr>
          <w:rFonts w:ascii="GHEA Grapalat" w:hAnsi="GHEA Grapalat"/>
          <w:i w:val="0"/>
          <w:lang w:val="af-ZA"/>
        </w:rPr>
        <w:tab/>
      </w:r>
      <w:r>
        <w:rPr>
          <w:rFonts w:ascii="GHEA Grapalat" w:hAnsi="GHEA Grapalat"/>
          <w:i w:val="0"/>
          <w:lang w:val="af-ZA"/>
        </w:rPr>
        <w:tab/>
      </w:r>
      <w:r>
        <w:rPr>
          <w:rFonts w:ascii="GHEA Grapalat" w:hAnsi="GHEA Grapalat"/>
          <w:i w:val="0"/>
          <w:lang w:val="af-ZA"/>
        </w:rPr>
        <w:tab/>
      </w:r>
    </w:p>
    <w:p w14:paraId="387E272F">
      <w:pPr>
        <w:pStyle w:val="18"/>
        <w:spacing w:line="240" w:lineRule="auto"/>
        <w:ind w:firstLine="0"/>
        <w:rPr>
          <w:rFonts w:ascii="GHEA Grapalat" w:hAnsi="GHEA Grapalat"/>
          <w:i w:val="0"/>
          <w:lang w:val="hy-AM"/>
        </w:rPr>
      </w:pPr>
    </w:p>
    <w:p w14:paraId="5AB20220">
      <w:pPr>
        <w:pStyle w:val="18"/>
        <w:spacing w:line="240" w:lineRule="auto"/>
        <w:ind w:firstLine="0"/>
        <w:rPr>
          <w:rFonts w:ascii="GHEA Grapalat" w:hAnsi="GHEA Grapalat"/>
          <w:i w:val="0"/>
          <w:lang w:val="hy-AM"/>
        </w:rPr>
      </w:pPr>
    </w:p>
    <w:p w14:paraId="7A086D79">
      <w:pPr>
        <w:pStyle w:val="18"/>
        <w:spacing w:line="240" w:lineRule="auto"/>
        <w:ind w:firstLine="0"/>
        <w:rPr>
          <w:rFonts w:ascii="GHEA Grapalat" w:hAnsi="GHEA Grapalat"/>
          <w:i w:val="0"/>
          <w:lang w:val="hy-AM"/>
        </w:rPr>
      </w:pPr>
    </w:p>
    <w:p w14:paraId="305CB1B8">
      <w:pPr>
        <w:pStyle w:val="18"/>
        <w:spacing w:line="240" w:lineRule="auto"/>
        <w:ind w:firstLine="0"/>
        <w:rPr>
          <w:rFonts w:ascii="GHEA Grapalat" w:hAnsi="GHEA Grapalat"/>
          <w:i w:val="0"/>
          <w:lang w:val="hy-AM"/>
        </w:rPr>
      </w:pPr>
    </w:p>
    <w:p w14:paraId="0A9F600F">
      <w:pPr>
        <w:pStyle w:val="15"/>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Հաստատված</w:t>
      </w:r>
      <w:r>
        <w:rPr>
          <w:rFonts w:ascii="GHEA Grapalat" w:hAnsi="GHEA Grapalat" w:cs="Times Armenian"/>
          <w:i/>
          <w:sz w:val="20"/>
          <w:szCs w:val="20"/>
          <w:lang w:val="af-ZA"/>
        </w:rPr>
        <w:t xml:space="preserve"> </w:t>
      </w:r>
      <w:r>
        <w:rPr>
          <w:rFonts w:ascii="GHEA Grapalat" w:hAnsi="GHEA Grapalat" w:cs="Sylfaen"/>
          <w:i/>
          <w:sz w:val="20"/>
          <w:szCs w:val="20"/>
          <w:lang w:val="hy-AM"/>
        </w:rPr>
        <w:t>է</w:t>
      </w:r>
    </w:p>
    <w:p w14:paraId="1F34D806">
      <w:pPr>
        <w:pStyle w:val="15"/>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ՀՀ ԳՄՍ6ՄԴ-ԳՀ</w:t>
      </w:r>
      <w:r>
        <w:rPr>
          <w:rFonts w:ascii="GHEA Grapalat" w:hAnsi="GHEA Grapalat" w:cs="Sylfaen"/>
          <w:i/>
          <w:sz w:val="20"/>
          <w:szCs w:val="20"/>
          <w:lang w:val="hy-AM"/>
        </w:rPr>
        <w:t>ԱՇՁԲ</w:t>
      </w:r>
      <w:r>
        <w:rPr>
          <w:rFonts w:ascii="GHEA Grapalat" w:hAnsi="GHEA Grapalat" w:cs="Sylfaen"/>
          <w:i/>
          <w:sz w:val="20"/>
          <w:szCs w:val="20"/>
          <w:lang w:val="af-ZA"/>
        </w:rPr>
        <w:t xml:space="preserve"> </w:t>
      </w:r>
      <w:r>
        <w:rPr>
          <w:rFonts w:ascii="GHEA Grapalat" w:hAnsi="GHEA Grapalat" w:cs="Sylfaen"/>
          <w:i/>
          <w:sz w:val="20"/>
          <w:szCs w:val="20"/>
          <w:lang w:val="hy-AM"/>
        </w:rPr>
        <w:t>24</w:t>
      </w:r>
      <w:r>
        <w:rPr>
          <w:rFonts w:ascii="GHEA Grapalat" w:hAnsi="GHEA Grapalat" w:cs="Sylfaen"/>
          <w:i/>
          <w:sz w:val="20"/>
          <w:szCs w:val="20"/>
          <w:u w:val="single"/>
          <w:lang w:val="af-ZA"/>
        </w:rPr>
        <w:t>/</w:t>
      </w:r>
      <w:r>
        <w:rPr>
          <w:rFonts w:ascii="GHEA Grapalat" w:hAnsi="GHEA Grapalat" w:cs="Sylfaen"/>
          <w:i/>
          <w:sz w:val="20"/>
          <w:szCs w:val="20"/>
          <w:u w:val="single"/>
          <w:lang w:val="hy-AM"/>
        </w:rPr>
        <w:t>02</w:t>
      </w:r>
      <w:r>
        <w:rPr>
          <w:rFonts w:ascii="GHEA Grapalat" w:hAnsi="GHEA Grapalat" w:cs="Sylfaen"/>
          <w:i/>
          <w:sz w:val="20"/>
          <w:szCs w:val="20"/>
          <w:u w:val="single"/>
          <w:lang w:val="af-ZA"/>
        </w:rPr>
        <w:t xml:space="preserve"> </w:t>
      </w:r>
      <w:r>
        <w:rPr>
          <w:rFonts w:ascii="GHEA Grapalat" w:hAnsi="GHEA Grapalat" w:cs="Sylfaen"/>
          <w:i/>
          <w:sz w:val="20"/>
          <w:szCs w:val="20"/>
          <w:lang w:val="af-ZA"/>
        </w:rPr>
        <w:t xml:space="preserve"> </w:t>
      </w:r>
      <w:r>
        <w:rPr>
          <w:rFonts w:ascii="GHEA Grapalat" w:hAnsi="GHEA Grapalat" w:cs="Sylfaen"/>
          <w:i/>
          <w:sz w:val="20"/>
          <w:szCs w:val="20"/>
          <w:lang w:val="hy-AM"/>
        </w:rPr>
        <w:t>ծածկա</w:t>
      </w:r>
      <w:r>
        <w:rPr>
          <w:rFonts w:ascii="GHEA Grapalat" w:hAnsi="GHEA Grapalat" w:cs="Times Armenian"/>
          <w:i/>
          <w:sz w:val="20"/>
          <w:szCs w:val="20"/>
          <w:lang w:val="hy-AM"/>
        </w:rPr>
        <w:t>գ</w:t>
      </w:r>
      <w:r>
        <w:rPr>
          <w:rFonts w:ascii="GHEA Grapalat" w:hAnsi="GHEA Grapalat" w:cs="Sylfaen"/>
          <w:i/>
          <w:sz w:val="20"/>
          <w:szCs w:val="20"/>
          <w:lang w:val="hy-AM"/>
        </w:rPr>
        <w:t>րով</w:t>
      </w:r>
      <w:r>
        <w:rPr>
          <w:rFonts w:ascii="GHEA Grapalat" w:hAnsi="GHEA Grapalat" w:cs="Times Armenian"/>
          <w:i/>
          <w:sz w:val="20"/>
          <w:szCs w:val="20"/>
          <w:lang w:val="af-ZA"/>
        </w:rPr>
        <w:t xml:space="preserve"> </w:t>
      </w:r>
    </w:p>
    <w:p w14:paraId="495016FA">
      <w:pPr>
        <w:pStyle w:val="15"/>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14:paraId="208E4286">
      <w:pPr>
        <w:pStyle w:val="15"/>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Pr>
          <w:rFonts w:ascii="GHEA Grapalat" w:hAnsi="GHEA Grapalat" w:cs="Sylfaen"/>
          <w:i/>
          <w:sz w:val="20"/>
          <w:szCs w:val="20"/>
          <w:lang w:val="hy-AM"/>
        </w:rPr>
        <w:t>24</w:t>
      </w:r>
      <w:r>
        <w:rPr>
          <w:rFonts w:ascii="GHEA Grapalat" w:hAnsi="GHEA Grapalat" w:cs="Sylfaen"/>
          <w:i/>
          <w:sz w:val="20"/>
          <w:szCs w:val="20"/>
          <w:lang w:val="af-ZA"/>
        </w:rPr>
        <w:t xml:space="preserve"> </w:t>
      </w:r>
      <w:r>
        <w:rPr>
          <w:rFonts w:ascii="GHEA Grapalat" w:hAnsi="GHEA Grapalat" w:cs="Sylfaen"/>
          <w:i/>
          <w:sz w:val="20"/>
          <w:szCs w:val="20"/>
        </w:rPr>
        <w:t>թ</w:t>
      </w:r>
      <w:r>
        <w:rPr>
          <w:rFonts w:ascii="GHEA Grapalat" w:hAnsi="GHEA Grapalat" w:cs="Times Armenian"/>
          <w:i/>
          <w:sz w:val="20"/>
          <w:szCs w:val="20"/>
          <w:lang w:val="af-ZA"/>
        </w:rPr>
        <w:t xml:space="preserve">.  </w:t>
      </w:r>
      <w:r>
        <w:rPr>
          <w:rFonts w:ascii="GHEA Grapalat" w:hAnsi="GHEA Grapalat" w:cs="Times Armenian"/>
          <w:i/>
          <w:sz w:val="20"/>
          <w:szCs w:val="20"/>
          <w:u w:val="single"/>
          <w:lang w:val="af-ZA"/>
        </w:rPr>
        <w:t xml:space="preserve"> </w:t>
      </w:r>
      <w:r>
        <w:rPr>
          <w:rFonts w:ascii="GHEA Grapalat" w:hAnsi="GHEA Grapalat" w:cs="Times Armenian"/>
          <w:i/>
          <w:sz w:val="20"/>
          <w:szCs w:val="20"/>
          <w:u w:val="single"/>
          <w:lang w:val="hy-AM"/>
        </w:rPr>
        <w:t>օգոստոսի</w:t>
      </w:r>
      <w:r>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6-ի </w:t>
      </w:r>
      <w:r>
        <w:rPr>
          <w:rFonts w:ascii="GHEA Grapalat" w:hAnsi="GHEA Grapalat" w:cs="Times Armenian"/>
          <w:i/>
          <w:sz w:val="20"/>
          <w:szCs w:val="20"/>
          <w:vertAlign w:val="subscript"/>
          <w:lang w:val="af-ZA"/>
        </w:rPr>
        <w:t xml:space="preserve"> </w:t>
      </w:r>
      <w:r>
        <w:rPr>
          <w:rFonts w:ascii="GHEA Grapalat" w:hAnsi="GHEA Grapalat" w:cs="Times Armenian"/>
          <w:i/>
          <w:sz w:val="20"/>
          <w:szCs w:val="20"/>
          <w:lang w:val="af-ZA"/>
        </w:rPr>
        <w:t xml:space="preserve">N </w:t>
      </w:r>
      <w:r>
        <w:rPr>
          <w:rFonts w:ascii="GHEA Grapalat" w:hAnsi="GHEA Grapalat" w:cs="Times Armenian"/>
          <w:i/>
          <w:sz w:val="20"/>
          <w:szCs w:val="20"/>
          <w:lang w:val="hy-AM"/>
        </w:rPr>
        <w:t xml:space="preserve">1  </w:t>
      </w:r>
      <w:r>
        <w:rPr>
          <w:rFonts w:ascii="GHEA Grapalat" w:hAnsi="GHEA Grapalat" w:cs="Sylfaen"/>
          <w:i/>
          <w:sz w:val="20"/>
          <w:szCs w:val="20"/>
        </w:rPr>
        <w:t>որոշմամբ</w:t>
      </w:r>
    </w:p>
    <w:p w14:paraId="0C9AD005">
      <w:pPr>
        <w:pStyle w:val="15"/>
        <w:ind w:right="-7" w:firstLine="567"/>
        <w:jc w:val="center"/>
        <w:rPr>
          <w:rFonts w:ascii="GHEA Grapalat" w:hAnsi="GHEA Grapalat"/>
          <w:lang w:val="af-ZA"/>
        </w:rPr>
      </w:pPr>
    </w:p>
    <w:p w14:paraId="2A2B1248">
      <w:pPr>
        <w:pStyle w:val="15"/>
        <w:ind w:right="-7" w:firstLine="567"/>
        <w:jc w:val="center"/>
        <w:rPr>
          <w:rFonts w:ascii="GHEA Grapalat" w:hAnsi="GHEA Grapalat"/>
          <w:lang w:val="af-ZA"/>
        </w:rPr>
      </w:pPr>
    </w:p>
    <w:p w14:paraId="51690C0D">
      <w:pPr>
        <w:pStyle w:val="15"/>
        <w:ind w:right="-7" w:firstLine="567"/>
        <w:jc w:val="center"/>
        <w:rPr>
          <w:rFonts w:ascii="GHEA Grapalat" w:hAnsi="GHEA Grapalat"/>
          <w:lang w:val="af-ZA"/>
        </w:rPr>
      </w:pPr>
    </w:p>
    <w:p w14:paraId="46003BE5">
      <w:pPr>
        <w:pStyle w:val="15"/>
        <w:ind w:right="-7" w:firstLine="567"/>
        <w:jc w:val="center"/>
        <w:rPr>
          <w:rFonts w:ascii="GHEA Grapalat" w:hAnsi="GHEA Grapalat"/>
          <w:lang w:val="af-ZA"/>
        </w:rPr>
      </w:pPr>
    </w:p>
    <w:p w14:paraId="12068C9F">
      <w:pPr>
        <w:pStyle w:val="15"/>
        <w:ind w:right="-7" w:firstLine="567"/>
        <w:jc w:val="center"/>
        <w:rPr>
          <w:rFonts w:ascii="GHEA Grapalat" w:hAnsi="GHEA Grapalat"/>
          <w:lang w:val="af-ZA"/>
        </w:rPr>
      </w:pPr>
    </w:p>
    <w:p w14:paraId="204D6DBB">
      <w:pPr>
        <w:pStyle w:val="15"/>
        <w:ind w:right="-7" w:firstLine="567"/>
        <w:jc w:val="center"/>
        <w:rPr>
          <w:rFonts w:ascii="GHEA Grapalat" w:hAnsi="GHEA Grapalat"/>
          <w:lang w:val="af-ZA"/>
        </w:rPr>
      </w:pPr>
      <w:r>
        <w:rPr>
          <w:rFonts w:ascii="GHEA Grapalat" w:hAnsi="GHEA Grapalat" w:cs="Times Armenian"/>
          <w:i/>
          <w:lang w:val="af-ZA"/>
        </w:rPr>
        <w:t>«</w:t>
      </w:r>
      <w:r>
        <w:rPr>
          <w:rFonts w:ascii="GHEA Grapalat" w:hAnsi="GHEA Grapalat" w:cs="Times Armenian"/>
          <w:i/>
          <w:lang w:val="hy-AM"/>
        </w:rPr>
        <w:t xml:space="preserve">ՀՀ Գեղարքունիքի մարզի Սևան քաղաքի </w:t>
      </w:r>
      <w:r>
        <w:rPr>
          <w:rFonts w:ascii="GHEA Grapalat" w:hAnsi="GHEA Grapalat" w:cs="Times Armenian"/>
          <w:i/>
          <w:lang w:val="af-ZA"/>
        </w:rPr>
        <w:t>N6</w:t>
      </w:r>
      <w:r>
        <w:rPr>
          <w:rFonts w:ascii="GHEA Grapalat" w:hAnsi="GHEA Grapalat" w:cs="Times Armenian"/>
          <w:i/>
          <w:lang w:val="hy-AM"/>
        </w:rPr>
        <w:t xml:space="preserve"> միջնակարգ դպրոց » ՊՈԱԿ</w:t>
      </w:r>
    </w:p>
    <w:p w14:paraId="55775ABA">
      <w:pPr>
        <w:pStyle w:val="15"/>
        <w:tabs>
          <w:tab w:val="left" w:pos="5968"/>
        </w:tabs>
        <w:ind w:right="-7" w:firstLine="567"/>
        <w:rPr>
          <w:rFonts w:ascii="GHEA Grapalat" w:hAnsi="GHEA Grapalat"/>
          <w:lang w:val="af-ZA"/>
        </w:rPr>
      </w:pPr>
      <w:r>
        <w:rPr>
          <w:rFonts w:ascii="GHEA Grapalat" w:hAnsi="GHEA Grapalat"/>
          <w:lang w:val="af-ZA"/>
        </w:rPr>
        <w:tab/>
      </w:r>
    </w:p>
    <w:p w14:paraId="5EE06976">
      <w:pPr>
        <w:pStyle w:val="15"/>
        <w:ind w:right="-7" w:firstLine="567"/>
        <w:jc w:val="center"/>
        <w:rPr>
          <w:rFonts w:ascii="GHEA Grapalat" w:hAnsi="GHEA Grapalat"/>
          <w:lang w:val="af-ZA"/>
        </w:rPr>
      </w:pPr>
    </w:p>
    <w:p w14:paraId="623AB02D">
      <w:pPr>
        <w:pStyle w:val="15"/>
        <w:ind w:right="-7" w:firstLine="567"/>
        <w:jc w:val="center"/>
        <w:rPr>
          <w:rFonts w:ascii="GHEA Grapalat" w:hAnsi="GHEA Grapalat"/>
          <w:lang w:val="af-ZA"/>
        </w:rPr>
      </w:pPr>
    </w:p>
    <w:p w14:paraId="0085A62A">
      <w:pPr>
        <w:pStyle w:val="15"/>
        <w:ind w:right="-7" w:firstLine="567"/>
        <w:jc w:val="center"/>
        <w:rPr>
          <w:rFonts w:ascii="GHEA Grapalat" w:hAnsi="GHEA Grapalat"/>
          <w:lang w:val="af-ZA"/>
        </w:rPr>
      </w:pPr>
    </w:p>
    <w:p w14:paraId="22443762">
      <w:pPr>
        <w:pStyle w:val="15"/>
        <w:ind w:right="-7" w:firstLine="567"/>
        <w:jc w:val="center"/>
        <w:rPr>
          <w:rFonts w:ascii="GHEA Grapalat" w:hAnsi="GHEA Grapalat"/>
          <w:lang w:val="af-ZA"/>
        </w:rPr>
      </w:pPr>
    </w:p>
    <w:p w14:paraId="2E0D5ED4">
      <w:pPr>
        <w:pStyle w:val="15"/>
        <w:ind w:right="-7" w:firstLine="567"/>
        <w:jc w:val="center"/>
        <w:rPr>
          <w:rFonts w:ascii="GHEA Grapalat" w:hAnsi="GHEA Grapalat" w:cs="Sylfaen"/>
          <w:lang w:val="af-ZA"/>
        </w:rPr>
      </w:pPr>
      <w:r>
        <w:rPr>
          <w:rFonts w:ascii="GHEA Grapalat" w:hAnsi="GHEA Grapalat" w:cs="Sylfaen"/>
        </w:rPr>
        <w:t>Հ</w:t>
      </w:r>
      <w:r>
        <w:rPr>
          <w:rFonts w:ascii="GHEA Grapalat" w:hAnsi="GHEA Grapalat" w:cs="Times Armenian"/>
          <w:lang w:val="af-ZA"/>
        </w:rPr>
        <w:t xml:space="preserve"> </w:t>
      </w:r>
      <w:r>
        <w:rPr>
          <w:rFonts w:ascii="GHEA Grapalat" w:hAnsi="GHEA Grapalat" w:cs="Sylfaen"/>
        </w:rPr>
        <w:t>Ր</w:t>
      </w:r>
      <w:r>
        <w:rPr>
          <w:rFonts w:ascii="GHEA Grapalat" w:hAnsi="GHEA Grapalat" w:cs="Times Armenian"/>
          <w:lang w:val="af-ZA"/>
        </w:rPr>
        <w:t xml:space="preserve"> </w:t>
      </w:r>
      <w:r>
        <w:rPr>
          <w:rFonts w:ascii="GHEA Grapalat" w:hAnsi="GHEA Grapalat" w:cs="Sylfaen"/>
        </w:rPr>
        <w:t>Ա</w:t>
      </w:r>
      <w:r>
        <w:rPr>
          <w:rFonts w:ascii="GHEA Grapalat" w:hAnsi="GHEA Grapalat" w:cs="Times Armenian"/>
          <w:lang w:val="af-ZA"/>
        </w:rPr>
        <w:t xml:space="preserve"> </w:t>
      </w:r>
      <w:r>
        <w:rPr>
          <w:rFonts w:ascii="GHEA Grapalat" w:hAnsi="GHEA Grapalat" w:cs="Sylfaen"/>
        </w:rPr>
        <w:t>Վ</w:t>
      </w:r>
      <w:r>
        <w:rPr>
          <w:rFonts w:ascii="GHEA Grapalat" w:hAnsi="GHEA Grapalat" w:cs="Times Armenian"/>
          <w:lang w:val="af-ZA"/>
        </w:rPr>
        <w:t xml:space="preserve"> </w:t>
      </w:r>
      <w:r>
        <w:rPr>
          <w:rFonts w:ascii="GHEA Grapalat" w:hAnsi="GHEA Grapalat" w:cs="Sylfaen"/>
        </w:rPr>
        <w:t>Ե</w:t>
      </w:r>
      <w:r>
        <w:rPr>
          <w:rFonts w:ascii="GHEA Grapalat" w:hAnsi="GHEA Grapalat" w:cs="Times Armenian"/>
          <w:lang w:val="af-ZA"/>
        </w:rPr>
        <w:t xml:space="preserve"> </w:t>
      </w:r>
      <w:r>
        <w:rPr>
          <w:rFonts w:ascii="GHEA Grapalat" w:hAnsi="GHEA Grapalat" w:cs="Sylfaen"/>
        </w:rPr>
        <w:t>Ր</w:t>
      </w:r>
    </w:p>
    <w:p w14:paraId="51FBC125">
      <w:pPr>
        <w:pStyle w:val="15"/>
        <w:ind w:right="-7" w:firstLine="567"/>
        <w:jc w:val="center"/>
        <w:rPr>
          <w:rFonts w:ascii="GHEA Grapalat" w:hAnsi="GHEA Grapalat" w:cs="Sylfaen"/>
          <w:lang w:val="af-ZA"/>
        </w:rPr>
      </w:pPr>
    </w:p>
    <w:p w14:paraId="422D8DA2">
      <w:pPr>
        <w:pStyle w:val="15"/>
        <w:ind w:right="-7" w:firstLine="567"/>
        <w:jc w:val="center"/>
        <w:rPr>
          <w:rFonts w:ascii="GHEA Grapalat" w:hAnsi="GHEA Grapalat" w:cs="Sylfaen"/>
          <w:lang w:val="af-ZA"/>
        </w:rPr>
      </w:pPr>
    </w:p>
    <w:p w14:paraId="689F5245">
      <w:pPr>
        <w:pStyle w:val="15"/>
        <w:ind w:right="-7" w:firstLine="567"/>
        <w:jc w:val="center"/>
        <w:rPr>
          <w:rFonts w:ascii="GHEA Grapalat" w:hAnsi="GHEA Grapalat"/>
          <w:sz w:val="22"/>
          <w:szCs w:val="22"/>
          <w:vertAlign w:val="subscript"/>
          <w:lang w:val="hy-AM"/>
        </w:rPr>
      </w:pPr>
      <w:r>
        <w:rPr>
          <w:rFonts w:ascii="GHEA Grapalat" w:hAnsi="GHEA Grapalat" w:cs="Sylfaen"/>
          <w:sz w:val="22"/>
          <w:szCs w:val="22"/>
          <w:lang w:val="af-ZA"/>
        </w:rPr>
        <w:t>«</w:t>
      </w:r>
      <w:r>
        <w:rPr>
          <w:rFonts w:ascii="GHEA Grapalat" w:hAnsi="GHEA Grapalat" w:cs="Times Armenian"/>
          <w:i/>
          <w:sz w:val="22"/>
          <w:szCs w:val="22"/>
          <w:lang w:val="hy-AM"/>
        </w:rPr>
        <w:t xml:space="preserve">ՀՀ ԳԵՂԱՐՔՈՒՆԻՔԻ ՄԱՐԶԻ ՍևԱՆ ՔԱՂԱՔԻ </w:t>
      </w:r>
      <w:r>
        <w:rPr>
          <w:rFonts w:ascii="GHEA Grapalat" w:hAnsi="GHEA Grapalat" w:cs="Times Armenian"/>
          <w:i/>
          <w:sz w:val="22"/>
          <w:szCs w:val="22"/>
          <w:lang w:val="af-ZA"/>
        </w:rPr>
        <w:t>N6</w:t>
      </w:r>
      <w:r>
        <w:rPr>
          <w:rFonts w:ascii="GHEA Grapalat" w:hAnsi="GHEA Grapalat" w:cs="Times Armenian"/>
          <w:i/>
          <w:sz w:val="22"/>
          <w:szCs w:val="22"/>
          <w:lang w:val="hy-AM"/>
        </w:rPr>
        <w:t xml:space="preserve"> </w:t>
      </w:r>
      <w:r>
        <w:rPr>
          <w:rFonts w:ascii="GHEA Grapalat" w:hAnsi="GHEA Grapalat" w:cs="Times Armenian"/>
          <w:i/>
          <w:lang w:val="hy-AM"/>
        </w:rPr>
        <w:t>ՄԻՋՆԱԿԱՐԳ</w:t>
      </w:r>
      <w:r>
        <w:rPr>
          <w:rFonts w:ascii="GHEA Grapalat" w:hAnsi="GHEA Grapalat" w:cs="Times Armenian"/>
          <w:i/>
          <w:sz w:val="22"/>
          <w:szCs w:val="22"/>
          <w:lang w:val="hy-AM"/>
        </w:rPr>
        <w:t xml:space="preserve"> ԴՊՐՈՑ » ՊՈԱԿ</w:t>
      </w:r>
      <w:r>
        <w:rPr>
          <w:rFonts w:ascii="GHEA Grapalat" w:hAnsi="GHEA Grapalat"/>
          <w:sz w:val="22"/>
          <w:szCs w:val="22"/>
          <w:lang w:val="hy-AM"/>
        </w:rPr>
        <w:t xml:space="preserve"> </w:t>
      </w:r>
      <w:r>
        <w:rPr>
          <w:rFonts w:ascii="GHEA Grapalat" w:hAnsi="GHEA Grapalat" w:cs="Sylfaen"/>
          <w:sz w:val="22"/>
          <w:szCs w:val="22"/>
          <w:lang w:val="af-ZA"/>
        </w:rPr>
        <w:t>-</w:t>
      </w:r>
      <w:r>
        <w:rPr>
          <w:rFonts w:ascii="GHEA Grapalat" w:hAnsi="GHEA Grapalat" w:cs="Sylfaen"/>
          <w:sz w:val="22"/>
          <w:szCs w:val="22"/>
        </w:rPr>
        <w:t>Ի</w:t>
      </w:r>
      <w:r>
        <w:rPr>
          <w:rFonts w:ascii="GHEA Grapalat" w:hAnsi="GHEA Grapalat" w:cs="Sylfaen"/>
          <w:sz w:val="22"/>
          <w:szCs w:val="22"/>
          <w:lang w:val="af-ZA"/>
        </w:rPr>
        <w:t xml:space="preserve"> </w:t>
      </w:r>
      <w:r>
        <w:rPr>
          <w:rFonts w:ascii="GHEA Grapalat" w:hAnsi="GHEA Grapalat" w:cs="Sylfaen"/>
          <w:sz w:val="22"/>
          <w:szCs w:val="22"/>
        </w:rPr>
        <w:t>ԿԱՐԻՔՆԵՐԻ</w:t>
      </w:r>
      <w:r>
        <w:rPr>
          <w:rFonts w:ascii="GHEA Grapalat" w:hAnsi="GHEA Grapalat" w:cs="Times Armenian"/>
          <w:sz w:val="22"/>
          <w:szCs w:val="22"/>
          <w:lang w:val="af-ZA"/>
        </w:rPr>
        <w:t xml:space="preserve"> </w:t>
      </w:r>
      <w:r>
        <w:rPr>
          <w:rFonts w:ascii="GHEA Grapalat" w:hAnsi="GHEA Grapalat" w:cs="Sylfaen"/>
          <w:sz w:val="22"/>
          <w:szCs w:val="22"/>
        </w:rPr>
        <w:t>ՀԱՄԱՐ</w:t>
      </w:r>
      <w:r>
        <w:rPr>
          <w:rFonts w:ascii="GHEA Grapalat" w:hAnsi="GHEA Grapalat" w:cs="Times Armenian"/>
          <w:sz w:val="22"/>
          <w:szCs w:val="22"/>
          <w:lang w:val="af-ZA"/>
        </w:rPr>
        <w:t xml:space="preserve">` </w:t>
      </w:r>
      <w:r>
        <w:rPr>
          <w:rFonts w:ascii="GHEA Grapalat" w:hAnsi="GHEA Grapalat" w:cs="Sylfaen"/>
          <w:sz w:val="22"/>
          <w:szCs w:val="22"/>
          <w:lang w:val="af-ZA"/>
        </w:rPr>
        <w:t>«</w:t>
      </w:r>
      <w:r>
        <w:rPr>
          <w:rFonts w:ascii="GHEA Grapalat" w:hAnsi="GHEA Grapalat" w:cs="Sylfaen"/>
          <w:sz w:val="22"/>
          <w:szCs w:val="22"/>
          <w:lang w:val="hy-AM"/>
        </w:rPr>
        <w:t>ՄԱՐԶԱԴԱՀԼԻՃԻ ՎԵՐԱՆՈՐՈԳՄԱՆ ԱՇԽԱՏԱՆՔՆԵՐԻ</w:t>
      </w:r>
      <w:r>
        <w:rPr>
          <w:rFonts w:ascii="GHEA Grapalat" w:hAnsi="GHEA Grapalat" w:cs="Sylfaen"/>
          <w:sz w:val="22"/>
          <w:szCs w:val="22"/>
          <w:lang w:val="af-ZA"/>
        </w:rPr>
        <w:t xml:space="preserve">» </w:t>
      </w:r>
      <w:r>
        <w:rPr>
          <w:rFonts w:ascii="GHEA Grapalat" w:hAnsi="GHEA Grapalat" w:cs="Sylfaen"/>
          <w:sz w:val="22"/>
          <w:szCs w:val="22"/>
        </w:rPr>
        <w:t>ՁԵՌՔԲԵՐՄԱՆ</w:t>
      </w:r>
      <w:r>
        <w:rPr>
          <w:rFonts w:ascii="GHEA Grapalat" w:hAnsi="GHEA Grapalat" w:cs="Times Armenian"/>
          <w:sz w:val="22"/>
          <w:szCs w:val="22"/>
          <w:lang w:val="af-ZA"/>
        </w:rPr>
        <w:t xml:space="preserve"> </w:t>
      </w:r>
      <w:r>
        <w:rPr>
          <w:rFonts w:ascii="GHEA Grapalat" w:hAnsi="GHEA Grapalat" w:cs="Sylfaen"/>
          <w:sz w:val="22"/>
          <w:szCs w:val="22"/>
        </w:rPr>
        <w:t>ՆՊԱՏԱԿՈՎ</w:t>
      </w:r>
      <w:r>
        <w:rPr>
          <w:rFonts w:ascii="GHEA Grapalat" w:hAnsi="GHEA Grapalat" w:cs="Sylfaen"/>
          <w:sz w:val="22"/>
          <w:szCs w:val="22"/>
          <w:lang w:val="af-ZA"/>
        </w:rPr>
        <w:t xml:space="preserve"> </w:t>
      </w:r>
      <w:r>
        <w:rPr>
          <w:rFonts w:ascii="GHEA Grapalat" w:hAnsi="GHEA Grapalat" w:cs="Times Armenian"/>
          <w:sz w:val="22"/>
          <w:szCs w:val="22"/>
          <w:lang w:val="af-ZA"/>
        </w:rPr>
        <w:t xml:space="preserve"> </w:t>
      </w:r>
      <w:r>
        <w:rPr>
          <w:rFonts w:ascii="GHEA Grapalat" w:hAnsi="GHEA Grapalat" w:cs="Sylfaen"/>
          <w:sz w:val="22"/>
          <w:szCs w:val="22"/>
        </w:rPr>
        <w:t>ՀԱՅՏԱՐԱՐՎԱԾ</w:t>
      </w:r>
      <w:r>
        <w:rPr>
          <w:rFonts w:ascii="GHEA Grapalat" w:hAnsi="GHEA Grapalat" w:cs="Times Armenian"/>
          <w:sz w:val="22"/>
          <w:szCs w:val="22"/>
          <w:lang w:val="af-ZA"/>
        </w:rPr>
        <w:t xml:space="preserve"> </w:t>
      </w:r>
      <w:r>
        <w:rPr>
          <w:rFonts w:ascii="GHEA Grapalat" w:hAnsi="GHEA Grapalat" w:cs="Sylfaen"/>
          <w:sz w:val="22"/>
          <w:szCs w:val="22"/>
          <w:lang w:val="hy-AM"/>
        </w:rPr>
        <w:t>ԳՆԱՆՇՄԱՆ ՀԱՐՑՄԱՆ</w:t>
      </w:r>
    </w:p>
    <w:p w14:paraId="432419C7">
      <w:pPr>
        <w:pStyle w:val="15"/>
        <w:ind w:right="-7"/>
        <w:jc w:val="center"/>
        <w:rPr>
          <w:rFonts w:ascii="GHEA Grapalat" w:hAnsi="GHEA Grapalat"/>
          <w:szCs w:val="22"/>
          <w:lang w:val="hy-AM"/>
        </w:rPr>
      </w:pPr>
    </w:p>
    <w:p w14:paraId="5AFDB2AB">
      <w:pPr>
        <w:pStyle w:val="15"/>
        <w:ind w:right="-7" w:firstLine="567"/>
        <w:jc w:val="center"/>
        <w:rPr>
          <w:rFonts w:ascii="GHEA Grapalat" w:hAnsi="GHEA Grapalat"/>
          <w:lang w:val="af-ZA"/>
        </w:rPr>
      </w:pPr>
    </w:p>
    <w:p w14:paraId="51BC3FFC">
      <w:pPr>
        <w:pStyle w:val="15"/>
        <w:ind w:right="-7" w:firstLine="567"/>
        <w:jc w:val="center"/>
        <w:rPr>
          <w:rFonts w:ascii="GHEA Grapalat" w:hAnsi="GHEA Grapalat"/>
          <w:lang w:val="af-ZA"/>
        </w:rPr>
      </w:pPr>
    </w:p>
    <w:p w14:paraId="3DEF75AC">
      <w:pPr>
        <w:pStyle w:val="15"/>
        <w:ind w:right="-7" w:firstLine="567"/>
        <w:jc w:val="center"/>
        <w:rPr>
          <w:rFonts w:ascii="GHEA Grapalat" w:hAnsi="GHEA Grapalat"/>
          <w:lang w:val="af-ZA"/>
        </w:rPr>
      </w:pPr>
    </w:p>
    <w:p w14:paraId="26821A22">
      <w:pPr>
        <w:pStyle w:val="15"/>
        <w:ind w:right="-7" w:firstLine="567"/>
        <w:jc w:val="center"/>
        <w:rPr>
          <w:rFonts w:ascii="GHEA Grapalat" w:hAnsi="GHEA Grapalat"/>
          <w:lang w:val="af-ZA"/>
        </w:rPr>
      </w:pPr>
    </w:p>
    <w:p w14:paraId="68314B3D">
      <w:pPr>
        <w:pStyle w:val="15"/>
        <w:ind w:right="-7" w:firstLine="567"/>
        <w:jc w:val="center"/>
        <w:rPr>
          <w:rFonts w:ascii="GHEA Grapalat" w:hAnsi="GHEA Grapalat"/>
          <w:lang w:val="af-ZA"/>
        </w:rPr>
      </w:pPr>
    </w:p>
    <w:p w14:paraId="4620488A">
      <w:pPr>
        <w:pStyle w:val="15"/>
        <w:ind w:right="-7" w:firstLine="567"/>
        <w:jc w:val="center"/>
        <w:rPr>
          <w:rFonts w:ascii="GHEA Grapalat" w:hAnsi="GHEA Grapalat"/>
          <w:lang w:val="af-ZA"/>
        </w:rPr>
      </w:pPr>
    </w:p>
    <w:p w14:paraId="5F8BA6C1">
      <w:pPr>
        <w:pStyle w:val="15"/>
        <w:ind w:right="-7" w:firstLine="567"/>
        <w:jc w:val="center"/>
        <w:rPr>
          <w:rFonts w:ascii="GHEA Grapalat" w:hAnsi="GHEA Grapalat"/>
          <w:lang w:val="af-ZA"/>
        </w:rPr>
      </w:pPr>
    </w:p>
    <w:p w14:paraId="0B89250A">
      <w:pPr>
        <w:pStyle w:val="15"/>
        <w:ind w:right="-7" w:firstLine="567"/>
        <w:jc w:val="center"/>
        <w:rPr>
          <w:rFonts w:ascii="GHEA Grapalat" w:hAnsi="GHEA Grapalat"/>
          <w:lang w:val="af-ZA"/>
        </w:rPr>
      </w:pPr>
    </w:p>
    <w:p w14:paraId="275EABD4">
      <w:pPr>
        <w:pStyle w:val="15"/>
        <w:ind w:right="-7" w:firstLine="567"/>
        <w:jc w:val="center"/>
        <w:rPr>
          <w:rFonts w:ascii="GHEA Grapalat" w:hAnsi="GHEA Grapalat"/>
          <w:lang w:val="af-ZA"/>
        </w:rPr>
      </w:pPr>
    </w:p>
    <w:p w14:paraId="75F2AA85">
      <w:pPr>
        <w:pStyle w:val="15"/>
        <w:ind w:right="-7" w:firstLine="567"/>
        <w:jc w:val="center"/>
        <w:rPr>
          <w:rFonts w:ascii="GHEA Grapalat" w:hAnsi="GHEA Grapalat"/>
          <w:lang w:val="af-ZA"/>
        </w:rPr>
      </w:pPr>
    </w:p>
    <w:p w14:paraId="7984AD98">
      <w:pPr>
        <w:pStyle w:val="15"/>
        <w:ind w:right="-7" w:firstLine="567"/>
        <w:jc w:val="center"/>
        <w:rPr>
          <w:rFonts w:ascii="GHEA Grapalat" w:hAnsi="GHEA Grapalat"/>
          <w:lang w:val="af-ZA"/>
        </w:rPr>
      </w:pPr>
    </w:p>
    <w:p w14:paraId="72049507">
      <w:pPr>
        <w:pStyle w:val="15"/>
        <w:ind w:right="-7" w:firstLine="567"/>
        <w:jc w:val="center"/>
        <w:rPr>
          <w:rFonts w:ascii="GHEA Grapalat" w:hAnsi="GHEA Grapalat"/>
          <w:lang w:val="af-ZA"/>
        </w:rPr>
      </w:pPr>
    </w:p>
    <w:p w14:paraId="34D634A4">
      <w:pPr>
        <w:pStyle w:val="15"/>
        <w:ind w:right="-7" w:firstLine="567"/>
        <w:jc w:val="center"/>
        <w:rPr>
          <w:rFonts w:ascii="GHEA Grapalat" w:hAnsi="GHEA Grapalat"/>
          <w:lang w:val="af-ZA"/>
        </w:rPr>
      </w:pPr>
    </w:p>
    <w:p w14:paraId="18AE3E3D">
      <w:pPr>
        <w:pStyle w:val="15"/>
        <w:ind w:right="-7" w:firstLine="567"/>
        <w:jc w:val="center"/>
        <w:rPr>
          <w:rFonts w:ascii="GHEA Grapalat" w:hAnsi="GHEA Grapalat"/>
          <w:lang w:val="af-ZA"/>
        </w:rPr>
      </w:pPr>
    </w:p>
    <w:p w14:paraId="6F9668A6">
      <w:pPr>
        <w:ind w:firstLine="567"/>
        <w:jc w:val="both"/>
        <w:rPr>
          <w:rFonts w:ascii="GHEA Grapalat" w:hAnsi="GHEA Grapalat" w:cs="Sylfaen"/>
          <w:i/>
          <w:sz w:val="22"/>
          <w:szCs w:val="22"/>
          <w:lang w:val="af-ZA"/>
        </w:rPr>
      </w:pPr>
      <w:r>
        <w:rPr>
          <w:rFonts w:ascii="GHEA Grapalat" w:hAnsi="GHEA Grapalat" w:cs="Sylfaen"/>
          <w:i/>
          <w:sz w:val="22"/>
          <w:szCs w:val="22"/>
          <w:lang w:val="af-ZA"/>
        </w:rPr>
        <w:br w:type="page"/>
      </w:r>
      <w:r>
        <w:rPr>
          <w:rFonts w:ascii="GHEA Grapalat" w:hAnsi="GHEA Grapalat" w:cs="Sylfaen"/>
          <w:i/>
          <w:sz w:val="22"/>
          <w:szCs w:val="22"/>
        </w:rPr>
        <w:t>Հարգելի</w:t>
      </w:r>
      <w:r>
        <w:rPr>
          <w:rFonts w:ascii="GHEA Grapalat" w:hAnsi="GHEA Grapalat" w:cs="Times Armenian"/>
          <w:i/>
          <w:sz w:val="22"/>
          <w:szCs w:val="22"/>
          <w:lang w:val="af-ZA"/>
        </w:rPr>
        <w:t xml:space="preserve"> </w:t>
      </w:r>
      <w:r>
        <w:rPr>
          <w:rFonts w:ascii="GHEA Grapalat" w:hAnsi="GHEA Grapalat" w:cs="Sylfaen"/>
          <w:i/>
          <w:sz w:val="22"/>
          <w:szCs w:val="22"/>
        </w:rPr>
        <w:t>մասնակից</w:t>
      </w:r>
      <w:r>
        <w:rPr>
          <w:rFonts w:ascii="GHEA Grapalat" w:hAnsi="GHEA Grapalat" w:cs="Sylfaen"/>
          <w:i/>
          <w:sz w:val="22"/>
          <w:szCs w:val="22"/>
          <w:lang w:val="af-ZA"/>
        </w:rPr>
        <w:t xml:space="preserve"> </w:t>
      </w:r>
      <w:r>
        <w:rPr>
          <w:rFonts w:ascii="GHEA Grapalat" w:hAnsi="GHEA Grapalat" w:cs="Sylfaen"/>
          <w:i/>
          <w:sz w:val="22"/>
          <w:szCs w:val="22"/>
        </w:rPr>
        <w:t>նախքան</w:t>
      </w:r>
      <w:r>
        <w:rPr>
          <w:rFonts w:ascii="GHEA Grapalat" w:hAnsi="GHEA Grapalat" w:cs="Times Armenian"/>
          <w:i/>
          <w:sz w:val="22"/>
          <w:szCs w:val="22"/>
          <w:lang w:val="af-ZA"/>
        </w:rPr>
        <w:t xml:space="preserve"> </w:t>
      </w:r>
      <w:r>
        <w:rPr>
          <w:rFonts w:ascii="GHEA Grapalat" w:hAnsi="GHEA Grapalat" w:cs="Sylfaen"/>
          <w:i/>
          <w:sz w:val="22"/>
          <w:szCs w:val="22"/>
        </w:rPr>
        <w:t>հայտ</w:t>
      </w:r>
      <w:r>
        <w:rPr>
          <w:rFonts w:ascii="GHEA Grapalat" w:hAnsi="GHEA Grapalat" w:cs="Times Armenian"/>
          <w:i/>
          <w:sz w:val="22"/>
          <w:szCs w:val="22"/>
          <w:lang w:val="af-ZA"/>
        </w:rPr>
        <w:t xml:space="preserve"> </w:t>
      </w:r>
      <w:r>
        <w:rPr>
          <w:rFonts w:ascii="GHEA Grapalat" w:hAnsi="GHEA Grapalat" w:cs="Sylfaen"/>
          <w:i/>
          <w:sz w:val="22"/>
          <w:szCs w:val="22"/>
        </w:rPr>
        <w:t>կազմելը</w:t>
      </w:r>
      <w:r>
        <w:rPr>
          <w:rFonts w:ascii="GHEA Grapalat" w:hAnsi="GHEA Grapalat" w:cs="Times Armenian"/>
          <w:i/>
          <w:sz w:val="22"/>
          <w:szCs w:val="22"/>
          <w:lang w:val="af-ZA"/>
        </w:rPr>
        <w:t xml:space="preserve"> </w:t>
      </w:r>
      <w:r>
        <w:rPr>
          <w:rFonts w:ascii="GHEA Grapalat" w:hAnsi="GHEA Grapalat" w:cs="Sylfaen"/>
          <w:i/>
          <w:sz w:val="22"/>
          <w:szCs w:val="22"/>
        </w:rPr>
        <w:t>և</w:t>
      </w:r>
      <w:r>
        <w:rPr>
          <w:rFonts w:ascii="GHEA Grapalat" w:hAnsi="GHEA Grapalat" w:cs="Times Armenian"/>
          <w:i/>
          <w:sz w:val="22"/>
          <w:szCs w:val="22"/>
          <w:lang w:val="af-ZA"/>
        </w:rPr>
        <w:t xml:space="preserve"> </w:t>
      </w:r>
      <w:r>
        <w:rPr>
          <w:rFonts w:ascii="GHEA Grapalat" w:hAnsi="GHEA Grapalat" w:cs="Sylfaen"/>
          <w:i/>
          <w:sz w:val="22"/>
          <w:szCs w:val="22"/>
        </w:rPr>
        <w:t>ներկայացնելը</w:t>
      </w:r>
      <w:r>
        <w:rPr>
          <w:rFonts w:ascii="GHEA Grapalat" w:hAnsi="GHEA Grapalat" w:cs="Times Armenian"/>
          <w:i/>
          <w:sz w:val="22"/>
          <w:szCs w:val="22"/>
          <w:lang w:val="af-ZA"/>
        </w:rPr>
        <w:t xml:space="preserve"> </w:t>
      </w:r>
      <w:r>
        <w:rPr>
          <w:rFonts w:ascii="GHEA Grapalat" w:hAnsi="GHEA Grapalat" w:cs="Sylfaen"/>
          <w:i/>
          <w:sz w:val="22"/>
          <w:szCs w:val="22"/>
        </w:rPr>
        <w:t>խնդրում</w:t>
      </w:r>
      <w:r>
        <w:rPr>
          <w:rFonts w:ascii="GHEA Grapalat" w:hAnsi="GHEA Grapalat" w:cs="Times Armenian"/>
          <w:i/>
          <w:sz w:val="22"/>
          <w:szCs w:val="22"/>
          <w:lang w:val="af-ZA"/>
        </w:rPr>
        <w:t xml:space="preserve"> </w:t>
      </w:r>
      <w:r>
        <w:rPr>
          <w:rFonts w:ascii="GHEA Grapalat" w:hAnsi="GHEA Grapalat" w:cs="Sylfaen"/>
          <w:i/>
          <w:sz w:val="22"/>
          <w:szCs w:val="22"/>
        </w:rPr>
        <w:t>ենք</w:t>
      </w:r>
      <w:r>
        <w:rPr>
          <w:rFonts w:ascii="GHEA Grapalat" w:hAnsi="GHEA Grapalat" w:cs="Times Armenian"/>
          <w:i/>
          <w:sz w:val="22"/>
          <w:szCs w:val="22"/>
          <w:lang w:val="af-ZA"/>
        </w:rPr>
        <w:t xml:space="preserve"> </w:t>
      </w:r>
      <w:r>
        <w:rPr>
          <w:rFonts w:ascii="GHEA Grapalat" w:hAnsi="GHEA Grapalat" w:cs="Sylfaen"/>
          <w:i/>
          <w:sz w:val="22"/>
          <w:szCs w:val="22"/>
        </w:rPr>
        <w:t>մանրամասնորեն</w:t>
      </w:r>
      <w:r>
        <w:rPr>
          <w:rFonts w:ascii="GHEA Grapalat" w:hAnsi="GHEA Grapalat" w:cs="Times Armenian"/>
          <w:i/>
          <w:sz w:val="22"/>
          <w:szCs w:val="22"/>
          <w:lang w:val="af-ZA"/>
        </w:rPr>
        <w:t xml:space="preserve"> </w:t>
      </w:r>
      <w:r>
        <w:rPr>
          <w:rFonts w:ascii="GHEA Grapalat" w:hAnsi="GHEA Grapalat" w:cs="Sylfaen"/>
          <w:i/>
          <w:sz w:val="22"/>
          <w:szCs w:val="22"/>
        </w:rPr>
        <w:t>ուսումնասիրել</w:t>
      </w:r>
      <w:r>
        <w:rPr>
          <w:rFonts w:ascii="GHEA Grapalat" w:hAnsi="GHEA Grapalat" w:cs="Times Armenian"/>
          <w:i/>
          <w:sz w:val="22"/>
          <w:szCs w:val="22"/>
          <w:lang w:val="af-ZA"/>
        </w:rPr>
        <w:t xml:space="preserve"> </w:t>
      </w:r>
      <w:r>
        <w:rPr>
          <w:rFonts w:ascii="GHEA Grapalat" w:hAnsi="GHEA Grapalat" w:cs="Sylfaen"/>
          <w:i/>
          <w:sz w:val="22"/>
          <w:szCs w:val="22"/>
        </w:rPr>
        <w:t>սույն</w:t>
      </w:r>
      <w:r>
        <w:rPr>
          <w:rFonts w:ascii="GHEA Grapalat" w:hAnsi="GHEA Grapalat" w:cs="Times Armenian"/>
          <w:i/>
          <w:sz w:val="22"/>
          <w:szCs w:val="22"/>
          <w:lang w:val="af-ZA"/>
        </w:rPr>
        <w:t xml:space="preserve"> </w:t>
      </w:r>
      <w:r>
        <w:rPr>
          <w:rFonts w:ascii="GHEA Grapalat" w:hAnsi="GHEA Grapalat" w:cs="Sylfaen"/>
          <w:i/>
          <w:sz w:val="22"/>
          <w:szCs w:val="22"/>
        </w:rPr>
        <w:t>հրավերը</w:t>
      </w:r>
      <w:r>
        <w:rPr>
          <w:rFonts w:ascii="GHEA Grapalat" w:hAnsi="GHEA Grapalat" w:cs="Times Armenian"/>
          <w:i/>
          <w:sz w:val="22"/>
          <w:szCs w:val="22"/>
          <w:lang w:val="af-ZA"/>
        </w:rPr>
        <w:t xml:space="preserve">, </w:t>
      </w:r>
      <w:r>
        <w:rPr>
          <w:rFonts w:ascii="GHEA Grapalat" w:hAnsi="GHEA Grapalat" w:cs="Sylfaen"/>
          <w:i/>
          <w:sz w:val="22"/>
          <w:szCs w:val="22"/>
        </w:rPr>
        <w:t>քանի</w:t>
      </w:r>
      <w:r>
        <w:rPr>
          <w:rFonts w:ascii="GHEA Grapalat" w:hAnsi="GHEA Grapalat" w:cs="Times Armenian"/>
          <w:i/>
          <w:sz w:val="22"/>
          <w:szCs w:val="22"/>
          <w:lang w:val="af-ZA"/>
        </w:rPr>
        <w:t xml:space="preserve"> </w:t>
      </w:r>
      <w:r>
        <w:rPr>
          <w:rFonts w:ascii="GHEA Grapalat" w:hAnsi="GHEA Grapalat" w:cs="Sylfaen"/>
          <w:i/>
          <w:sz w:val="22"/>
          <w:szCs w:val="22"/>
        </w:rPr>
        <w:t>որ</w:t>
      </w:r>
      <w:r>
        <w:rPr>
          <w:rFonts w:ascii="GHEA Grapalat" w:hAnsi="GHEA Grapalat" w:cs="Times Armenian"/>
          <w:i/>
          <w:sz w:val="22"/>
          <w:szCs w:val="22"/>
          <w:lang w:val="af-ZA"/>
        </w:rPr>
        <w:t xml:space="preserve"> </w:t>
      </w:r>
      <w:r>
        <w:rPr>
          <w:rFonts w:ascii="GHEA Grapalat" w:hAnsi="GHEA Grapalat" w:cs="Sylfaen"/>
          <w:i/>
          <w:sz w:val="22"/>
          <w:szCs w:val="22"/>
        </w:rPr>
        <w:t>հրավերին</w:t>
      </w:r>
      <w:r>
        <w:rPr>
          <w:rFonts w:ascii="GHEA Grapalat" w:hAnsi="GHEA Grapalat" w:cs="Times Armenian"/>
          <w:i/>
          <w:sz w:val="22"/>
          <w:szCs w:val="22"/>
          <w:lang w:val="af-ZA"/>
        </w:rPr>
        <w:t xml:space="preserve"> </w:t>
      </w:r>
      <w:r>
        <w:rPr>
          <w:rFonts w:ascii="GHEA Grapalat" w:hAnsi="GHEA Grapalat" w:cs="Sylfaen"/>
          <w:i/>
          <w:sz w:val="22"/>
          <w:szCs w:val="22"/>
        </w:rPr>
        <w:t>չհամապատասխանող</w:t>
      </w:r>
      <w:r>
        <w:rPr>
          <w:rFonts w:ascii="GHEA Grapalat" w:hAnsi="GHEA Grapalat" w:cs="Times Armenian"/>
          <w:i/>
          <w:sz w:val="22"/>
          <w:szCs w:val="22"/>
          <w:lang w:val="af-ZA"/>
        </w:rPr>
        <w:t xml:space="preserve"> </w:t>
      </w:r>
      <w:r>
        <w:rPr>
          <w:rFonts w:ascii="GHEA Grapalat" w:hAnsi="GHEA Grapalat" w:cs="Sylfaen"/>
          <w:i/>
          <w:sz w:val="22"/>
          <w:szCs w:val="22"/>
        </w:rPr>
        <w:t>հայտերը</w:t>
      </w:r>
      <w:r>
        <w:rPr>
          <w:rFonts w:ascii="GHEA Grapalat" w:hAnsi="GHEA Grapalat" w:cs="Times Armenian"/>
          <w:i/>
          <w:sz w:val="22"/>
          <w:szCs w:val="22"/>
          <w:lang w:val="af-ZA"/>
        </w:rPr>
        <w:t xml:space="preserve"> </w:t>
      </w:r>
      <w:r>
        <w:rPr>
          <w:rFonts w:ascii="GHEA Grapalat" w:hAnsi="GHEA Grapalat" w:cs="Sylfaen"/>
          <w:i/>
          <w:sz w:val="22"/>
          <w:szCs w:val="22"/>
        </w:rPr>
        <w:t>ենթակա</w:t>
      </w:r>
      <w:r>
        <w:rPr>
          <w:rFonts w:ascii="GHEA Grapalat" w:hAnsi="GHEA Grapalat" w:cs="Times Armenian"/>
          <w:i/>
          <w:sz w:val="22"/>
          <w:szCs w:val="22"/>
          <w:lang w:val="af-ZA"/>
        </w:rPr>
        <w:t xml:space="preserve"> </w:t>
      </w:r>
      <w:r>
        <w:rPr>
          <w:rFonts w:ascii="GHEA Grapalat" w:hAnsi="GHEA Grapalat" w:cs="Sylfaen"/>
          <w:i/>
          <w:sz w:val="22"/>
          <w:szCs w:val="22"/>
        </w:rPr>
        <w:t>են</w:t>
      </w:r>
      <w:r>
        <w:rPr>
          <w:rFonts w:ascii="GHEA Grapalat" w:hAnsi="GHEA Grapalat" w:cs="Times Armenian"/>
          <w:i/>
          <w:sz w:val="22"/>
          <w:szCs w:val="22"/>
          <w:lang w:val="af-ZA"/>
        </w:rPr>
        <w:t xml:space="preserve"> </w:t>
      </w:r>
      <w:r>
        <w:rPr>
          <w:rFonts w:ascii="GHEA Grapalat" w:hAnsi="GHEA Grapalat" w:cs="Sylfaen"/>
          <w:i/>
          <w:sz w:val="22"/>
          <w:szCs w:val="22"/>
        </w:rPr>
        <w:t>մերժման</w:t>
      </w:r>
      <w:r>
        <w:rPr>
          <w:rFonts w:ascii="GHEA Grapalat" w:hAnsi="GHEA Grapalat" w:cs="Sylfaen"/>
          <w:i/>
          <w:sz w:val="22"/>
          <w:szCs w:val="22"/>
          <w:lang w:val="af-ZA"/>
        </w:rPr>
        <w:t xml:space="preserve">: </w:t>
      </w:r>
    </w:p>
    <w:p w14:paraId="783994DF">
      <w:pPr>
        <w:ind w:firstLine="567"/>
        <w:jc w:val="center"/>
        <w:rPr>
          <w:rFonts w:ascii="GHEA Grapalat" w:hAnsi="GHEA Grapalat"/>
          <w:b/>
          <w:sz w:val="20"/>
          <w:szCs w:val="22"/>
          <w:lang w:val="af-ZA"/>
        </w:rPr>
      </w:pPr>
    </w:p>
    <w:p w14:paraId="541136DB">
      <w:pPr>
        <w:ind w:firstLine="567"/>
        <w:jc w:val="center"/>
        <w:rPr>
          <w:rFonts w:ascii="GHEA Grapalat" w:hAnsi="GHEA Grapalat" w:cs="Sylfaen"/>
          <w:b/>
          <w:sz w:val="22"/>
          <w:szCs w:val="22"/>
          <w:lang w:val="af-ZA"/>
        </w:rPr>
      </w:pPr>
    </w:p>
    <w:p w14:paraId="33725589">
      <w:pPr>
        <w:ind w:firstLine="567"/>
        <w:jc w:val="center"/>
        <w:rPr>
          <w:rFonts w:ascii="GHEA Grapalat" w:hAnsi="GHEA Grapalat"/>
          <w:b/>
          <w:sz w:val="20"/>
          <w:szCs w:val="20"/>
          <w:lang w:val="af-ZA"/>
        </w:rPr>
      </w:pPr>
      <w:r>
        <w:rPr>
          <w:rFonts w:ascii="GHEA Grapalat" w:hAnsi="GHEA Grapalat" w:cs="Sylfaen"/>
          <w:b/>
          <w:sz w:val="20"/>
          <w:szCs w:val="20"/>
        </w:rPr>
        <w:t>ԲՈՎԱՆԴԱԿՈւԹՅՈւՆ</w:t>
      </w:r>
    </w:p>
    <w:p w14:paraId="44484AC7">
      <w:pPr>
        <w:ind w:firstLine="567"/>
        <w:jc w:val="center"/>
        <w:rPr>
          <w:rFonts w:ascii="GHEA Grapalat" w:hAnsi="GHEA Grapalat"/>
          <w:i/>
          <w:sz w:val="20"/>
          <w:lang w:val="af-ZA"/>
        </w:rPr>
      </w:pPr>
    </w:p>
    <w:p w14:paraId="24697E40">
      <w:pPr>
        <w:ind w:firstLine="567"/>
        <w:jc w:val="center"/>
        <w:rPr>
          <w:rFonts w:ascii="GHEA Grapalat" w:hAnsi="GHEA Grapalat"/>
          <w:sz w:val="22"/>
          <w:szCs w:val="22"/>
          <w:lang w:val="af-ZA"/>
        </w:rPr>
      </w:pPr>
      <w:r>
        <w:rPr>
          <w:rFonts w:ascii="GHEA Grapalat" w:hAnsi="GHEA Grapalat"/>
          <w:sz w:val="22"/>
          <w:szCs w:val="22"/>
          <w:lang w:val="hy-AM"/>
        </w:rPr>
        <w:t xml:space="preserve">«ՀՀ ԳԵՂԱՐՔՈՒՆԻՔԻ ՄԱՐԶԻ ՍևԱՆ ՔԱՂԱՔԻ </w:t>
      </w:r>
      <w:r>
        <w:rPr>
          <w:rFonts w:ascii="GHEA Grapalat" w:hAnsi="GHEA Grapalat"/>
          <w:sz w:val="22"/>
          <w:szCs w:val="22"/>
          <w:lang w:val="af-ZA"/>
        </w:rPr>
        <w:t>N 6</w:t>
      </w:r>
      <w:r>
        <w:rPr>
          <w:rFonts w:ascii="GHEA Grapalat" w:hAnsi="GHEA Grapalat"/>
          <w:sz w:val="22"/>
          <w:szCs w:val="22"/>
          <w:lang w:val="hy-AM"/>
        </w:rPr>
        <w:t xml:space="preserve"> </w:t>
      </w:r>
      <w:r>
        <w:rPr>
          <w:rFonts w:ascii="GHEA Grapalat" w:hAnsi="GHEA Grapalat" w:cs="Times Armenian"/>
          <w:i/>
          <w:sz w:val="22"/>
          <w:szCs w:val="22"/>
          <w:lang w:val="hy-AM"/>
        </w:rPr>
        <w:t>ՄԻՋՆԱԿԱՐԳ</w:t>
      </w:r>
      <w:r>
        <w:rPr>
          <w:rFonts w:ascii="GHEA Grapalat" w:hAnsi="GHEA Grapalat"/>
          <w:sz w:val="22"/>
          <w:szCs w:val="22"/>
          <w:lang w:val="hy-AM"/>
        </w:rPr>
        <w:t xml:space="preserve"> ԴՊՐՈՑ»</w:t>
      </w:r>
      <w:r>
        <w:rPr>
          <w:rFonts w:ascii="GHEA Grapalat" w:hAnsi="GHEA Grapalat"/>
          <w:sz w:val="22"/>
          <w:szCs w:val="22"/>
          <w:lang w:val="af-ZA"/>
        </w:rPr>
        <w:t xml:space="preserve">  </w:t>
      </w:r>
      <w:r>
        <w:rPr>
          <w:rFonts w:ascii="GHEA Grapalat" w:hAnsi="GHEA Grapalat"/>
          <w:sz w:val="22"/>
          <w:szCs w:val="22"/>
          <w:lang w:val="hy-AM"/>
        </w:rPr>
        <w:t xml:space="preserve">ՊՈԱԿ-Ի </w:t>
      </w:r>
      <w:r>
        <w:rPr>
          <w:rFonts w:ascii="GHEA Grapalat" w:hAnsi="GHEA Grapalat"/>
          <w:sz w:val="22"/>
          <w:szCs w:val="22"/>
          <w:lang w:val="af-ZA"/>
        </w:rPr>
        <w:t xml:space="preserve">                             ԿԱՐԻՔՆԵՐԻ ՀԱՄԱՐ   </w:t>
      </w:r>
      <w:r>
        <w:rPr>
          <w:rFonts w:ascii="GHEA Grapalat" w:hAnsi="GHEA Grapalat"/>
          <w:sz w:val="22"/>
          <w:szCs w:val="22"/>
          <w:lang w:val="hy-AM"/>
        </w:rPr>
        <w:t>ՄԱՐԶԱԴԱՀԼԻՃԻ ՎԵՐԱՆՈՐՈԳՄԱՆ ԱՇԽԱՏԱՆՔՆԵՐԻ</w:t>
      </w:r>
    </w:p>
    <w:p w14:paraId="3DB28EC0">
      <w:pPr>
        <w:ind w:firstLine="567"/>
        <w:jc w:val="center"/>
        <w:rPr>
          <w:rFonts w:ascii="GHEA Grapalat" w:hAnsi="GHEA Grapalat"/>
          <w:i/>
          <w:sz w:val="22"/>
          <w:szCs w:val="22"/>
          <w:lang w:val="af-ZA"/>
        </w:rPr>
      </w:pPr>
      <w:r>
        <w:rPr>
          <w:rFonts w:ascii="GHEA Grapalat" w:hAnsi="GHEA Grapalat"/>
          <w:sz w:val="22"/>
          <w:szCs w:val="22"/>
          <w:lang w:val="af-ZA"/>
        </w:rPr>
        <w:t xml:space="preserve">ՁԵՌՔԲԵՐՄԱՆ ՆՊԱՏԱԿՈՎ ՀԱՅՏԱՐԱՐՎԱԾ </w:t>
      </w:r>
      <w:r>
        <w:rPr>
          <w:rFonts w:ascii="GHEA Grapalat" w:hAnsi="GHEA Grapalat"/>
          <w:sz w:val="22"/>
          <w:szCs w:val="22"/>
          <w:lang w:val="hy-AM"/>
        </w:rPr>
        <w:t>ԳՆԱՆՇՄԱՆ ՀԱՐՑՄԱՆ</w:t>
      </w:r>
      <w:r>
        <w:rPr>
          <w:rFonts w:ascii="GHEA Grapalat" w:hAnsi="GHEA Grapalat"/>
          <w:sz w:val="22"/>
          <w:szCs w:val="22"/>
          <w:lang w:val="af-ZA"/>
        </w:rPr>
        <w:t xml:space="preserve"> ՀՐԱՎԵՐԻ</w:t>
      </w:r>
    </w:p>
    <w:p w14:paraId="061B275B">
      <w:pPr>
        <w:ind w:firstLine="567"/>
        <w:jc w:val="center"/>
        <w:rPr>
          <w:rFonts w:ascii="GHEA Grapalat" w:hAnsi="GHEA Grapalat" w:cs="Sylfaen"/>
          <w:b/>
          <w:sz w:val="20"/>
          <w:szCs w:val="22"/>
          <w:lang w:val="af-ZA"/>
        </w:rPr>
      </w:pPr>
    </w:p>
    <w:p w14:paraId="5AC18C19">
      <w:pPr>
        <w:ind w:firstLine="567"/>
        <w:jc w:val="center"/>
        <w:rPr>
          <w:rFonts w:ascii="GHEA Grapalat" w:hAnsi="GHEA Grapalat" w:cs="Sylfaen"/>
          <w:b/>
          <w:sz w:val="20"/>
          <w:szCs w:val="22"/>
          <w:lang w:val="af-ZA"/>
        </w:rPr>
      </w:pPr>
    </w:p>
    <w:p w14:paraId="4E288435">
      <w:pPr>
        <w:ind w:firstLine="567"/>
        <w:jc w:val="center"/>
        <w:rPr>
          <w:rFonts w:ascii="GHEA Grapalat" w:hAnsi="GHEA Grapalat"/>
          <w:sz w:val="20"/>
          <w:lang w:val="af-ZA"/>
        </w:rPr>
      </w:pPr>
      <w:r>
        <w:rPr>
          <w:rFonts w:ascii="GHEA Grapalat" w:hAnsi="GHEA Grapalat" w:cs="Sylfaen"/>
          <w:b/>
          <w:sz w:val="20"/>
          <w:szCs w:val="22"/>
        </w:rPr>
        <w:t>ՄԱՍ</w:t>
      </w:r>
      <w:r>
        <w:rPr>
          <w:rFonts w:ascii="GHEA Grapalat" w:hAnsi="GHEA Grapalat" w:cs="Times Armenian"/>
          <w:b/>
          <w:sz w:val="20"/>
          <w:szCs w:val="22"/>
          <w:lang w:val="af-ZA"/>
        </w:rPr>
        <w:t xml:space="preserve">  I.</w:t>
      </w:r>
    </w:p>
    <w:p w14:paraId="0364B907">
      <w:pPr>
        <w:ind w:firstLine="567"/>
        <w:jc w:val="both"/>
        <w:rPr>
          <w:rFonts w:ascii="GHEA Grapalat" w:hAnsi="GHEA Grapalat"/>
          <w:sz w:val="20"/>
          <w:lang w:val="af-ZA"/>
        </w:rPr>
      </w:pPr>
    </w:p>
    <w:p w14:paraId="4A1AF7DE">
      <w:pPr>
        <w:ind w:firstLine="1134"/>
        <w:jc w:val="both"/>
        <w:rPr>
          <w:rFonts w:ascii="GHEA Grapalat" w:hAnsi="GHEA Grapalat"/>
          <w:sz w:val="20"/>
          <w:lang w:val="af-ZA"/>
        </w:rPr>
      </w:pPr>
      <w:r>
        <w:rPr>
          <w:rFonts w:ascii="GHEA Grapalat" w:hAnsi="GHEA Grapalat"/>
          <w:sz w:val="20"/>
          <w:lang w:val="af-ZA"/>
        </w:rPr>
        <w:t xml:space="preserve">1.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sz w:val="20"/>
          <w:lang w:val="af-ZA"/>
        </w:rPr>
        <w:t xml:space="preserve"> </w:t>
      </w:r>
      <w:r>
        <w:rPr>
          <w:rFonts w:ascii="GHEA Grapalat" w:hAnsi="GHEA Grapalat" w:cs="Sylfaen"/>
          <w:sz w:val="20"/>
        </w:rPr>
        <w:t>բնութա</w:t>
      </w:r>
      <w:r>
        <w:rPr>
          <w:rFonts w:ascii="GHEA Grapalat" w:hAnsi="GHEA Grapalat" w:cs="Times Armenian"/>
          <w:sz w:val="20"/>
        </w:rPr>
        <w:t>գ</w:t>
      </w:r>
      <w:r>
        <w:rPr>
          <w:rFonts w:ascii="GHEA Grapalat" w:hAnsi="GHEA Grapalat" w:cs="Sylfaen"/>
          <w:sz w:val="20"/>
        </w:rPr>
        <w:t>իրը</w:t>
      </w:r>
      <w:r>
        <w:rPr>
          <w:rFonts w:ascii="GHEA Grapalat" w:hAnsi="GHEA Grapalat" w:cs="Times Armenian"/>
          <w:sz w:val="20"/>
          <w:lang w:val="af-ZA"/>
        </w:rPr>
        <w:tab/>
      </w:r>
      <w:r>
        <w:rPr>
          <w:rFonts w:ascii="GHEA Grapalat" w:hAnsi="GHEA Grapalat" w:cs="Times Armenian"/>
          <w:sz w:val="20"/>
          <w:lang w:val="af-ZA"/>
        </w:rPr>
        <w:t xml:space="preserve"> </w:t>
      </w:r>
    </w:p>
    <w:p w14:paraId="07A3CD94">
      <w:pPr>
        <w:ind w:firstLine="1134"/>
        <w:jc w:val="both"/>
        <w:rPr>
          <w:rFonts w:ascii="GHEA Grapalat" w:hAnsi="GHEA Grapalat"/>
          <w:sz w:val="20"/>
          <w:lang w:val="af-ZA"/>
        </w:rPr>
      </w:pPr>
      <w:r>
        <w:rPr>
          <w:rFonts w:ascii="GHEA Grapalat" w:hAnsi="GHEA Grapalat"/>
          <w:sz w:val="20"/>
          <w:lang w:val="af-ZA"/>
        </w:rPr>
        <w:t xml:space="preserve">2.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մասնակցության</w:t>
      </w:r>
      <w:r>
        <w:rPr>
          <w:rFonts w:ascii="GHEA Grapalat" w:hAnsi="GHEA Grapalat" w:cs="Times Armenian"/>
          <w:sz w:val="20"/>
          <w:lang w:val="af-ZA"/>
        </w:rPr>
        <w:t xml:space="preserve"> </w:t>
      </w:r>
      <w:r>
        <w:rPr>
          <w:rFonts w:ascii="GHEA Grapalat" w:hAnsi="GHEA Grapalat" w:cs="Sylfaen"/>
          <w:sz w:val="20"/>
        </w:rPr>
        <w:t>իրավունքի</w:t>
      </w:r>
      <w:r>
        <w:rPr>
          <w:rFonts w:ascii="GHEA Grapalat" w:hAnsi="GHEA Grapalat" w:cs="Times Armenian"/>
          <w:sz w:val="20"/>
          <w:lang w:val="af-ZA"/>
        </w:rPr>
        <w:t xml:space="preserve"> </w:t>
      </w:r>
      <w:r>
        <w:rPr>
          <w:rFonts w:ascii="GHEA Grapalat" w:hAnsi="GHEA Grapalat" w:cs="Sylfaen"/>
          <w:sz w:val="20"/>
        </w:rPr>
        <w:t>պահանջները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գնահատման</w:t>
      </w:r>
      <w:r>
        <w:rPr>
          <w:rFonts w:ascii="GHEA Grapalat" w:hAnsi="GHEA Grapalat" w:cs="Sylfaen"/>
          <w:sz w:val="20"/>
          <w:lang w:val="af-ZA"/>
        </w:rPr>
        <w:t xml:space="preserve"> </w:t>
      </w:r>
      <w:r>
        <w:rPr>
          <w:rFonts w:ascii="GHEA Grapalat" w:hAnsi="GHEA Grapalat" w:cs="Sylfaen"/>
          <w:sz w:val="20"/>
        </w:rPr>
        <w:t>կարգը</w:t>
      </w:r>
      <w:r>
        <w:rPr>
          <w:rFonts w:ascii="GHEA Grapalat" w:hAnsi="GHEA Grapalat" w:cs="Times Armenian"/>
          <w:sz w:val="20"/>
          <w:lang w:val="af-ZA"/>
        </w:rPr>
        <w:t xml:space="preserve">, ընտրված մասնակից ճանաչվելու դեպքում </w:t>
      </w:r>
      <w:r>
        <w:rPr>
          <w:rFonts w:ascii="GHEA Grapalat" w:hAnsi="GHEA Grapalat" w:cs="Sylfaen"/>
          <w:sz w:val="20"/>
        </w:rPr>
        <w:t>որակավորման</w:t>
      </w:r>
      <w:r>
        <w:rPr>
          <w:rFonts w:ascii="GHEA Grapalat" w:hAnsi="GHEA Grapalat" w:cs="Times Armenian"/>
          <w:sz w:val="20"/>
          <w:lang w:val="af-ZA"/>
        </w:rPr>
        <w:t xml:space="preserve"> ապահովում ներկայացնելու պայմանները </w:t>
      </w:r>
    </w:p>
    <w:p w14:paraId="321256A5">
      <w:pPr>
        <w:ind w:firstLine="1134"/>
        <w:jc w:val="both"/>
        <w:rPr>
          <w:rFonts w:ascii="GHEA Grapalat" w:hAnsi="GHEA Grapalat"/>
          <w:sz w:val="20"/>
          <w:lang w:val="af-ZA"/>
        </w:rPr>
      </w:pPr>
      <w:r>
        <w:rPr>
          <w:rFonts w:ascii="GHEA Grapalat" w:hAnsi="GHEA Grapalat"/>
          <w:sz w:val="20"/>
          <w:lang w:val="af-ZA"/>
        </w:rPr>
        <w:t xml:space="preserve">3. </w:t>
      </w:r>
      <w:r>
        <w:rPr>
          <w:rFonts w:ascii="GHEA Grapalat" w:hAnsi="GHEA Grapalat" w:cs="Sylfaen"/>
          <w:sz w:val="20"/>
        </w:rPr>
        <w:t>Հրավերի</w:t>
      </w:r>
      <w:r>
        <w:rPr>
          <w:rFonts w:ascii="GHEA Grapalat" w:hAnsi="GHEA Grapalat" w:cs="Times Armenian"/>
          <w:sz w:val="20"/>
          <w:lang w:val="af-ZA"/>
        </w:rPr>
        <w:t xml:space="preserve"> </w:t>
      </w:r>
      <w:r>
        <w:rPr>
          <w:rFonts w:ascii="GHEA Grapalat" w:hAnsi="GHEA Grapalat" w:cs="Sylfaen"/>
          <w:sz w:val="20"/>
        </w:rPr>
        <w:t>պարզաբանումը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հրավերում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0492D468">
      <w:pPr>
        <w:ind w:firstLine="1134"/>
        <w:jc w:val="both"/>
        <w:rPr>
          <w:rFonts w:ascii="GHEA Grapalat" w:hAnsi="GHEA Grapalat" w:cs="Sylfaen"/>
          <w:sz w:val="20"/>
          <w:lang w:val="af-ZA"/>
        </w:rPr>
      </w:pPr>
      <w:r>
        <w:rPr>
          <w:rFonts w:ascii="GHEA Grapalat" w:hAnsi="GHEA Grapalat"/>
          <w:sz w:val="20"/>
          <w:lang w:val="af-ZA"/>
        </w:rPr>
        <w:t xml:space="preserve">4.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ներկայացնելու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p>
    <w:p w14:paraId="0FEB52CE">
      <w:pPr>
        <w:ind w:firstLine="1134"/>
        <w:jc w:val="both"/>
        <w:rPr>
          <w:rFonts w:ascii="GHEA Grapalat" w:hAnsi="GHEA Grapalat"/>
          <w:sz w:val="20"/>
          <w:lang w:val="af-ZA"/>
        </w:rPr>
      </w:pPr>
      <w:r>
        <w:rPr>
          <w:rFonts w:ascii="GHEA Grapalat" w:hAnsi="GHEA Grapalat"/>
          <w:sz w:val="20"/>
          <w:lang w:val="af-ZA"/>
        </w:rPr>
        <w:t>5.</w:t>
      </w:r>
      <w:r>
        <w:rPr>
          <w:rFonts w:ascii="GHEA Grapalat" w:hAnsi="GHEA Grapalat"/>
          <w:sz w:val="20"/>
          <w:lang w:val="af-ZA"/>
        </w:rPr>
        <w:tab/>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նային</w:t>
      </w:r>
      <w:r>
        <w:rPr>
          <w:rFonts w:ascii="GHEA Grapalat" w:hAnsi="GHEA Grapalat" w:cs="Times Armenian"/>
          <w:sz w:val="20"/>
          <w:lang w:val="af-ZA"/>
        </w:rPr>
        <w:t xml:space="preserve"> </w:t>
      </w:r>
      <w:r>
        <w:rPr>
          <w:rFonts w:ascii="GHEA Grapalat" w:hAnsi="GHEA Grapalat" w:cs="Sylfaen"/>
          <w:sz w:val="20"/>
        </w:rPr>
        <w:t>առաջարկը</w:t>
      </w:r>
      <w:r>
        <w:rPr>
          <w:rFonts w:ascii="GHEA Grapalat" w:hAnsi="GHEA Grapalat" w:cs="Times Armenian"/>
          <w:sz w:val="20"/>
          <w:lang w:val="af-ZA"/>
        </w:rPr>
        <w:tab/>
      </w:r>
      <w:r>
        <w:rPr>
          <w:rFonts w:ascii="GHEA Grapalat" w:hAnsi="GHEA Grapalat" w:cs="Times Armenian"/>
          <w:sz w:val="20"/>
          <w:lang w:val="af-ZA"/>
        </w:rPr>
        <w:t xml:space="preserve"> </w:t>
      </w:r>
    </w:p>
    <w:p w14:paraId="51D46514">
      <w:pPr>
        <w:ind w:firstLine="1134"/>
        <w:jc w:val="both"/>
        <w:rPr>
          <w:rFonts w:ascii="GHEA Grapalat" w:hAnsi="GHEA Grapalat"/>
          <w:sz w:val="20"/>
          <w:lang w:val="af-ZA"/>
        </w:rPr>
      </w:pPr>
      <w:r>
        <w:rPr>
          <w:rFonts w:ascii="GHEA Grapalat" w:hAnsi="GHEA Grapalat"/>
          <w:sz w:val="20"/>
          <w:lang w:val="af-ZA"/>
        </w:rPr>
        <w:t xml:space="preserve">6. </w:t>
      </w:r>
      <w:r>
        <w:rPr>
          <w:rFonts w:ascii="GHEA Grapalat" w:hAnsi="GHEA Grapalat" w:cs="Sylfaen"/>
          <w:sz w:val="20"/>
        </w:rPr>
        <w:t>Հայտի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ործողության</w:t>
      </w:r>
      <w:r>
        <w:rPr>
          <w:rFonts w:ascii="GHEA Grapalat" w:hAnsi="GHEA Grapalat" w:cs="Times Armenian"/>
          <w:sz w:val="20"/>
          <w:lang w:val="af-ZA"/>
        </w:rPr>
        <w:t xml:space="preserve"> </w:t>
      </w:r>
      <w:r>
        <w:rPr>
          <w:rFonts w:ascii="GHEA Grapalat" w:hAnsi="GHEA Grapalat" w:cs="Sylfaen"/>
          <w:sz w:val="20"/>
        </w:rPr>
        <w:t>ժամկետը</w:t>
      </w:r>
      <w:r>
        <w:rPr>
          <w:rFonts w:ascii="GHEA Grapalat" w:hAnsi="GHEA Grapalat" w:cs="Times Armenian"/>
          <w:sz w:val="20"/>
          <w:lang w:val="af-ZA"/>
        </w:rPr>
        <w:t xml:space="preserve">, </w:t>
      </w:r>
      <w:r>
        <w:rPr>
          <w:rFonts w:ascii="GHEA Grapalat" w:hAnsi="GHEA Grapalat" w:cs="Sylfaen"/>
          <w:sz w:val="20"/>
        </w:rPr>
        <w:t>հայտերում</w:t>
      </w:r>
      <w:r>
        <w:rPr>
          <w:rFonts w:ascii="GHEA Grapalat" w:hAnsi="GHEA Grapalat" w:cs="Times Armenian"/>
          <w:sz w:val="20"/>
          <w:lang w:val="af-ZA"/>
        </w:rPr>
        <w:t xml:space="preserve"> </w:t>
      </w:r>
      <w:r>
        <w:rPr>
          <w:rFonts w:ascii="GHEA Grapalat" w:hAnsi="GHEA Grapalat" w:cs="Sylfaen"/>
          <w:sz w:val="20"/>
        </w:rPr>
        <w:t>փոփոխություն</w:t>
      </w:r>
      <w:r>
        <w:rPr>
          <w:rFonts w:ascii="GHEA Grapalat" w:hAnsi="GHEA Grapalat" w:cs="Times Armenian"/>
          <w:sz w:val="20"/>
          <w:lang w:val="af-ZA"/>
        </w:rPr>
        <w:t xml:space="preserve"> </w:t>
      </w:r>
      <w:r>
        <w:rPr>
          <w:rFonts w:ascii="GHEA Grapalat" w:hAnsi="GHEA Grapalat" w:cs="Sylfaen"/>
          <w:sz w:val="20"/>
        </w:rPr>
        <w:t>կատարելու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դրանք</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վերցնելու</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r>
        <w:rPr>
          <w:rFonts w:ascii="GHEA Grapalat" w:hAnsi="GHEA Grapalat" w:cs="Times Armenian"/>
          <w:sz w:val="20"/>
          <w:lang w:val="af-ZA"/>
        </w:rPr>
        <w:t xml:space="preserve"> </w:t>
      </w:r>
    </w:p>
    <w:p w14:paraId="33967CE5">
      <w:pPr>
        <w:ind w:firstLine="1134"/>
        <w:jc w:val="both"/>
        <w:rPr>
          <w:rFonts w:ascii="GHEA Grapalat" w:hAnsi="GHEA Grapalat" w:cs="Sylfaen"/>
          <w:sz w:val="20"/>
          <w:lang w:val="af-ZA"/>
        </w:rPr>
      </w:pPr>
      <w:r>
        <w:rPr>
          <w:rFonts w:ascii="GHEA Grapalat" w:hAnsi="GHEA Grapalat"/>
          <w:sz w:val="20"/>
          <w:lang w:val="af-ZA"/>
        </w:rPr>
        <w:t>8. Հ</w:t>
      </w:r>
      <w:r>
        <w:rPr>
          <w:rFonts w:ascii="GHEA Grapalat" w:hAnsi="GHEA Grapalat" w:cs="Sylfaen"/>
          <w:sz w:val="20"/>
        </w:rPr>
        <w:t>այտերի</w:t>
      </w:r>
      <w:r>
        <w:rPr>
          <w:rFonts w:ascii="GHEA Grapalat" w:hAnsi="GHEA Grapalat" w:cs="Sylfaen"/>
          <w:sz w:val="20"/>
          <w:lang w:val="af-ZA"/>
        </w:rPr>
        <w:t xml:space="preserve"> </w:t>
      </w:r>
      <w:r>
        <w:rPr>
          <w:rFonts w:ascii="GHEA Grapalat" w:hAnsi="GHEA Grapalat" w:cs="Sylfaen"/>
          <w:sz w:val="20"/>
        </w:rPr>
        <w:t>բացումը</w:t>
      </w:r>
      <w:r>
        <w:rPr>
          <w:rFonts w:ascii="GHEA Grapalat" w:hAnsi="GHEA Grapalat" w:cs="Sylfaen"/>
          <w:sz w:val="20"/>
          <w:lang w:val="af-ZA"/>
        </w:rPr>
        <w:t xml:space="preserve">, </w:t>
      </w:r>
      <w:r>
        <w:rPr>
          <w:rFonts w:ascii="GHEA Grapalat" w:hAnsi="GHEA Grapalat" w:cs="Sylfaen"/>
          <w:sz w:val="20"/>
        </w:rPr>
        <w:t>գնահատումը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արդյունքների</w:t>
      </w:r>
      <w:r>
        <w:rPr>
          <w:rFonts w:ascii="GHEA Grapalat" w:hAnsi="GHEA Grapalat" w:cs="Sylfaen"/>
          <w:sz w:val="20"/>
          <w:lang w:val="af-ZA"/>
        </w:rPr>
        <w:t xml:space="preserve"> </w:t>
      </w:r>
      <w:r>
        <w:rPr>
          <w:rFonts w:ascii="GHEA Grapalat" w:hAnsi="GHEA Grapalat" w:cs="Sylfaen"/>
          <w:sz w:val="20"/>
        </w:rPr>
        <w:t>ամփոփումը</w:t>
      </w:r>
      <w:r>
        <w:rPr>
          <w:rFonts w:ascii="GHEA Grapalat" w:hAnsi="GHEA Grapalat" w:cs="Sylfaen"/>
          <w:sz w:val="20"/>
          <w:lang w:val="af-ZA"/>
        </w:rPr>
        <w:tab/>
      </w:r>
    </w:p>
    <w:p w14:paraId="2F4230E3">
      <w:pPr>
        <w:ind w:firstLine="1134"/>
        <w:jc w:val="both"/>
        <w:rPr>
          <w:rFonts w:ascii="GHEA Grapalat" w:hAnsi="GHEA Grapalat"/>
          <w:sz w:val="20"/>
          <w:lang w:val="af-ZA"/>
        </w:rPr>
      </w:pPr>
      <w:r>
        <w:rPr>
          <w:rFonts w:ascii="GHEA Grapalat" w:hAnsi="GHEA Grapalat"/>
          <w:sz w:val="20"/>
          <w:lang w:val="af-ZA"/>
        </w:rPr>
        <w:t xml:space="preserve">9.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կնքումը</w:t>
      </w:r>
      <w:r>
        <w:rPr>
          <w:rFonts w:ascii="GHEA Grapalat" w:hAnsi="GHEA Grapalat" w:cs="Times Armenian"/>
          <w:sz w:val="20"/>
          <w:lang w:val="af-ZA"/>
        </w:rPr>
        <w:tab/>
      </w:r>
    </w:p>
    <w:p w14:paraId="195A4A2F">
      <w:pPr>
        <w:ind w:firstLine="1134"/>
        <w:jc w:val="both"/>
        <w:rPr>
          <w:rFonts w:ascii="GHEA Grapalat" w:hAnsi="GHEA Grapalat"/>
          <w:sz w:val="20"/>
          <w:lang w:val="af-ZA"/>
        </w:rPr>
      </w:pPr>
      <w:r>
        <w:rPr>
          <w:rFonts w:ascii="GHEA Grapalat" w:hAnsi="GHEA Grapalat"/>
          <w:sz w:val="20"/>
          <w:lang w:val="af-ZA"/>
        </w:rPr>
        <w:t xml:space="preserve">10. Որակավորման և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րի</w:t>
      </w:r>
      <w:r>
        <w:rPr>
          <w:rFonts w:ascii="GHEA Grapalat" w:hAnsi="GHEA Grapalat" w:cs="Times Armenian"/>
          <w:sz w:val="20"/>
          <w:lang w:val="af-ZA"/>
        </w:rPr>
        <w:t xml:space="preserve"> </w:t>
      </w:r>
      <w:r>
        <w:rPr>
          <w:rFonts w:ascii="GHEA Grapalat" w:hAnsi="GHEA Grapalat" w:cs="Sylfaen"/>
          <w:sz w:val="20"/>
        </w:rPr>
        <w:t>ապահովումները</w:t>
      </w:r>
      <w:r>
        <w:rPr>
          <w:rFonts w:ascii="GHEA Grapalat" w:hAnsi="GHEA Grapalat" w:cs="Times Armenian"/>
          <w:sz w:val="20"/>
          <w:lang w:val="af-ZA"/>
        </w:rPr>
        <w:tab/>
      </w:r>
      <w:r>
        <w:rPr>
          <w:rFonts w:ascii="GHEA Grapalat" w:hAnsi="GHEA Grapalat" w:cs="Times Armenian"/>
          <w:sz w:val="20"/>
          <w:lang w:val="af-ZA"/>
        </w:rPr>
        <w:t xml:space="preserve"> </w:t>
      </w:r>
    </w:p>
    <w:p w14:paraId="37DCBF1F">
      <w:pPr>
        <w:ind w:firstLine="1134"/>
        <w:jc w:val="both"/>
        <w:rPr>
          <w:rFonts w:ascii="GHEA Grapalat" w:hAnsi="GHEA Grapalat"/>
          <w:sz w:val="20"/>
          <w:lang w:val="af-ZA"/>
        </w:rPr>
      </w:pPr>
      <w:r>
        <w:rPr>
          <w:rFonts w:ascii="GHEA Grapalat" w:hAnsi="GHEA Grapalat"/>
          <w:sz w:val="20"/>
          <w:lang w:val="af-ZA"/>
        </w:rPr>
        <w:t xml:space="preserve">11.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 xml:space="preserve"> </w:t>
      </w:r>
      <w:r>
        <w:rPr>
          <w:rFonts w:ascii="GHEA Grapalat" w:hAnsi="GHEA Grapalat" w:cs="Sylfaen"/>
          <w:sz w:val="20"/>
        </w:rPr>
        <w:t>չկայացած</w:t>
      </w:r>
      <w:r>
        <w:rPr>
          <w:rFonts w:ascii="GHEA Grapalat" w:hAnsi="GHEA Grapalat" w:cs="Times Armenian"/>
          <w:sz w:val="20"/>
          <w:lang w:val="af-ZA"/>
        </w:rPr>
        <w:t xml:space="preserve"> </w:t>
      </w:r>
      <w:r>
        <w:rPr>
          <w:rFonts w:ascii="GHEA Grapalat" w:hAnsi="GHEA Grapalat" w:cs="Sylfaen"/>
          <w:sz w:val="20"/>
        </w:rPr>
        <w:t>հայտարարելը</w:t>
      </w:r>
      <w:r>
        <w:rPr>
          <w:rFonts w:ascii="GHEA Grapalat" w:hAnsi="GHEA Grapalat" w:cs="Times Armenian"/>
          <w:sz w:val="20"/>
          <w:lang w:val="af-ZA"/>
        </w:rPr>
        <w:tab/>
      </w:r>
      <w:r>
        <w:rPr>
          <w:rFonts w:ascii="GHEA Grapalat" w:hAnsi="GHEA Grapalat" w:cs="Times Armenian"/>
          <w:sz w:val="20"/>
          <w:lang w:val="af-ZA"/>
        </w:rPr>
        <w:t xml:space="preserve"> </w:t>
      </w:r>
    </w:p>
    <w:p w14:paraId="2A9CDE22">
      <w:pPr>
        <w:ind w:firstLine="1134"/>
        <w:jc w:val="both"/>
        <w:rPr>
          <w:rFonts w:ascii="GHEA Grapalat" w:hAnsi="GHEA Grapalat"/>
          <w:sz w:val="20"/>
          <w:lang w:val="af-ZA"/>
        </w:rPr>
      </w:pPr>
      <w:r>
        <w:rPr>
          <w:rFonts w:ascii="GHEA Grapalat" w:hAnsi="GHEA Grapalat"/>
          <w:sz w:val="20"/>
          <w:lang w:val="af-ZA"/>
        </w:rPr>
        <w:t xml:space="preserve">12. </w:t>
      </w:r>
      <w:r>
        <w:rPr>
          <w:rFonts w:ascii="GHEA Grapalat" w:hAnsi="GHEA Grapalat" w:cs="Sylfaen"/>
          <w:sz w:val="20"/>
        </w:rPr>
        <w:t>Գնման</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ործողությունները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կամ</w:t>
      </w:r>
      <w:r>
        <w:rPr>
          <w:rFonts w:ascii="GHEA Grapalat" w:hAnsi="GHEA Grapalat" w:cs="Times Armenian"/>
          <w:sz w:val="20"/>
          <w:lang w:val="af-ZA"/>
        </w:rPr>
        <w:t xml:space="preserve">) </w:t>
      </w:r>
      <w:r>
        <w:rPr>
          <w:rFonts w:ascii="GHEA Grapalat" w:hAnsi="GHEA Grapalat" w:cs="Sylfaen"/>
          <w:sz w:val="20"/>
        </w:rPr>
        <w:t>ընդունված</w:t>
      </w:r>
      <w:r>
        <w:rPr>
          <w:rFonts w:ascii="GHEA Grapalat" w:hAnsi="GHEA Grapalat" w:cs="Times Armenian"/>
          <w:sz w:val="20"/>
          <w:lang w:val="af-ZA"/>
        </w:rPr>
        <w:t xml:space="preserve"> </w:t>
      </w:r>
      <w:r>
        <w:rPr>
          <w:rFonts w:ascii="GHEA Grapalat" w:hAnsi="GHEA Grapalat" w:cs="Sylfaen"/>
          <w:sz w:val="20"/>
        </w:rPr>
        <w:t>որոշումները</w:t>
      </w:r>
      <w:r>
        <w:rPr>
          <w:rFonts w:ascii="GHEA Grapalat" w:hAnsi="GHEA Grapalat" w:cs="Times Armenian"/>
          <w:sz w:val="20"/>
          <w:lang w:val="af-ZA"/>
        </w:rPr>
        <w:t xml:space="preserve"> </w:t>
      </w:r>
      <w:r>
        <w:rPr>
          <w:rFonts w:ascii="GHEA Grapalat" w:hAnsi="GHEA Grapalat" w:cs="Sylfaen"/>
          <w:sz w:val="20"/>
        </w:rPr>
        <w:t>բողոքարկելու</w:t>
      </w:r>
      <w:r>
        <w:rPr>
          <w:rFonts w:ascii="GHEA Grapalat" w:hAnsi="GHEA Grapalat" w:cs="Times Armenian"/>
          <w:sz w:val="20"/>
          <w:lang w:val="af-ZA"/>
        </w:rPr>
        <w:t xml:space="preserve"> </w:t>
      </w:r>
      <w:r>
        <w:rPr>
          <w:rFonts w:ascii="GHEA Grapalat" w:hAnsi="GHEA Grapalat" w:cs="Sylfaen"/>
          <w:sz w:val="20"/>
        </w:rPr>
        <w:t>մասնակցի</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ը</w:t>
      </w:r>
      <w:r>
        <w:rPr>
          <w:rFonts w:ascii="GHEA Grapalat" w:hAnsi="GHEA Grapalat" w:cs="Times Armenian"/>
          <w:sz w:val="20"/>
          <w:lang w:val="af-ZA"/>
        </w:rPr>
        <w:tab/>
      </w:r>
    </w:p>
    <w:p w14:paraId="5F0277F8">
      <w:pPr>
        <w:ind w:firstLine="567"/>
        <w:jc w:val="both"/>
        <w:rPr>
          <w:rFonts w:ascii="GHEA Grapalat" w:hAnsi="GHEA Grapalat"/>
          <w:sz w:val="20"/>
          <w:lang w:val="af-ZA"/>
        </w:rPr>
      </w:pPr>
    </w:p>
    <w:p w14:paraId="7CC15914">
      <w:pPr>
        <w:ind w:firstLine="567"/>
        <w:jc w:val="both"/>
        <w:rPr>
          <w:rFonts w:ascii="GHEA Grapalat" w:hAnsi="GHEA Grapalat"/>
          <w:sz w:val="20"/>
          <w:lang w:val="af-ZA"/>
        </w:rPr>
      </w:pPr>
    </w:p>
    <w:p w14:paraId="20835B5D">
      <w:pPr>
        <w:ind w:firstLine="567"/>
        <w:jc w:val="center"/>
        <w:rPr>
          <w:rFonts w:ascii="GHEA Grapalat" w:hAnsi="GHEA Grapalat"/>
          <w:b/>
          <w:sz w:val="20"/>
          <w:lang w:val="af-ZA"/>
        </w:rPr>
      </w:pPr>
      <w:r>
        <w:rPr>
          <w:rFonts w:ascii="GHEA Grapalat" w:hAnsi="GHEA Grapalat" w:cs="Sylfaen"/>
          <w:b/>
          <w:sz w:val="20"/>
        </w:rPr>
        <w:t>ՄԱՍ</w:t>
      </w:r>
      <w:r>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Pr>
          <w:rFonts w:ascii="GHEA Grapalat" w:hAnsi="GHEA Grapalat" w:cs="Times Armenian"/>
          <w:b/>
          <w:sz w:val="20"/>
          <w:lang w:val="af-ZA"/>
        </w:rPr>
        <w:t xml:space="preserve">  </w:t>
      </w:r>
      <w:r>
        <w:rPr>
          <w:rFonts w:ascii="GHEA Grapalat" w:hAnsi="GHEA Grapalat" w:cs="Sylfaen"/>
          <w:b/>
          <w:sz w:val="20"/>
        </w:rPr>
        <w:t>ՀԱՅՏԸ</w:t>
      </w:r>
      <w:r>
        <w:rPr>
          <w:rFonts w:ascii="GHEA Grapalat" w:hAnsi="GHEA Grapalat" w:cs="Times Armenian"/>
          <w:b/>
          <w:sz w:val="20"/>
          <w:lang w:val="af-ZA"/>
        </w:rPr>
        <w:t xml:space="preserve">  </w:t>
      </w:r>
      <w:r>
        <w:rPr>
          <w:rFonts w:ascii="GHEA Grapalat" w:hAnsi="GHEA Grapalat" w:cs="Sylfaen"/>
          <w:b/>
          <w:sz w:val="20"/>
        </w:rPr>
        <w:t>ՊԱՏՐԱՍՏԵԼՈՒ</w:t>
      </w:r>
      <w:r>
        <w:rPr>
          <w:rFonts w:ascii="GHEA Grapalat" w:hAnsi="GHEA Grapalat" w:cs="Times Armenian"/>
          <w:b/>
          <w:sz w:val="20"/>
          <w:lang w:val="af-ZA"/>
        </w:rPr>
        <w:t xml:space="preserve">  </w:t>
      </w:r>
      <w:r>
        <w:rPr>
          <w:rFonts w:ascii="GHEA Grapalat" w:hAnsi="GHEA Grapalat" w:cs="Sylfaen"/>
          <w:b/>
          <w:sz w:val="20"/>
        </w:rPr>
        <w:t>ՀՐԱՀԱՆԳ</w:t>
      </w:r>
    </w:p>
    <w:p w14:paraId="6A54C571">
      <w:pPr>
        <w:ind w:firstLine="567"/>
        <w:jc w:val="both"/>
        <w:rPr>
          <w:rFonts w:ascii="GHEA Grapalat" w:hAnsi="GHEA Grapalat"/>
          <w:sz w:val="20"/>
          <w:lang w:val="af-ZA"/>
        </w:rPr>
      </w:pPr>
    </w:p>
    <w:p w14:paraId="512764E7">
      <w:pPr>
        <w:ind w:firstLine="1134"/>
        <w:jc w:val="both"/>
        <w:rPr>
          <w:rFonts w:ascii="GHEA Grapalat" w:hAnsi="GHEA Grapalat"/>
          <w:sz w:val="20"/>
          <w:lang w:val="af-ZA"/>
        </w:rPr>
      </w:pPr>
      <w:r>
        <w:rPr>
          <w:rFonts w:ascii="GHEA Grapalat" w:hAnsi="GHEA Grapalat"/>
          <w:sz w:val="20"/>
          <w:lang w:val="af-ZA"/>
        </w:rPr>
        <w:t>1.</w:t>
      </w:r>
      <w:r>
        <w:rPr>
          <w:rFonts w:ascii="GHEA Grapalat" w:hAnsi="GHEA Grapalat"/>
          <w:sz w:val="20"/>
          <w:lang w:val="af-ZA"/>
        </w:rPr>
        <w:tab/>
      </w:r>
      <w:r>
        <w:rPr>
          <w:rFonts w:ascii="GHEA Grapalat" w:hAnsi="GHEA Grapalat" w:cs="Sylfaen"/>
          <w:sz w:val="20"/>
        </w:rPr>
        <w:t>Ընդհանուր</w:t>
      </w:r>
      <w:r>
        <w:rPr>
          <w:rFonts w:ascii="GHEA Grapalat" w:hAnsi="GHEA Grapalat" w:cs="Times Armenian"/>
          <w:sz w:val="20"/>
          <w:lang w:val="af-ZA"/>
        </w:rPr>
        <w:t xml:space="preserve">  </w:t>
      </w:r>
      <w:r>
        <w:rPr>
          <w:rFonts w:ascii="GHEA Grapalat" w:hAnsi="GHEA Grapalat" w:cs="Sylfaen"/>
          <w:sz w:val="20"/>
        </w:rPr>
        <w:t>դրույթներ</w:t>
      </w:r>
      <w:r>
        <w:rPr>
          <w:rFonts w:ascii="GHEA Grapalat" w:hAnsi="GHEA Grapalat" w:cs="Times Armenian"/>
          <w:sz w:val="20"/>
          <w:lang w:val="af-ZA"/>
        </w:rPr>
        <w:tab/>
      </w:r>
    </w:p>
    <w:p w14:paraId="6F56DE7D">
      <w:pPr>
        <w:ind w:firstLine="1134"/>
        <w:jc w:val="both"/>
        <w:rPr>
          <w:rFonts w:ascii="GHEA Grapalat" w:hAnsi="GHEA Grapalat"/>
          <w:sz w:val="20"/>
          <w:lang w:val="af-ZA"/>
        </w:rPr>
      </w:pPr>
      <w:r>
        <w:rPr>
          <w:rFonts w:ascii="GHEA Grapalat" w:hAnsi="GHEA Grapalat"/>
          <w:sz w:val="20"/>
          <w:lang w:val="af-ZA"/>
        </w:rPr>
        <w:t>2.</w:t>
      </w:r>
      <w:r>
        <w:rPr>
          <w:rFonts w:ascii="GHEA Grapalat" w:hAnsi="GHEA Grapalat"/>
          <w:sz w:val="20"/>
          <w:lang w:val="af-ZA"/>
        </w:rPr>
        <w:tab/>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ab/>
      </w:r>
    </w:p>
    <w:p w14:paraId="72A242D0">
      <w:pPr>
        <w:ind w:firstLine="1134"/>
        <w:jc w:val="both"/>
        <w:rPr>
          <w:rFonts w:ascii="GHEA Grapalat" w:hAnsi="GHEA Grapalat" w:cs="Times Armenian"/>
          <w:sz w:val="20"/>
          <w:lang w:val="af-ZA"/>
        </w:rPr>
      </w:pPr>
      <w:r>
        <w:rPr>
          <w:rFonts w:ascii="GHEA Grapalat" w:hAnsi="GHEA Grapalat"/>
          <w:sz w:val="20"/>
          <w:lang w:val="af-ZA"/>
        </w:rPr>
        <w:t>3.</w:t>
      </w:r>
      <w:r>
        <w:rPr>
          <w:rFonts w:ascii="GHEA Grapalat" w:hAnsi="GHEA Grapalat"/>
          <w:sz w:val="20"/>
          <w:lang w:val="af-ZA"/>
        </w:rPr>
        <w:tab/>
      </w:r>
      <w:r>
        <w:rPr>
          <w:rFonts w:ascii="GHEA Grapalat" w:hAnsi="GHEA Grapalat" w:cs="Sylfaen"/>
          <w:sz w:val="20"/>
        </w:rPr>
        <w:t>Հավելվածներ</w:t>
      </w:r>
      <w:r>
        <w:rPr>
          <w:rFonts w:ascii="GHEA Grapalat" w:hAnsi="GHEA Grapalat" w:cs="Times Armenian"/>
          <w:sz w:val="20"/>
          <w:lang w:val="af-ZA"/>
        </w:rPr>
        <w:t xml:space="preserve"> 1-7</w:t>
      </w:r>
      <w:r>
        <w:rPr>
          <w:rFonts w:ascii="GHEA Grapalat" w:hAnsi="GHEA Grapalat" w:cs="Times Armenian"/>
          <w:sz w:val="20"/>
          <w:lang w:val="af-ZA"/>
        </w:rPr>
        <w:tab/>
      </w:r>
    </w:p>
    <w:p w14:paraId="55EA2ADC">
      <w:pPr>
        <w:ind w:firstLine="1134"/>
        <w:jc w:val="both"/>
        <w:rPr>
          <w:rFonts w:ascii="GHEA Grapalat" w:hAnsi="GHEA Grapalat" w:cs="Times Armenian"/>
          <w:sz w:val="20"/>
          <w:lang w:val="af-ZA"/>
        </w:rPr>
      </w:pPr>
    </w:p>
    <w:p w14:paraId="137B1929">
      <w:pPr>
        <w:ind w:firstLine="1134"/>
        <w:jc w:val="both"/>
        <w:rPr>
          <w:rFonts w:ascii="GHEA Grapalat" w:hAnsi="GHEA Grapalat" w:cs="Times Armenian"/>
          <w:sz w:val="20"/>
          <w:lang w:val="af-ZA"/>
        </w:rPr>
      </w:pPr>
    </w:p>
    <w:p w14:paraId="7480E833">
      <w:pPr>
        <w:ind w:firstLine="1134"/>
        <w:jc w:val="both"/>
        <w:rPr>
          <w:rFonts w:ascii="GHEA Grapalat" w:hAnsi="GHEA Grapalat" w:cs="Times Armenian"/>
          <w:sz w:val="20"/>
          <w:lang w:val="af-ZA"/>
        </w:rPr>
      </w:pPr>
    </w:p>
    <w:p w14:paraId="1058D01C">
      <w:pPr>
        <w:ind w:firstLine="1134"/>
        <w:jc w:val="both"/>
        <w:rPr>
          <w:rFonts w:ascii="GHEA Grapalat" w:hAnsi="GHEA Grapalat" w:cs="Times Armenian"/>
          <w:sz w:val="20"/>
          <w:lang w:val="af-ZA"/>
        </w:rPr>
      </w:pPr>
    </w:p>
    <w:p w14:paraId="3A348515">
      <w:pPr>
        <w:ind w:firstLine="1134"/>
        <w:jc w:val="both"/>
        <w:rPr>
          <w:rFonts w:ascii="GHEA Grapalat" w:hAnsi="GHEA Grapalat" w:cs="Times Armenian"/>
          <w:sz w:val="20"/>
          <w:lang w:val="af-ZA"/>
        </w:rPr>
      </w:pPr>
    </w:p>
    <w:p w14:paraId="0BE25857">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Pr>
          <w:rFonts w:ascii="GHEA Grapalat" w:hAnsi="GHEA Grapalat" w:cs="Times Armenian"/>
          <w:sz w:val="20"/>
          <w:lang w:val="af-ZA"/>
        </w:rPr>
        <w:br w:type="page"/>
      </w:r>
      <w:r>
        <w:rPr>
          <w:rFonts w:ascii="GHEA Grapalat" w:hAnsi="GHEA Grapalat" w:cs="Times Armenian"/>
          <w:sz w:val="20"/>
          <w:lang w:val="af-ZA"/>
        </w:rPr>
        <w:tab/>
      </w:r>
    </w:p>
    <w:p w14:paraId="0563AFB1">
      <w:pPr>
        <w:jc w:val="both"/>
        <w:rPr>
          <w:rFonts w:ascii="GHEA Grapalat" w:hAnsi="GHEA Grapalat"/>
          <w:sz w:val="20"/>
          <w:lang w:val="af-ZA"/>
        </w:rPr>
      </w:pPr>
      <w:r>
        <w:rPr>
          <w:rFonts w:ascii="GHEA Grapalat" w:hAnsi="GHEA Grapalat"/>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տրամադրվում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լրումն</w:t>
      </w:r>
      <w:r>
        <w:rPr>
          <w:rFonts w:ascii="GHEA Grapalat" w:hAnsi="GHEA Grapalat"/>
          <w:sz w:val="20"/>
          <w:lang w:val="af-ZA"/>
        </w:rPr>
        <w:t xml:space="preserve"> </w:t>
      </w:r>
      <w:r>
        <w:rPr>
          <w:rFonts w:ascii="GHEA Grapalat" w:hAnsi="GHEA Grapalat"/>
          <w:sz w:val="20"/>
          <w:lang w:val="hy-AM"/>
        </w:rPr>
        <w:t>ՀՀ ԳՄՍ6ՄԴ</w:t>
      </w:r>
      <w:r>
        <w:rPr>
          <w:rFonts w:ascii="GHEA Grapalat" w:hAnsi="GHEA Grapalat" w:cs="Times Armenian"/>
          <w:sz w:val="20"/>
          <w:lang w:val="af-ZA"/>
        </w:rPr>
        <w:t>—</w:t>
      </w:r>
      <w:r>
        <w:rPr>
          <w:rFonts w:ascii="GHEA Grapalat" w:hAnsi="GHEA Grapalat" w:cs="Sylfaen"/>
          <w:sz w:val="20"/>
          <w:lang w:val="hy-AM"/>
        </w:rPr>
        <w:t>ԳՀ</w:t>
      </w:r>
      <w:r>
        <w:rPr>
          <w:rFonts w:ascii="GHEA Grapalat" w:hAnsi="GHEA Grapalat" w:cs="Sylfaen"/>
          <w:sz w:val="20"/>
        </w:rPr>
        <w:t>ԱՇՁԲ</w:t>
      </w:r>
      <w:r>
        <w:rPr>
          <w:rFonts w:ascii="GHEA Grapalat" w:hAnsi="GHEA Grapalat" w:cs="Sylfaen"/>
          <w:sz w:val="20"/>
          <w:lang w:val="hy-AM"/>
        </w:rPr>
        <w:t xml:space="preserve"> 24</w:t>
      </w:r>
      <w:r>
        <w:rPr>
          <w:rFonts w:ascii="GHEA Grapalat" w:hAnsi="GHEA Grapalat" w:cs="Times Armenian"/>
          <w:sz w:val="20"/>
          <w:lang w:val="af-ZA"/>
        </w:rPr>
        <w:t>/</w:t>
      </w:r>
      <w:r>
        <w:rPr>
          <w:rFonts w:ascii="GHEA Grapalat" w:hAnsi="GHEA Grapalat" w:cs="Times Armenian"/>
          <w:sz w:val="20"/>
          <w:lang w:val="hy-AM"/>
        </w:rPr>
        <w:t>02</w:t>
      </w:r>
      <w:r>
        <w:rPr>
          <w:rFonts w:ascii="GHEA Grapalat" w:hAnsi="GHEA Grapalat" w:cs="Times Armenian"/>
          <w:sz w:val="20"/>
          <w:lang w:val="af-ZA"/>
        </w:rPr>
        <w:t xml:space="preserve"> </w:t>
      </w:r>
      <w:r>
        <w:rPr>
          <w:rFonts w:ascii="GHEA Grapalat" w:hAnsi="GHEA Grapalat" w:cs="Sylfaen"/>
          <w:sz w:val="20"/>
        </w:rPr>
        <w:t>ծածկա</w:t>
      </w:r>
      <w:r>
        <w:rPr>
          <w:rFonts w:ascii="GHEA Grapalat" w:hAnsi="GHEA Grapalat" w:cs="Times Armenian"/>
          <w:sz w:val="20"/>
        </w:rPr>
        <w:t>գ</w:t>
      </w:r>
      <w:r>
        <w:rPr>
          <w:rFonts w:ascii="GHEA Grapalat" w:hAnsi="GHEA Grapalat" w:cs="Sylfaen"/>
          <w:sz w:val="20"/>
        </w:rPr>
        <w:t>րով</w:t>
      </w:r>
      <w:r>
        <w:rPr>
          <w:rFonts w:ascii="GHEA Grapalat" w:hAnsi="GHEA Grapalat"/>
          <w:sz w:val="20"/>
          <w:lang w:val="af-ZA"/>
        </w:rPr>
        <w:t xml:space="preserve"> </w:t>
      </w:r>
      <w:r>
        <w:rPr>
          <w:rFonts w:ascii="GHEA Grapalat" w:hAnsi="GHEA Grapalat" w:cs="Sylfaen"/>
          <w:sz w:val="20"/>
        </w:rPr>
        <w:t>անցկացվող</w:t>
      </w:r>
      <w:r>
        <w:rPr>
          <w:rFonts w:ascii="GHEA Grapalat" w:hAnsi="GHEA Grapalat" w:cs="Times Armenian"/>
          <w:sz w:val="20"/>
          <w:lang w:val="af-ZA"/>
        </w:rPr>
        <w:t xml:space="preserve"> </w:t>
      </w:r>
      <w:r>
        <w:rPr>
          <w:rFonts w:ascii="GHEA Grapalat" w:hAnsi="GHEA Grapalat" w:cs="Sylfaen"/>
          <w:sz w:val="20"/>
          <w:lang w:val="hy-AM"/>
        </w:rPr>
        <w:t>գնանշման հարցման</w:t>
      </w:r>
      <w:r>
        <w:rPr>
          <w:rFonts w:ascii="GHEA Grapalat" w:hAnsi="GHEA Grapalat" w:cs="Times Armenian"/>
          <w:sz w:val="20"/>
          <w:lang w:val="af-ZA"/>
        </w:rPr>
        <w:t xml:space="preserve"> (</w:t>
      </w:r>
      <w:r>
        <w:rPr>
          <w:rFonts w:ascii="GHEA Grapalat" w:hAnsi="GHEA Grapalat" w:cs="Sylfaen"/>
          <w:sz w:val="20"/>
        </w:rPr>
        <w:t>այսուհետև</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հայտարարության</w:t>
      </w:r>
      <w:r>
        <w:rPr>
          <w:rFonts w:ascii="GHEA Grapalat" w:hAnsi="GHEA Grapalat" w:cs="Times Armenian"/>
          <w:sz w:val="20"/>
          <w:lang w:val="af-ZA"/>
        </w:rPr>
        <w:t>։</w:t>
      </w:r>
    </w:p>
    <w:p w14:paraId="5C57C19C">
      <w:pPr>
        <w:ind w:firstLine="567"/>
        <w:jc w:val="both"/>
        <w:rPr>
          <w:rFonts w:ascii="GHEA Grapalat" w:hAnsi="GHEA Grapalat"/>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հրավերը</w:t>
      </w:r>
      <w:r>
        <w:rPr>
          <w:rFonts w:ascii="GHEA Grapalat" w:hAnsi="GHEA Grapalat" w:cs="Times Armenian"/>
          <w:sz w:val="20"/>
          <w:lang w:val="af-ZA"/>
        </w:rPr>
        <w:t xml:space="preserve"> </w:t>
      </w:r>
      <w:r>
        <w:rPr>
          <w:rFonts w:ascii="GHEA Grapalat" w:hAnsi="GHEA Grapalat" w:cs="Sylfaen"/>
          <w:sz w:val="20"/>
        </w:rPr>
        <w:t>կազմվել</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օրենսդրության</w:t>
      </w:r>
      <w:r>
        <w:rPr>
          <w:rFonts w:ascii="GHEA Grapalat" w:hAnsi="GHEA Grapalat" w:cs="Times Armenian"/>
          <w:sz w:val="20"/>
          <w:lang w:val="af-ZA"/>
        </w:rPr>
        <w:t xml:space="preserve">, </w:t>
      </w:r>
      <w:r>
        <w:rPr>
          <w:rFonts w:ascii="GHEA Grapalat" w:hAnsi="GHEA Grapalat" w:cs="Sylfaen"/>
          <w:sz w:val="20"/>
        </w:rPr>
        <w:t>այդ</w:t>
      </w:r>
      <w:r>
        <w:rPr>
          <w:rFonts w:ascii="GHEA Grapalat" w:hAnsi="GHEA Grapalat" w:cs="Times Armenian"/>
          <w:sz w:val="20"/>
          <w:lang w:val="af-ZA"/>
        </w:rPr>
        <w:t xml:space="preserve"> </w:t>
      </w:r>
      <w:r>
        <w:rPr>
          <w:rFonts w:ascii="GHEA Grapalat" w:hAnsi="GHEA Grapalat" w:cs="Sylfaen"/>
          <w:sz w:val="20"/>
        </w:rPr>
        <w:t>թվում</w:t>
      </w:r>
      <w:r>
        <w:rPr>
          <w:rFonts w:ascii="GHEA Grapalat" w:hAnsi="GHEA Grapalat" w:cs="Times Armenian"/>
          <w:sz w:val="20"/>
          <w:lang w:val="af-ZA"/>
        </w:rPr>
        <w:t>`</w:t>
      </w:r>
      <w:r>
        <w:rPr>
          <w:rFonts w:ascii="GHEA Grapalat" w:hAnsi="GHEA Grapalat"/>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օրենքի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Օրենք</w:t>
      </w:r>
      <w:r>
        <w:rPr>
          <w:rFonts w:ascii="GHEA Grapalat" w:hAnsi="GHEA Grapalat" w:cs="Times Armenian"/>
          <w:sz w:val="20"/>
          <w:lang w:val="af-ZA"/>
        </w:rPr>
        <w:t xml:space="preserve">), </w:t>
      </w:r>
      <w:r>
        <w:rPr>
          <w:rFonts w:ascii="GHEA Grapalat" w:hAnsi="GHEA Grapalat" w:cs="Sylfaen"/>
          <w:sz w:val="20"/>
        </w:rPr>
        <w:t>ՀՀ</w:t>
      </w:r>
      <w:r>
        <w:rPr>
          <w:rFonts w:ascii="GHEA Grapalat" w:hAnsi="GHEA Grapalat" w:cs="Times Armenian"/>
          <w:sz w:val="20"/>
          <w:lang w:val="af-ZA"/>
        </w:rPr>
        <w:t xml:space="preserve"> </w:t>
      </w:r>
      <w:r>
        <w:rPr>
          <w:rFonts w:ascii="GHEA Grapalat" w:hAnsi="GHEA Grapalat" w:cs="Sylfaen"/>
          <w:sz w:val="20"/>
        </w:rPr>
        <w:t>կառավարության</w:t>
      </w:r>
      <w:r>
        <w:rPr>
          <w:rFonts w:ascii="GHEA Grapalat" w:hAnsi="GHEA Grapalat" w:cs="Times Armenian"/>
          <w:sz w:val="20"/>
          <w:lang w:val="af-ZA"/>
        </w:rPr>
        <w:t xml:space="preserve"> 2017</w:t>
      </w:r>
      <w:r>
        <w:rPr>
          <w:rFonts w:ascii="GHEA Grapalat" w:hAnsi="GHEA Grapalat" w:cs="Sylfaen"/>
          <w:sz w:val="20"/>
        </w:rPr>
        <w:t>թ</w:t>
      </w:r>
      <w:r>
        <w:rPr>
          <w:rFonts w:ascii="GHEA Grapalat" w:hAnsi="GHEA Grapalat" w:cs="Times Armenian"/>
          <w:sz w:val="20"/>
          <w:lang w:val="af-ZA"/>
        </w:rPr>
        <w:t>. մայիսի 4-ի N 526-</w:t>
      </w:r>
      <w:r>
        <w:rPr>
          <w:rFonts w:ascii="GHEA Grapalat" w:hAnsi="GHEA Grapalat" w:cs="Sylfaen"/>
          <w:sz w:val="20"/>
        </w:rPr>
        <w:t>Ն</w:t>
      </w:r>
      <w:r>
        <w:rPr>
          <w:rFonts w:ascii="GHEA Grapalat" w:hAnsi="GHEA Grapalat" w:cs="Times Armenian"/>
          <w:sz w:val="20"/>
          <w:lang w:val="af-ZA"/>
        </w:rPr>
        <w:t xml:space="preserve"> </w:t>
      </w:r>
      <w:r>
        <w:rPr>
          <w:rFonts w:ascii="GHEA Grapalat" w:hAnsi="GHEA Grapalat" w:cs="Sylfaen"/>
          <w:sz w:val="20"/>
        </w:rPr>
        <w:t>որոշմամբ</w:t>
      </w:r>
      <w:r>
        <w:rPr>
          <w:rFonts w:ascii="GHEA Grapalat" w:hAnsi="GHEA Grapalat" w:cs="Times Armenian"/>
          <w:sz w:val="20"/>
          <w:lang w:val="af-ZA"/>
        </w:rPr>
        <w:t xml:space="preserve"> </w:t>
      </w:r>
      <w:r>
        <w:rPr>
          <w:rFonts w:ascii="GHEA Grapalat" w:hAnsi="GHEA Grapalat" w:cs="Sylfaen"/>
          <w:sz w:val="20"/>
        </w:rPr>
        <w:t>հաստատված</w:t>
      </w:r>
      <w:r>
        <w:rPr>
          <w:rFonts w:ascii="GHEA Grapalat" w:hAnsi="GHEA Grapalat" w:cs="Times Armenian"/>
          <w:sz w:val="20"/>
          <w:lang w:val="af-ZA"/>
        </w:rPr>
        <w:t xml:space="preserve"> «</w:t>
      </w:r>
      <w:r>
        <w:rPr>
          <w:rFonts w:ascii="GHEA Grapalat" w:hAnsi="GHEA Grapalat" w:cs="Sylfaen"/>
          <w:sz w:val="20"/>
        </w:rPr>
        <w:t>Գնումների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w:t>
      </w:r>
      <w:r>
        <w:rPr>
          <w:rFonts w:ascii="GHEA Grapalat" w:hAnsi="GHEA Grapalat" w:cs="Times Armenian"/>
          <w:sz w:val="20"/>
          <w:lang w:val="af-ZA"/>
        </w:rPr>
        <w:t xml:space="preserve"> </w:t>
      </w:r>
      <w:r>
        <w:rPr>
          <w:rFonts w:ascii="GHEA Grapalat" w:hAnsi="GHEA Grapalat" w:cs="Sylfaen"/>
          <w:sz w:val="20"/>
        </w:rPr>
        <w:t>կազմակերպման</w:t>
      </w:r>
      <w:r>
        <w:rPr>
          <w:rFonts w:ascii="GHEA Grapalat" w:hAnsi="GHEA Grapalat"/>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այլ</w:t>
      </w:r>
      <w:r>
        <w:rPr>
          <w:rFonts w:ascii="GHEA Grapalat" w:hAnsi="GHEA Grapalat" w:cs="Times Armenian"/>
          <w:sz w:val="20"/>
          <w:lang w:val="af-ZA"/>
        </w:rPr>
        <w:t xml:space="preserve"> </w:t>
      </w:r>
      <w:r>
        <w:rPr>
          <w:rFonts w:ascii="GHEA Grapalat" w:hAnsi="GHEA Grapalat" w:cs="Sylfaen"/>
          <w:sz w:val="20"/>
        </w:rPr>
        <w:t>իրավական</w:t>
      </w:r>
      <w:r>
        <w:rPr>
          <w:rFonts w:ascii="GHEA Grapalat" w:hAnsi="GHEA Grapalat" w:cs="Times Armenian"/>
          <w:sz w:val="20"/>
          <w:lang w:val="af-ZA"/>
        </w:rPr>
        <w:t xml:space="preserve"> </w:t>
      </w:r>
      <w:r>
        <w:rPr>
          <w:rFonts w:ascii="GHEA Grapalat" w:hAnsi="GHEA Grapalat" w:cs="Sylfaen"/>
          <w:sz w:val="20"/>
        </w:rPr>
        <w:t>ակտերի</w:t>
      </w:r>
      <w:r>
        <w:rPr>
          <w:rFonts w:ascii="GHEA Grapalat" w:hAnsi="GHEA Grapalat" w:cs="Times Armenian"/>
          <w:sz w:val="20"/>
          <w:lang w:val="af-ZA"/>
        </w:rPr>
        <w:t xml:space="preserve"> </w:t>
      </w:r>
      <w:r>
        <w:rPr>
          <w:rFonts w:ascii="GHEA Grapalat" w:hAnsi="GHEA Grapalat" w:cs="Sylfaen"/>
          <w:sz w:val="20"/>
        </w:rPr>
        <w:t>պահանջներին</w:t>
      </w:r>
      <w:r>
        <w:rPr>
          <w:rFonts w:ascii="GHEA Grapalat" w:hAnsi="GHEA Grapalat" w:cs="Times Armenian"/>
          <w:sz w:val="20"/>
          <w:lang w:val="af-ZA"/>
        </w:rPr>
        <w:t xml:space="preserve"> </w:t>
      </w:r>
      <w:r>
        <w:rPr>
          <w:rFonts w:ascii="GHEA Grapalat" w:hAnsi="GHEA Grapalat" w:cs="Sylfaen"/>
          <w:sz w:val="20"/>
        </w:rPr>
        <w:t>համապատասխան</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նպատակ</w:t>
      </w:r>
      <w:r>
        <w:rPr>
          <w:rFonts w:ascii="GHEA Grapalat" w:hAnsi="GHEA Grapalat" w:cs="Times Armenian"/>
          <w:sz w:val="20"/>
          <w:lang w:val="af-ZA"/>
        </w:rPr>
        <w:t xml:space="preserve"> </w:t>
      </w:r>
      <w:r>
        <w:rPr>
          <w:rFonts w:ascii="GHEA Grapalat" w:hAnsi="GHEA Grapalat" w:cs="Sylfaen"/>
          <w:sz w:val="20"/>
        </w:rPr>
        <w:t>ունի</w:t>
      </w:r>
      <w:r>
        <w:rPr>
          <w:rFonts w:ascii="GHEA Grapalat" w:hAnsi="GHEA Grapalat" w:cs="Times Armenian"/>
          <w:sz w:val="20"/>
          <w:lang w:val="af-ZA"/>
        </w:rPr>
        <w:t xml:space="preserve"> </w:t>
      </w:r>
      <w:r>
        <w:rPr>
          <w:rFonts w:ascii="GHEA Grapalat" w:hAnsi="GHEA Grapalat"/>
          <w:sz w:val="20"/>
          <w:lang w:val="af-ZA"/>
        </w:rPr>
        <w:t>«</w:t>
      </w:r>
      <w:r>
        <w:rPr>
          <w:rFonts w:ascii="GHEA Grapalat" w:hAnsi="GHEA Grapalat"/>
          <w:sz w:val="20"/>
          <w:lang w:val="hy-AM"/>
        </w:rPr>
        <w:t xml:space="preserve">ՀՀ Գեղարքունիքի մարզի Սևան քաղաքի </w:t>
      </w:r>
      <w:r>
        <w:rPr>
          <w:rFonts w:ascii="GHEA Grapalat" w:hAnsi="GHEA Grapalat"/>
          <w:sz w:val="20"/>
          <w:lang w:val="af-ZA"/>
        </w:rPr>
        <w:t xml:space="preserve">N6 </w:t>
      </w:r>
      <w:r>
        <w:rPr>
          <w:rFonts w:ascii="GHEA Grapalat" w:hAnsi="GHEA Grapalat" w:cs="Times Armenian"/>
          <w:i/>
          <w:lang w:val="hy-AM"/>
        </w:rPr>
        <w:t>միջնակարգ</w:t>
      </w:r>
      <w:r>
        <w:rPr>
          <w:rFonts w:ascii="GHEA Grapalat" w:hAnsi="GHEA Grapalat"/>
          <w:sz w:val="20"/>
          <w:lang w:val="hy-AM"/>
        </w:rPr>
        <w:t xml:space="preserve"> դպրոց » ՊՈԱԿ</w:t>
      </w:r>
      <w:r>
        <w:rPr>
          <w:rFonts w:ascii="GHEA Grapalat" w:hAnsi="GHEA Grapalat"/>
          <w:sz w:val="20"/>
          <w:lang w:val="af-ZA"/>
        </w:rPr>
        <w:t>-</w:t>
      </w:r>
      <w:r>
        <w:rPr>
          <w:rFonts w:ascii="GHEA Grapalat" w:hAnsi="GHEA Grapalat"/>
          <w:sz w:val="20"/>
        </w:rPr>
        <w:t>ի</w:t>
      </w:r>
      <w:r>
        <w:rPr>
          <w:rFonts w:ascii="GHEA Grapalat" w:hAnsi="GHEA Grapalat"/>
          <w:sz w:val="20"/>
          <w:lang w:val="af-ZA"/>
        </w:rPr>
        <w:t xml:space="preserve"> </w:t>
      </w:r>
      <w:r>
        <w:rPr>
          <w:rFonts w:ascii="GHEA Grapalat" w:hAnsi="GHEA Grapalat" w:cs="Times Armenian"/>
          <w:sz w:val="20"/>
          <w:lang w:val="af-ZA"/>
        </w:rPr>
        <w:t>(</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պատվիրատու</w:t>
      </w:r>
      <w:r>
        <w:rPr>
          <w:rFonts w:ascii="GHEA Grapalat" w:hAnsi="GHEA Grapalat" w:cs="Times Armenian"/>
          <w:sz w:val="20"/>
          <w:lang w:val="af-ZA"/>
        </w:rPr>
        <w:t xml:space="preserve">) </w:t>
      </w:r>
      <w:r>
        <w:rPr>
          <w:rFonts w:ascii="GHEA Grapalat" w:hAnsi="GHEA Grapalat" w:cs="Sylfaen"/>
          <w:sz w:val="20"/>
        </w:rPr>
        <w:t>կողմից</w:t>
      </w:r>
      <w:r>
        <w:rPr>
          <w:rFonts w:ascii="GHEA Grapalat" w:hAnsi="GHEA Grapalat" w:cs="Times Armenian"/>
          <w:sz w:val="20"/>
          <w:lang w:val="af-ZA"/>
        </w:rPr>
        <w:t xml:space="preserve"> </w:t>
      </w:r>
      <w:r>
        <w:rPr>
          <w:rFonts w:ascii="GHEA Grapalat" w:hAnsi="GHEA Grapalat" w:cs="Sylfaen"/>
          <w:sz w:val="20"/>
        </w:rPr>
        <w:t>հայտարարված</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մասնակցելու</w:t>
      </w:r>
      <w:r>
        <w:rPr>
          <w:rFonts w:ascii="GHEA Grapalat" w:hAnsi="GHEA Grapalat" w:cs="Times Armenian"/>
          <w:sz w:val="20"/>
          <w:lang w:val="af-ZA"/>
        </w:rPr>
        <w:t xml:space="preserve"> </w:t>
      </w:r>
      <w:r>
        <w:rPr>
          <w:rFonts w:ascii="GHEA Grapalat" w:hAnsi="GHEA Grapalat" w:cs="Sylfaen"/>
          <w:sz w:val="20"/>
        </w:rPr>
        <w:t>մտադրություն</w:t>
      </w:r>
      <w:r>
        <w:rPr>
          <w:rFonts w:ascii="GHEA Grapalat" w:hAnsi="GHEA Grapalat" w:cs="Times Armenian"/>
          <w:sz w:val="20"/>
          <w:lang w:val="af-ZA"/>
        </w:rPr>
        <w:t xml:space="preserve"> </w:t>
      </w:r>
      <w:r>
        <w:rPr>
          <w:rFonts w:ascii="GHEA Grapalat" w:hAnsi="GHEA Grapalat" w:cs="Sylfaen"/>
          <w:sz w:val="20"/>
        </w:rPr>
        <w:t>ունեցող</w:t>
      </w:r>
      <w:r>
        <w:rPr>
          <w:rFonts w:ascii="GHEA Grapalat" w:hAnsi="GHEA Grapalat" w:cs="Times Armenian"/>
          <w:sz w:val="20"/>
          <w:lang w:val="af-ZA"/>
        </w:rPr>
        <w:t xml:space="preserve"> </w:t>
      </w:r>
      <w:r>
        <w:rPr>
          <w:rFonts w:ascii="GHEA Grapalat" w:hAnsi="GHEA Grapalat" w:cs="Sylfaen"/>
          <w:sz w:val="20"/>
        </w:rPr>
        <w:t>անձանց</w:t>
      </w:r>
      <w:r>
        <w:rPr>
          <w:rFonts w:ascii="GHEA Grapalat" w:hAnsi="GHEA Grapalat" w:cs="Times Armenian"/>
          <w:sz w:val="20"/>
          <w:lang w:val="af-ZA"/>
        </w:rPr>
        <w:t xml:space="preserve"> (</w:t>
      </w:r>
      <w:r>
        <w:rPr>
          <w:rFonts w:ascii="GHEA Grapalat" w:hAnsi="GHEA Grapalat" w:cs="Sylfaen"/>
          <w:sz w:val="20"/>
        </w:rPr>
        <w:t>այսուհետ</w:t>
      </w:r>
      <w:r>
        <w:rPr>
          <w:rFonts w:ascii="GHEA Grapalat" w:hAnsi="GHEA Grapalat" w:cs="Times Armenian"/>
          <w:sz w:val="20"/>
          <w:lang w:val="af-ZA"/>
        </w:rPr>
        <w:t xml:space="preserve">`  </w:t>
      </w:r>
      <w:r>
        <w:rPr>
          <w:rFonts w:ascii="GHEA Grapalat" w:hAnsi="GHEA Grapalat" w:cs="Sylfaen"/>
          <w:sz w:val="20"/>
        </w:rPr>
        <w:t>մասնակից</w:t>
      </w:r>
      <w:r>
        <w:rPr>
          <w:rFonts w:ascii="GHEA Grapalat" w:hAnsi="GHEA Grapalat" w:cs="Times Armenian"/>
          <w:sz w:val="20"/>
          <w:lang w:val="af-ZA"/>
        </w:rPr>
        <w:t xml:space="preserve">) </w:t>
      </w:r>
      <w:r>
        <w:rPr>
          <w:rFonts w:ascii="GHEA Grapalat" w:hAnsi="GHEA Grapalat" w:cs="Sylfaen"/>
          <w:sz w:val="20"/>
        </w:rPr>
        <w:t>տեղեկացնելու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պայմանների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նման</w:t>
      </w:r>
      <w:r>
        <w:rPr>
          <w:rFonts w:ascii="GHEA Grapalat" w:hAnsi="GHEA Grapalat" w:cs="Times Armenian"/>
          <w:sz w:val="20"/>
          <w:lang w:val="af-ZA"/>
        </w:rPr>
        <w:t xml:space="preserve"> </w:t>
      </w:r>
      <w:r>
        <w:rPr>
          <w:rFonts w:ascii="GHEA Grapalat" w:hAnsi="GHEA Grapalat" w:cs="Sylfaen"/>
          <w:sz w:val="20"/>
        </w:rPr>
        <w:t>առարկայի</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անցկացման</w:t>
      </w:r>
      <w:r>
        <w:rPr>
          <w:rFonts w:ascii="GHEA Grapalat" w:hAnsi="GHEA Grapalat" w:cs="Times Armenian"/>
          <w:sz w:val="20"/>
          <w:lang w:val="af-ZA"/>
        </w:rPr>
        <w:t xml:space="preserve">, </w:t>
      </w:r>
      <w:r>
        <w:rPr>
          <w:rFonts w:ascii="GHEA Grapalat" w:hAnsi="GHEA Grapalat" w:cs="Sylfaen"/>
          <w:sz w:val="20"/>
          <w:lang w:val="hy-AM"/>
        </w:rPr>
        <w:t>ընտրված մասնակցին</w:t>
      </w:r>
      <w:r>
        <w:rPr>
          <w:rFonts w:ascii="GHEA Grapalat" w:hAnsi="GHEA Grapalat" w:cs="Times Armenian"/>
          <w:sz w:val="20"/>
          <w:lang w:val="af-ZA"/>
        </w:rPr>
        <w:t xml:space="preserve"> </w:t>
      </w:r>
      <w:r>
        <w:rPr>
          <w:rFonts w:ascii="GHEA Grapalat" w:hAnsi="GHEA Grapalat" w:cs="Sylfaen"/>
          <w:sz w:val="20"/>
        </w:rPr>
        <w:t>որոշելու</w:t>
      </w:r>
      <w:r>
        <w:rPr>
          <w:rFonts w:ascii="GHEA Grapalat" w:hAnsi="GHEA Grapalat" w:cs="Times Armenian"/>
          <w:sz w:val="20"/>
          <w:lang w:val="af-ZA"/>
        </w:rPr>
        <w:t xml:space="preserve"> </w:t>
      </w:r>
      <w:r>
        <w:rPr>
          <w:rFonts w:ascii="GHEA Grapalat" w:hAnsi="GHEA Grapalat" w:cs="Sylfaen"/>
          <w:sz w:val="20"/>
        </w:rPr>
        <w:t>և</w:t>
      </w:r>
      <w:r>
        <w:rPr>
          <w:rFonts w:ascii="GHEA Grapalat" w:hAnsi="GHEA Grapalat" w:cs="Times Armenian"/>
          <w:sz w:val="20"/>
          <w:lang w:val="af-ZA"/>
        </w:rPr>
        <w:t xml:space="preserve"> </w:t>
      </w:r>
      <w:r>
        <w:rPr>
          <w:rFonts w:ascii="GHEA Grapalat" w:hAnsi="GHEA Grapalat" w:cs="Sylfaen"/>
          <w:sz w:val="20"/>
        </w:rPr>
        <w:t>նրա</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պայմանա</w:t>
      </w:r>
      <w:r>
        <w:rPr>
          <w:rFonts w:ascii="GHEA Grapalat" w:hAnsi="GHEA Grapalat" w:cs="Times Armenian"/>
          <w:sz w:val="20"/>
        </w:rPr>
        <w:t>գ</w:t>
      </w:r>
      <w:r>
        <w:rPr>
          <w:rFonts w:ascii="GHEA Grapalat" w:hAnsi="GHEA Grapalat" w:cs="Sylfaen"/>
          <w:sz w:val="20"/>
        </w:rPr>
        <w:t>իր</w:t>
      </w:r>
      <w:r>
        <w:rPr>
          <w:rFonts w:ascii="GHEA Grapalat" w:hAnsi="GHEA Grapalat" w:cs="Times Armenian"/>
          <w:sz w:val="20"/>
          <w:lang w:val="af-ZA"/>
        </w:rPr>
        <w:t xml:space="preserve"> </w:t>
      </w:r>
      <w:r>
        <w:rPr>
          <w:rFonts w:ascii="GHEA Grapalat" w:hAnsi="GHEA Grapalat" w:cs="Sylfaen"/>
          <w:sz w:val="20"/>
        </w:rPr>
        <w:t>կնքելու</w:t>
      </w:r>
      <w:r>
        <w:rPr>
          <w:rFonts w:ascii="GHEA Grapalat" w:hAnsi="GHEA Grapalat" w:cs="Times Armenian"/>
          <w:sz w:val="20"/>
          <w:lang w:val="af-ZA"/>
        </w:rPr>
        <w:t xml:space="preserve"> </w:t>
      </w:r>
      <w:r>
        <w:rPr>
          <w:rFonts w:ascii="GHEA Grapalat" w:hAnsi="GHEA Grapalat" w:cs="Sylfaen"/>
          <w:sz w:val="20"/>
        </w:rPr>
        <w:t>մասին</w:t>
      </w:r>
      <w:r>
        <w:rPr>
          <w:rFonts w:ascii="GHEA Grapalat" w:hAnsi="GHEA Grapalat" w:cs="Times Armenian"/>
          <w:sz w:val="20"/>
          <w:lang w:val="af-ZA"/>
        </w:rPr>
        <w:t xml:space="preserve">, </w:t>
      </w:r>
      <w:r>
        <w:rPr>
          <w:rFonts w:ascii="GHEA Grapalat" w:hAnsi="GHEA Grapalat" w:cs="Sylfaen"/>
          <w:sz w:val="20"/>
        </w:rPr>
        <w:t>ինչպես</w:t>
      </w:r>
      <w:r>
        <w:rPr>
          <w:rFonts w:ascii="GHEA Grapalat" w:hAnsi="GHEA Grapalat" w:cs="Times Armenian"/>
          <w:sz w:val="20"/>
          <w:lang w:val="af-ZA"/>
        </w:rPr>
        <w:t xml:space="preserve"> </w:t>
      </w:r>
      <w:r>
        <w:rPr>
          <w:rFonts w:ascii="GHEA Grapalat" w:hAnsi="GHEA Grapalat" w:cs="Sylfaen"/>
          <w:sz w:val="20"/>
        </w:rPr>
        <w:t>նաև</w:t>
      </w:r>
      <w:r>
        <w:rPr>
          <w:rFonts w:ascii="GHEA Grapalat" w:hAnsi="GHEA Grapalat" w:cs="Times Armenian"/>
          <w:sz w:val="20"/>
          <w:lang w:val="af-ZA"/>
        </w:rPr>
        <w:t xml:space="preserve"> </w:t>
      </w:r>
      <w:r>
        <w:rPr>
          <w:rFonts w:ascii="GHEA Grapalat" w:hAnsi="GHEA Grapalat" w:cs="Sylfaen"/>
          <w:sz w:val="20"/>
        </w:rPr>
        <w:t>օժանդակելու</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հայտը</w:t>
      </w:r>
      <w:r>
        <w:rPr>
          <w:rFonts w:ascii="GHEA Grapalat" w:hAnsi="GHEA Grapalat" w:cs="Times Armenian"/>
          <w:sz w:val="20"/>
          <w:lang w:val="af-ZA"/>
        </w:rPr>
        <w:t xml:space="preserve"> </w:t>
      </w:r>
      <w:r>
        <w:rPr>
          <w:rFonts w:ascii="GHEA Grapalat" w:hAnsi="GHEA Grapalat" w:cs="Sylfaen"/>
          <w:sz w:val="20"/>
        </w:rPr>
        <w:t>պատրաստելիս</w:t>
      </w:r>
      <w:r>
        <w:rPr>
          <w:rFonts w:ascii="GHEA Grapalat" w:hAnsi="GHEA Grapalat" w:cs="Times Armenian"/>
          <w:sz w:val="20"/>
          <w:lang w:val="af-ZA"/>
        </w:rPr>
        <w:t>։</w:t>
      </w:r>
    </w:p>
    <w:p w14:paraId="2DAB733C">
      <w:pPr>
        <w:ind w:firstLine="567"/>
        <w:jc w:val="both"/>
        <w:rPr>
          <w:rFonts w:ascii="GHEA Grapalat" w:hAnsi="GHEA Grapalat"/>
          <w:sz w:val="20"/>
          <w:lang w:val="af-ZA"/>
        </w:rPr>
      </w:pPr>
      <w:r>
        <w:rPr>
          <w:rFonts w:ascii="GHEA Grapalat" w:hAnsi="GHEA Grapalat" w:cs="Sylfaen"/>
          <w:sz w:val="20"/>
        </w:rPr>
        <w:t>Հայտեր</w:t>
      </w:r>
      <w:r>
        <w:rPr>
          <w:rFonts w:ascii="GHEA Grapalat" w:hAnsi="GHEA Grapalat" w:cs="Times Armenian"/>
          <w:sz w:val="20"/>
          <w:lang w:val="af-ZA"/>
        </w:rPr>
        <w:t xml:space="preserve"> </w:t>
      </w:r>
      <w:r>
        <w:rPr>
          <w:rFonts w:ascii="GHEA Grapalat" w:hAnsi="GHEA Grapalat" w:cs="Sylfaen"/>
          <w:sz w:val="20"/>
        </w:rPr>
        <w:t>կարող</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ներկայացնել</w:t>
      </w:r>
      <w:r>
        <w:rPr>
          <w:rFonts w:ascii="GHEA Grapalat" w:hAnsi="GHEA Grapalat" w:cs="Times Armenian"/>
          <w:sz w:val="20"/>
          <w:lang w:val="af-ZA"/>
        </w:rPr>
        <w:t xml:space="preserve"> </w:t>
      </w:r>
      <w:r>
        <w:rPr>
          <w:rFonts w:ascii="GHEA Grapalat" w:hAnsi="GHEA Grapalat" w:cs="Sylfaen"/>
          <w:sz w:val="20"/>
        </w:rPr>
        <w:t>բոլոր</w:t>
      </w:r>
      <w:r>
        <w:rPr>
          <w:rFonts w:ascii="GHEA Grapalat" w:hAnsi="GHEA Grapalat" w:cs="Sylfaen"/>
          <w:sz w:val="20"/>
          <w:lang w:val="af-ZA"/>
        </w:rPr>
        <w:t xml:space="preserve"> </w:t>
      </w:r>
      <w:r>
        <w:rPr>
          <w:rFonts w:ascii="GHEA Grapalat" w:hAnsi="GHEA Grapalat" w:cs="Sylfaen"/>
          <w:sz w:val="20"/>
        </w:rPr>
        <w:t>անձիք</w:t>
      </w:r>
      <w:r>
        <w:rPr>
          <w:rFonts w:ascii="GHEA Grapalat" w:hAnsi="GHEA Grapalat" w:cs="Times Armenian"/>
          <w:sz w:val="20"/>
          <w:lang w:val="af-ZA"/>
        </w:rPr>
        <w:t xml:space="preserve">, </w:t>
      </w:r>
      <w:r>
        <w:rPr>
          <w:rFonts w:ascii="GHEA Grapalat" w:hAnsi="GHEA Grapalat" w:cs="Sylfaen"/>
          <w:sz w:val="20"/>
        </w:rPr>
        <w:t>անկախ</w:t>
      </w:r>
      <w:r>
        <w:rPr>
          <w:rFonts w:ascii="GHEA Grapalat" w:hAnsi="GHEA Grapalat" w:cs="Times Armenian"/>
          <w:sz w:val="20"/>
          <w:lang w:val="af-ZA"/>
        </w:rPr>
        <w:t xml:space="preserve"> </w:t>
      </w:r>
      <w:r>
        <w:rPr>
          <w:rFonts w:ascii="GHEA Grapalat" w:hAnsi="GHEA Grapalat" w:cs="Sylfaen"/>
          <w:sz w:val="20"/>
        </w:rPr>
        <w:t>նրանց</w:t>
      </w:r>
      <w:r>
        <w:rPr>
          <w:rFonts w:ascii="GHEA Grapalat" w:hAnsi="GHEA Grapalat" w:cs="Times Armenian"/>
          <w:sz w:val="20"/>
          <w:lang w:val="af-ZA"/>
        </w:rPr>
        <w:t xml:space="preserve">` </w:t>
      </w:r>
      <w:r>
        <w:rPr>
          <w:rFonts w:ascii="GHEA Grapalat" w:hAnsi="GHEA Grapalat" w:cs="Sylfaen"/>
          <w:sz w:val="20"/>
        </w:rPr>
        <w:t>օտարերկրյա</w:t>
      </w:r>
      <w:r>
        <w:rPr>
          <w:rFonts w:ascii="GHEA Grapalat" w:hAnsi="GHEA Grapalat" w:cs="Times Armenian"/>
          <w:sz w:val="20"/>
          <w:lang w:val="af-ZA"/>
        </w:rPr>
        <w:t xml:space="preserve"> </w:t>
      </w:r>
      <w:r>
        <w:rPr>
          <w:rFonts w:ascii="GHEA Grapalat" w:hAnsi="GHEA Grapalat" w:cs="Sylfaen"/>
          <w:sz w:val="20"/>
        </w:rPr>
        <w:t>ֆիզիկական</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կազմակերպություն</w:t>
      </w:r>
      <w:r>
        <w:rPr>
          <w:rFonts w:ascii="GHEA Grapalat" w:hAnsi="GHEA Grapalat" w:cs="Times Armenian"/>
          <w:sz w:val="20"/>
          <w:lang w:val="af-ZA"/>
        </w:rPr>
        <w:t xml:space="preserve">, </w:t>
      </w:r>
      <w:r>
        <w:rPr>
          <w:rFonts w:ascii="GHEA Grapalat" w:hAnsi="GHEA Grapalat" w:cs="Sylfaen"/>
          <w:sz w:val="20"/>
        </w:rPr>
        <w:t>քաղաքացիություն</w:t>
      </w:r>
      <w:r>
        <w:rPr>
          <w:rFonts w:ascii="GHEA Grapalat" w:hAnsi="GHEA Grapalat" w:cs="Times Armenian"/>
          <w:sz w:val="20"/>
          <w:lang w:val="af-ZA"/>
        </w:rPr>
        <w:t xml:space="preserve"> </w:t>
      </w:r>
      <w:r>
        <w:rPr>
          <w:rFonts w:ascii="GHEA Grapalat" w:hAnsi="GHEA Grapalat" w:cs="Sylfaen"/>
          <w:sz w:val="20"/>
        </w:rPr>
        <w:t>չունեցող</w:t>
      </w:r>
      <w:r>
        <w:rPr>
          <w:rFonts w:ascii="GHEA Grapalat" w:hAnsi="GHEA Grapalat" w:cs="Times Armenian"/>
          <w:sz w:val="20"/>
          <w:lang w:val="af-ZA"/>
        </w:rPr>
        <w:t xml:space="preserve"> </w:t>
      </w:r>
      <w:r>
        <w:rPr>
          <w:rFonts w:ascii="GHEA Grapalat" w:hAnsi="GHEA Grapalat" w:cs="Sylfaen"/>
          <w:sz w:val="20"/>
        </w:rPr>
        <w:t>անձ</w:t>
      </w:r>
      <w:r>
        <w:rPr>
          <w:rFonts w:ascii="GHEA Grapalat" w:hAnsi="GHEA Grapalat" w:cs="Times Armenian"/>
          <w:sz w:val="20"/>
          <w:lang w:val="af-ZA"/>
        </w:rPr>
        <w:t xml:space="preserve"> </w:t>
      </w:r>
      <w:r>
        <w:rPr>
          <w:rFonts w:ascii="GHEA Grapalat" w:hAnsi="GHEA Grapalat" w:cs="Sylfaen"/>
          <w:sz w:val="20"/>
        </w:rPr>
        <w:t>լինելու</w:t>
      </w:r>
      <w:r>
        <w:rPr>
          <w:rFonts w:ascii="GHEA Grapalat" w:hAnsi="GHEA Grapalat" w:cs="Times Armenian"/>
          <w:sz w:val="20"/>
          <w:lang w:val="af-ZA"/>
        </w:rPr>
        <w:t xml:space="preserve"> </w:t>
      </w:r>
      <w:r>
        <w:rPr>
          <w:rFonts w:ascii="GHEA Grapalat" w:hAnsi="GHEA Grapalat" w:cs="Sylfaen"/>
          <w:sz w:val="20"/>
        </w:rPr>
        <w:t>հան</w:t>
      </w:r>
      <w:r>
        <w:rPr>
          <w:rFonts w:ascii="GHEA Grapalat" w:hAnsi="GHEA Grapalat" w:cs="Times Armenian"/>
          <w:sz w:val="20"/>
        </w:rPr>
        <w:t>գ</w:t>
      </w:r>
      <w:r>
        <w:rPr>
          <w:rFonts w:ascii="GHEA Grapalat" w:hAnsi="GHEA Grapalat" w:cs="Sylfaen"/>
          <w:sz w:val="20"/>
        </w:rPr>
        <w:t>ամանքից</w:t>
      </w:r>
      <w:r>
        <w:rPr>
          <w:rFonts w:ascii="GHEA Grapalat" w:hAnsi="GHEA Grapalat" w:cs="Times Armenian"/>
          <w:sz w:val="20"/>
          <w:lang w:val="af-ZA"/>
        </w:rPr>
        <w:t>։</w:t>
      </w:r>
    </w:p>
    <w:p w14:paraId="25709E6A">
      <w:pPr>
        <w:ind w:firstLine="567"/>
        <w:jc w:val="both"/>
        <w:rPr>
          <w:rFonts w:ascii="GHEA Grapalat" w:hAnsi="GHEA Grapalat" w:cs="Times Armenian"/>
          <w:sz w:val="20"/>
          <w:lang w:val="af-ZA"/>
        </w:rPr>
      </w:pP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հարաբերությունների</w:t>
      </w:r>
      <w:r>
        <w:rPr>
          <w:rFonts w:ascii="GHEA Grapalat" w:hAnsi="GHEA Grapalat" w:cs="Times Armenian"/>
          <w:sz w:val="20"/>
          <w:lang w:val="af-ZA"/>
        </w:rPr>
        <w:t xml:space="preserve"> </w:t>
      </w:r>
      <w:r>
        <w:rPr>
          <w:rFonts w:ascii="GHEA Grapalat" w:hAnsi="GHEA Grapalat" w:cs="Sylfaen"/>
          <w:sz w:val="20"/>
        </w:rPr>
        <w:t>նկատմամբ</w:t>
      </w:r>
      <w:r>
        <w:rPr>
          <w:rFonts w:ascii="GHEA Grapalat" w:hAnsi="GHEA Grapalat" w:cs="Times Armenian"/>
          <w:sz w:val="20"/>
          <w:lang w:val="af-ZA"/>
        </w:rPr>
        <w:t xml:space="preserve"> </w:t>
      </w:r>
      <w:r>
        <w:rPr>
          <w:rFonts w:ascii="GHEA Grapalat" w:hAnsi="GHEA Grapalat" w:cs="Sylfaen"/>
          <w:sz w:val="20"/>
        </w:rPr>
        <w:t>կիրառվում</w:t>
      </w:r>
      <w:r>
        <w:rPr>
          <w:rFonts w:ascii="GHEA Grapalat" w:hAnsi="GHEA Grapalat" w:cs="Times Armenian"/>
          <w:sz w:val="20"/>
          <w:lang w:val="af-ZA"/>
        </w:rPr>
        <w:t xml:space="preserve"> </w:t>
      </w:r>
      <w:r>
        <w:rPr>
          <w:rFonts w:ascii="GHEA Grapalat" w:hAnsi="GHEA Grapalat" w:cs="Sylfaen"/>
          <w:sz w:val="20"/>
        </w:rPr>
        <w:t>է</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իրավունքը</w:t>
      </w:r>
      <w:r>
        <w:rPr>
          <w:rFonts w:ascii="GHEA Grapalat" w:hAnsi="GHEA Grapalat" w:cs="Times Armenian"/>
          <w:sz w:val="20"/>
          <w:lang w:val="af-ZA"/>
        </w:rPr>
        <w:t xml:space="preserve">։ </w:t>
      </w:r>
      <w:r>
        <w:rPr>
          <w:rFonts w:ascii="GHEA Grapalat" w:hAnsi="GHEA Grapalat" w:cs="Sylfaen"/>
          <w:sz w:val="20"/>
        </w:rPr>
        <w:t>Սույն</w:t>
      </w:r>
      <w:r>
        <w:rPr>
          <w:rFonts w:ascii="GHEA Grapalat" w:hAnsi="GHEA Grapalat" w:cs="Times Armenian"/>
          <w:sz w:val="20"/>
          <w:lang w:val="af-ZA"/>
        </w:rPr>
        <w:t xml:space="preserve"> </w:t>
      </w:r>
      <w:r>
        <w:rPr>
          <w:rFonts w:ascii="GHEA Grapalat" w:hAnsi="GHEA Grapalat" w:cs="Sylfaen"/>
          <w:sz w:val="20"/>
        </w:rPr>
        <w:t>ընթացակար</w:t>
      </w:r>
      <w:r>
        <w:rPr>
          <w:rFonts w:ascii="GHEA Grapalat" w:hAnsi="GHEA Grapalat" w:cs="Times Armenian"/>
          <w:sz w:val="20"/>
        </w:rPr>
        <w:t>գ</w:t>
      </w:r>
      <w:r>
        <w:rPr>
          <w:rFonts w:ascii="GHEA Grapalat" w:hAnsi="GHEA Grapalat" w:cs="Sylfaen"/>
          <w:sz w:val="20"/>
        </w:rPr>
        <w:t>ի</w:t>
      </w:r>
      <w:r>
        <w:rPr>
          <w:rFonts w:ascii="GHEA Grapalat" w:hAnsi="GHEA Grapalat" w:cs="Times Armenian"/>
          <w:sz w:val="20"/>
          <w:lang w:val="af-ZA"/>
        </w:rPr>
        <w:t xml:space="preserve"> </w:t>
      </w:r>
      <w:r>
        <w:rPr>
          <w:rFonts w:ascii="GHEA Grapalat" w:hAnsi="GHEA Grapalat" w:cs="Sylfaen"/>
          <w:sz w:val="20"/>
        </w:rPr>
        <w:t>հետ</w:t>
      </w:r>
      <w:r>
        <w:rPr>
          <w:rFonts w:ascii="GHEA Grapalat" w:hAnsi="GHEA Grapalat" w:cs="Times Armenian"/>
          <w:sz w:val="20"/>
          <w:lang w:val="af-ZA"/>
        </w:rPr>
        <w:t xml:space="preserve"> </w:t>
      </w:r>
      <w:r>
        <w:rPr>
          <w:rFonts w:ascii="GHEA Grapalat" w:hAnsi="GHEA Grapalat" w:cs="Sylfaen"/>
          <w:sz w:val="20"/>
        </w:rPr>
        <w:t>կապված</w:t>
      </w:r>
      <w:r>
        <w:rPr>
          <w:rFonts w:ascii="GHEA Grapalat" w:hAnsi="GHEA Grapalat" w:cs="Times Armenian"/>
          <w:sz w:val="20"/>
          <w:lang w:val="af-ZA"/>
        </w:rPr>
        <w:t xml:space="preserve"> </w:t>
      </w:r>
      <w:r>
        <w:rPr>
          <w:rFonts w:ascii="GHEA Grapalat" w:hAnsi="GHEA Grapalat" w:cs="Sylfaen"/>
          <w:sz w:val="20"/>
        </w:rPr>
        <w:t>վեճերը</w:t>
      </w:r>
      <w:r>
        <w:rPr>
          <w:rFonts w:ascii="GHEA Grapalat" w:hAnsi="GHEA Grapalat" w:cs="Times Armenian"/>
          <w:sz w:val="20"/>
          <w:lang w:val="af-ZA"/>
        </w:rPr>
        <w:t xml:space="preserve"> </w:t>
      </w:r>
      <w:r>
        <w:rPr>
          <w:rFonts w:ascii="GHEA Grapalat" w:hAnsi="GHEA Grapalat" w:cs="Sylfaen"/>
          <w:sz w:val="20"/>
        </w:rPr>
        <w:t>ենթակա</w:t>
      </w:r>
      <w:r>
        <w:rPr>
          <w:rFonts w:ascii="GHEA Grapalat" w:hAnsi="GHEA Grapalat" w:cs="Times Armenian"/>
          <w:sz w:val="20"/>
          <w:lang w:val="af-ZA"/>
        </w:rPr>
        <w:t xml:space="preserve"> </w:t>
      </w:r>
      <w:r>
        <w:rPr>
          <w:rFonts w:ascii="GHEA Grapalat" w:hAnsi="GHEA Grapalat" w:cs="Sylfaen"/>
          <w:sz w:val="20"/>
        </w:rPr>
        <w:t>են</w:t>
      </w:r>
      <w:r>
        <w:rPr>
          <w:rFonts w:ascii="GHEA Grapalat" w:hAnsi="GHEA Grapalat" w:cs="Times Armenian"/>
          <w:sz w:val="20"/>
          <w:lang w:val="af-ZA"/>
        </w:rPr>
        <w:t xml:space="preserve"> </w:t>
      </w:r>
      <w:r>
        <w:rPr>
          <w:rFonts w:ascii="GHEA Grapalat" w:hAnsi="GHEA Grapalat" w:cs="Sylfaen"/>
          <w:sz w:val="20"/>
        </w:rPr>
        <w:t>քննության</w:t>
      </w:r>
      <w:r>
        <w:rPr>
          <w:rFonts w:ascii="GHEA Grapalat" w:hAnsi="GHEA Grapalat" w:cs="Times Armenian"/>
          <w:sz w:val="20"/>
          <w:lang w:val="af-ZA"/>
        </w:rPr>
        <w:t xml:space="preserve"> </w:t>
      </w:r>
      <w:r>
        <w:rPr>
          <w:rFonts w:ascii="GHEA Grapalat" w:hAnsi="GHEA Grapalat" w:cs="Sylfaen"/>
          <w:sz w:val="20"/>
        </w:rPr>
        <w:t>Հայաստանի</w:t>
      </w:r>
      <w:r>
        <w:rPr>
          <w:rFonts w:ascii="GHEA Grapalat" w:hAnsi="GHEA Grapalat" w:cs="Times Armenian"/>
          <w:sz w:val="20"/>
          <w:lang w:val="af-ZA"/>
        </w:rPr>
        <w:t xml:space="preserve"> </w:t>
      </w:r>
      <w:r>
        <w:rPr>
          <w:rFonts w:ascii="GHEA Grapalat" w:hAnsi="GHEA Grapalat" w:cs="Sylfaen"/>
          <w:sz w:val="20"/>
        </w:rPr>
        <w:t>Հանրապետության</w:t>
      </w:r>
      <w:r>
        <w:rPr>
          <w:rFonts w:ascii="GHEA Grapalat" w:hAnsi="GHEA Grapalat" w:cs="Times Armenian"/>
          <w:sz w:val="20"/>
          <w:lang w:val="af-ZA"/>
        </w:rPr>
        <w:t xml:space="preserve"> </w:t>
      </w:r>
      <w:r>
        <w:rPr>
          <w:rFonts w:ascii="GHEA Grapalat" w:hAnsi="GHEA Grapalat" w:cs="Sylfaen"/>
          <w:sz w:val="20"/>
        </w:rPr>
        <w:t>դատարաններում</w:t>
      </w:r>
      <w:r>
        <w:rPr>
          <w:rFonts w:ascii="GHEA Grapalat" w:hAnsi="GHEA Grapalat" w:cs="Times Armenian"/>
          <w:sz w:val="20"/>
          <w:lang w:val="af-ZA"/>
        </w:rPr>
        <w:t xml:space="preserve">։ </w:t>
      </w:r>
    </w:p>
    <w:p w14:paraId="6C7A0546">
      <w:pPr>
        <w:pStyle w:val="19"/>
        <w:spacing w:line="240" w:lineRule="auto"/>
        <w:ind w:firstLine="567"/>
        <w:rPr>
          <w:rFonts w:ascii="GHEA Grapalat" w:hAnsi="GHEA Grapalat"/>
        </w:rPr>
      </w:pPr>
      <w:r>
        <w:rPr>
          <w:rFonts w:ascii="GHEA Grapalat" w:hAnsi="GHEA Grapalat"/>
        </w:rPr>
        <w:t xml:space="preserve">Գնահատող հանձնաժողովի քարտուղարի էլեկտրոնային փոստի հասցեն է` </w:t>
      </w:r>
      <w:r>
        <w:rPr>
          <w:rFonts w:ascii="GHEA Grapalat" w:hAnsi="GHEA Grapalat"/>
          <w:sz w:val="24"/>
          <w:szCs w:val="24"/>
        </w:rPr>
        <w:t>«</w:t>
      </w:r>
      <w:r>
        <w:rPr>
          <w:rFonts w:ascii="GHEA Grapalat" w:hAnsi="GHEA Grapalat"/>
        </w:rPr>
        <w:t xml:space="preserve"> herminegevorgyan@mail.ru</w:t>
      </w:r>
      <w:r>
        <w:rPr>
          <w:rFonts w:ascii="GHEA Grapalat" w:hAnsi="GHEA Grapalat"/>
          <w:sz w:val="24"/>
          <w:szCs w:val="24"/>
        </w:rPr>
        <w:t>»</w:t>
      </w:r>
    </w:p>
    <w:p w14:paraId="2029342F">
      <w:pPr>
        <w:jc w:val="center"/>
        <w:rPr>
          <w:rFonts w:ascii="GHEA Grapalat" w:hAnsi="GHEA Grapalat"/>
          <w:szCs w:val="22"/>
          <w:lang w:val="af-ZA"/>
        </w:rPr>
      </w:pPr>
      <w:r>
        <w:rPr>
          <w:rFonts w:ascii="GHEA Grapalat" w:hAnsi="GHEA Grapalat"/>
          <w:sz w:val="16"/>
          <w:szCs w:val="16"/>
          <w:lang w:val="af-ZA"/>
        </w:rPr>
        <w:br w:type="page"/>
      </w:r>
      <w:r>
        <w:rPr>
          <w:rFonts w:ascii="GHEA Grapalat" w:hAnsi="GHEA Grapalat" w:cs="Sylfaen"/>
          <w:szCs w:val="22"/>
        </w:rPr>
        <w:t>ՄԱՍ</w:t>
      </w:r>
      <w:r>
        <w:rPr>
          <w:rFonts w:ascii="GHEA Grapalat" w:hAnsi="GHEA Grapalat" w:cs="Times Armenian"/>
          <w:szCs w:val="22"/>
          <w:lang w:val="af-ZA"/>
        </w:rPr>
        <w:t xml:space="preserve">  I</w:t>
      </w:r>
    </w:p>
    <w:p w14:paraId="67C3BC53">
      <w:pPr>
        <w:pStyle w:val="4"/>
        <w:spacing w:line="240" w:lineRule="auto"/>
        <w:ind w:firstLine="567"/>
        <w:rPr>
          <w:rFonts w:ascii="GHEA Grapalat" w:hAnsi="GHEA Grapalat"/>
          <w:sz w:val="24"/>
          <w:szCs w:val="22"/>
          <w:lang w:val="af-ZA"/>
        </w:rPr>
      </w:pPr>
    </w:p>
    <w:p w14:paraId="5B1CA068">
      <w:pPr>
        <w:numPr>
          <w:ilvl w:val="0"/>
          <w:numId w:val="1"/>
        </w:numPr>
        <w:jc w:val="center"/>
        <w:rPr>
          <w:rFonts w:ascii="GHEA Grapalat" w:hAnsi="GHEA Grapalat" w:cs="Sylfaen"/>
          <w:b/>
          <w:sz w:val="20"/>
        </w:rPr>
      </w:pPr>
      <w:r>
        <w:rPr>
          <w:rFonts w:ascii="GHEA Grapalat" w:hAnsi="GHEA Grapalat" w:cs="Sylfaen"/>
          <w:b/>
          <w:sz w:val="20"/>
        </w:rPr>
        <w:t>ԳՆՄԱՆ  ԱՌԱՐԿԱՅԻ  ԲՆՈՒԹԱԳԻՐԸ</w:t>
      </w:r>
    </w:p>
    <w:p w14:paraId="744290F7">
      <w:pPr>
        <w:ind w:left="360"/>
        <w:jc w:val="center"/>
        <w:rPr>
          <w:rFonts w:ascii="GHEA Grapalat" w:hAnsi="GHEA Grapalat" w:cs="Sylfaen"/>
          <w:b/>
          <w:sz w:val="20"/>
        </w:rPr>
      </w:pPr>
    </w:p>
    <w:p w14:paraId="38C0561B">
      <w:pPr>
        <w:pStyle w:val="4"/>
        <w:spacing w:line="240" w:lineRule="auto"/>
        <w:ind w:firstLine="567"/>
        <w:jc w:val="both"/>
        <w:rPr>
          <w:rFonts w:ascii="GHEA Grapalat" w:hAnsi="GHEA Grapalat"/>
          <w:i w:val="0"/>
          <w:lang w:val="af-ZA"/>
        </w:rPr>
      </w:pPr>
      <w:r>
        <w:rPr>
          <w:rFonts w:ascii="GHEA Grapalat" w:hAnsi="GHEA Grapalat" w:cs="Sylfaen"/>
          <w:i w:val="0"/>
        </w:rPr>
        <w:t>1.1 Գնման</w:t>
      </w:r>
      <w:r>
        <w:rPr>
          <w:rFonts w:ascii="GHEA Grapalat" w:hAnsi="GHEA Grapalat" w:cs="Sylfaen"/>
          <w:i w:val="0"/>
          <w:lang w:val="af-ZA"/>
        </w:rPr>
        <w:t xml:space="preserve"> </w:t>
      </w:r>
      <w:r>
        <w:rPr>
          <w:rFonts w:ascii="GHEA Grapalat" w:hAnsi="GHEA Grapalat" w:cs="Sylfaen"/>
          <w:i w:val="0"/>
        </w:rPr>
        <w:t>առարկա</w:t>
      </w:r>
      <w:r>
        <w:rPr>
          <w:rFonts w:ascii="GHEA Grapalat" w:hAnsi="GHEA Grapalat" w:cs="Sylfaen"/>
          <w:i w:val="0"/>
          <w:lang w:val="af-ZA"/>
        </w:rPr>
        <w:t xml:space="preserve"> </w:t>
      </w:r>
      <w:r>
        <w:rPr>
          <w:rFonts w:ascii="GHEA Grapalat" w:hAnsi="GHEA Grapalat" w:cs="Sylfaen"/>
          <w:i w:val="0"/>
        </w:rPr>
        <w:t>է</w:t>
      </w:r>
      <w:r>
        <w:rPr>
          <w:rFonts w:ascii="GHEA Grapalat" w:hAnsi="GHEA Grapalat" w:cs="Sylfaen"/>
          <w:i w:val="0"/>
          <w:lang w:val="af-ZA"/>
        </w:rPr>
        <w:t xml:space="preserve"> </w:t>
      </w:r>
      <w:r>
        <w:rPr>
          <w:rFonts w:ascii="GHEA Grapalat" w:hAnsi="GHEA Grapalat" w:cs="Sylfaen"/>
          <w:i w:val="0"/>
        </w:rPr>
        <w:t>հանդիսանում</w:t>
      </w:r>
      <w:r>
        <w:rPr>
          <w:rFonts w:ascii="GHEA Grapalat" w:hAnsi="GHEA Grapalat" w:cs="Sylfaen"/>
          <w:i w:val="0"/>
          <w:lang w:val="af-ZA"/>
        </w:rPr>
        <w:t xml:space="preserve">  «</w:t>
      </w:r>
      <w:r>
        <w:rPr>
          <w:rFonts w:ascii="GHEA Grapalat" w:hAnsi="GHEA Grapalat" w:cs="Sylfaen"/>
          <w:i w:val="0"/>
          <w:lang w:val="hy-AM"/>
        </w:rPr>
        <w:t xml:space="preserve">ՀՀ Գեղարքունիքի մարզի Սևան քաղաքի </w:t>
      </w:r>
      <w:r>
        <w:rPr>
          <w:rFonts w:ascii="GHEA Grapalat" w:hAnsi="GHEA Grapalat" w:cs="Sylfaen"/>
          <w:i w:val="0"/>
          <w:lang w:val="en-US"/>
        </w:rPr>
        <w:t>N 6</w:t>
      </w:r>
      <w:r>
        <w:rPr>
          <w:rFonts w:ascii="GHEA Grapalat" w:hAnsi="GHEA Grapalat" w:cs="Sylfaen"/>
          <w:i w:val="0"/>
          <w:lang w:val="hy-AM"/>
        </w:rPr>
        <w:t xml:space="preserve"> </w:t>
      </w:r>
      <w:r>
        <w:rPr>
          <w:rFonts w:ascii="GHEA Grapalat" w:hAnsi="GHEA Grapalat" w:cs="Times Armenian"/>
          <w:i w:val="0"/>
          <w:lang w:val="hy-AM"/>
        </w:rPr>
        <w:t>միջնակարգ</w:t>
      </w:r>
      <w:r>
        <w:rPr>
          <w:rFonts w:ascii="GHEA Grapalat" w:hAnsi="GHEA Grapalat" w:cs="Sylfaen"/>
          <w:i w:val="0"/>
          <w:lang w:val="hy-AM"/>
        </w:rPr>
        <w:t xml:space="preserve"> դպրոց» ՊՈԱԿ-ի </w:t>
      </w:r>
      <w:r>
        <w:rPr>
          <w:rFonts w:ascii="GHEA Grapalat" w:hAnsi="GHEA Grapalat"/>
          <w:i w:val="0"/>
          <w:lang w:val="af-ZA"/>
        </w:rPr>
        <w:t xml:space="preserve"> </w:t>
      </w:r>
      <w:r>
        <w:rPr>
          <w:rFonts w:ascii="GHEA Grapalat" w:hAnsi="GHEA Grapalat" w:cs="Sylfaen"/>
          <w:i w:val="0"/>
        </w:rPr>
        <w:t>կարիքների</w:t>
      </w:r>
      <w:r>
        <w:rPr>
          <w:rFonts w:ascii="GHEA Grapalat" w:hAnsi="GHEA Grapalat" w:cs="Times Armenian"/>
          <w:i w:val="0"/>
          <w:lang w:val="af-ZA"/>
        </w:rPr>
        <w:t xml:space="preserve"> </w:t>
      </w:r>
      <w:r>
        <w:rPr>
          <w:rFonts w:ascii="GHEA Grapalat" w:hAnsi="GHEA Grapalat" w:cs="Sylfaen"/>
          <w:i w:val="0"/>
        </w:rPr>
        <w:t>համար</w:t>
      </w:r>
      <w:r>
        <w:rPr>
          <w:rFonts w:ascii="GHEA Grapalat" w:hAnsi="GHEA Grapalat" w:cs="Times Armenian"/>
          <w:i w:val="0"/>
          <w:lang w:val="af-ZA"/>
        </w:rPr>
        <w:t xml:space="preserve">` </w:t>
      </w:r>
      <w:r>
        <w:rPr>
          <w:rFonts w:ascii="GHEA Grapalat" w:hAnsi="GHEA Grapalat"/>
          <w:i w:val="0"/>
          <w:lang w:val="af-ZA"/>
        </w:rPr>
        <w:t>«</w:t>
      </w:r>
      <w:r>
        <w:rPr>
          <w:rFonts w:ascii="GHEA Grapalat" w:hAnsi="GHEA Grapalat"/>
          <w:i w:val="0"/>
          <w:lang w:val="hy-AM"/>
        </w:rPr>
        <w:t>Մարզադահլիճի վերանորոգման աշխատանքների»</w:t>
      </w:r>
      <w:r>
        <w:rPr>
          <w:rFonts w:ascii="GHEA Grapalat" w:hAnsi="GHEA Grapalat"/>
          <w:i w:val="0"/>
          <w:lang w:val="af-ZA"/>
        </w:rPr>
        <w:t xml:space="preserve"> </w:t>
      </w:r>
      <w:r>
        <w:rPr>
          <w:rFonts w:ascii="GHEA Grapalat" w:hAnsi="GHEA Grapalat"/>
          <w:i w:val="0"/>
        </w:rPr>
        <w:t>ձեռքբերումը (այսուհետ` նաև աշխատանք)</w:t>
      </w:r>
      <w:r>
        <w:rPr>
          <w:rFonts w:ascii="GHEA Grapalat" w:hAnsi="GHEA Grapalat"/>
          <w:i w:val="0"/>
          <w:lang w:val="af-ZA"/>
        </w:rPr>
        <w:t xml:space="preserve">, </w:t>
      </w:r>
      <w:r>
        <w:rPr>
          <w:rFonts w:ascii="GHEA Grapalat" w:hAnsi="GHEA Grapalat"/>
          <w:i w:val="0"/>
        </w:rPr>
        <w:t>որոնք</w:t>
      </w:r>
      <w:r>
        <w:rPr>
          <w:rFonts w:ascii="GHEA Grapalat" w:hAnsi="GHEA Grapalat"/>
          <w:i w:val="0"/>
          <w:lang w:val="af-ZA"/>
        </w:rPr>
        <w:t xml:space="preserve"> </w:t>
      </w:r>
      <w:r>
        <w:rPr>
          <w:rFonts w:ascii="GHEA Grapalat" w:hAnsi="GHEA Grapalat"/>
          <w:i w:val="0"/>
        </w:rPr>
        <w:t>խմբավորված</w:t>
      </w:r>
      <w:r>
        <w:rPr>
          <w:rFonts w:ascii="GHEA Grapalat" w:hAnsi="GHEA Grapalat"/>
          <w:i w:val="0"/>
          <w:lang w:val="af-ZA"/>
        </w:rPr>
        <w:t xml:space="preserve">  </w:t>
      </w:r>
      <w:r>
        <w:rPr>
          <w:rFonts w:ascii="GHEA Grapalat" w:hAnsi="GHEA Grapalat"/>
          <w:i w:val="0"/>
        </w:rPr>
        <w:t>են</w:t>
      </w:r>
      <w:r>
        <w:rPr>
          <w:rFonts w:ascii="GHEA Grapalat" w:hAnsi="GHEA Grapalat"/>
          <w:i w:val="0"/>
          <w:lang w:val="af-ZA"/>
        </w:rPr>
        <w:t xml:space="preserve"> «</w:t>
      </w:r>
      <w:r>
        <w:rPr>
          <w:rFonts w:ascii="GHEA Grapalat" w:hAnsi="GHEA Grapalat"/>
          <w:i w:val="0"/>
          <w:lang w:val="hy-AM"/>
        </w:rPr>
        <w:t>1</w:t>
      </w:r>
      <w:r>
        <w:rPr>
          <w:rFonts w:ascii="GHEA Grapalat" w:hAnsi="GHEA Grapalat"/>
          <w:i w:val="0"/>
          <w:lang w:val="af-ZA"/>
        </w:rPr>
        <w:t xml:space="preserve">» </w:t>
      </w:r>
      <w:r>
        <w:rPr>
          <w:rFonts w:ascii="GHEA Grapalat" w:hAnsi="GHEA Grapalat" w:cs="Sylfaen"/>
          <w:i w:val="0"/>
        </w:rPr>
        <w:t>չափաբա</w:t>
      </w:r>
      <w:r>
        <w:rPr>
          <w:rFonts w:ascii="GHEA Grapalat" w:hAnsi="GHEA Grapalat" w:cs="Sylfaen"/>
          <w:i w:val="0"/>
          <w:lang w:val="hy-AM"/>
        </w:rPr>
        <w:t>ժն</w:t>
      </w:r>
      <w:r>
        <w:rPr>
          <w:rFonts w:ascii="GHEA Grapalat" w:hAnsi="GHEA Grapalat" w:cs="Sylfaen"/>
          <w:i w:val="0"/>
        </w:rPr>
        <w:t>ում</w:t>
      </w:r>
      <w:r>
        <w:rPr>
          <w:rFonts w:ascii="GHEA Grapalat" w:hAnsi="GHEA Grapalat" w:cs="Times Armenian"/>
          <w:i w:val="0"/>
          <w:lang w:val="af-ZA"/>
        </w:rPr>
        <w:t>`</w:t>
      </w:r>
    </w:p>
    <w:tbl>
      <w:tblPr>
        <w:tblStyle w:val="12"/>
        <w:tblW w:w="1035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1701"/>
        <w:gridCol w:w="6806"/>
      </w:tblGrid>
      <w:tr w14:paraId="7523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3544" w:type="dxa"/>
            <w:gridSpan w:val="2"/>
            <w:vAlign w:val="center"/>
          </w:tcPr>
          <w:p w14:paraId="45B425BF">
            <w:pPr>
              <w:pStyle w:val="19"/>
              <w:spacing w:line="240" w:lineRule="auto"/>
              <w:ind w:firstLine="0"/>
              <w:jc w:val="center"/>
              <w:rPr>
                <w:rFonts w:ascii="GHEA Grapalat" w:hAnsi="GHEA Grapalat"/>
                <w:b/>
                <w:bCs/>
                <w:i/>
                <w:iCs/>
                <w:sz w:val="14"/>
                <w:szCs w:val="14"/>
              </w:rPr>
            </w:pPr>
            <w:r>
              <w:rPr>
                <w:rFonts w:ascii="GHEA Grapalat" w:hAnsi="GHEA Grapalat"/>
                <w:b/>
                <w:bCs/>
                <w:i/>
                <w:iCs/>
                <w:sz w:val="14"/>
                <w:szCs w:val="14"/>
              </w:rPr>
              <w:t xml:space="preserve">Չափաբաժինների </w:t>
            </w:r>
          </w:p>
        </w:tc>
        <w:tc>
          <w:tcPr>
            <w:tcW w:w="6806" w:type="dxa"/>
            <w:vMerge w:val="restart"/>
            <w:vAlign w:val="center"/>
          </w:tcPr>
          <w:p w14:paraId="2B18E55B">
            <w:pPr>
              <w:pStyle w:val="19"/>
              <w:spacing w:line="240" w:lineRule="auto"/>
              <w:ind w:firstLine="0"/>
              <w:jc w:val="center"/>
              <w:rPr>
                <w:rFonts w:ascii="GHEA Grapalat" w:hAnsi="GHEA Grapalat"/>
                <w:b/>
                <w:bCs/>
                <w:i/>
                <w:iCs/>
              </w:rPr>
            </w:pPr>
            <w:r>
              <w:rPr>
                <w:rFonts w:ascii="GHEA Grapalat" w:hAnsi="GHEA Grapalat"/>
                <w:b/>
                <w:bCs/>
                <w:i/>
                <w:iCs/>
              </w:rPr>
              <w:t>Չափաբաժնի անվանումը</w:t>
            </w:r>
          </w:p>
        </w:tc>
      </w:tr>
      <w:tr w14:paraId="1AE74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1843" w:type="dxa"/>
            <w:vAlign w:val="center"/>
          </w:tcPr>
          <w:p w14:paraId="74B66384">
            <w:pPr>
              <w:pStyle w:val="19"/>
              <w:spacing w:line="240" w:lineRule="auto"/>
              <w:jc w:val="center"/>
              <w:rPr>
                <w:rFonts w:ascii="GHEA Grapalat" w:hAnsi="GHEA Grapalat"/>
                <w:b/>
                <w:bCs/>
                <w:i/>
                <w:iCs/>
                <w:sz w:val="14"/>
                <w:szCs w:val="14"/>
              </w:rPr>
            </w:pPr>
            <w:r>
              <w:rPr>
                <w:rFonts w:ascii="GHEA Grapalat" w:hAnsi="GHEA Grapalat"/>
                <w:b/>
                <w:bCs/>
                <w:i/>
                <w:iCs/>
                <w:sz w:val="14"/>
                <w:szCs w:val="14"/>
              </w:rPr>
              <w:t>համարները</w:t>
            </w:r>
          </w:p>
        </w:tc>
        <w:tc>
          <w:tcPr>
            <w:tcW w:w="1701" w:type="dxa"/>
            <w:vAlign w:val="center"/>
          </w:tcPr>
          <w:p w14:paraId="1414C18E">
            <w:pPr>
              <w:pStyle w:val="19"/>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continue"/>
            <w:vAlign w:val="center"/>
          </w:tcPr>
          <w:p w14:paraId="7B522F23">
            <w:pPr>
              <w:pStyle w:val="19"/>
              <w:spacing w:line="240" w:lineRule="auto"/>
              <w:ind w:firstLine="0"/>
              <w:jc w:val="center"/>
              <w:rPr>
                <w:rFonts w:ascii="GHEA Grapalat" w:hAnsi="GHEA Grapalat"/>
                <w:b/>
                <w:bCs/>
                <w:i/>
                <w:iCs/>
              </w:rPr>
            </w:pPr>
          </w:p>
        </w:tc>
      </w:tr>
      <w:tr w14:paraId="5E891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35B4A7E9">
            <w:pPr>
              <w:pStyle w:val="19"/>
              <w:spacing w:line="240" w:lineRule="auto"/>
              <w:ind w:firstLine="0"/>
              <w:jc w:val="center"/>
              <w:rPr>
                <w:rFonts w:ascii="GHEA Grapalat" w:hAnsi="GHEA Grapalat"/>
                <w:sz w:val="16"/>
              </w:rPr>
            </w:pPr>
            <w:r>
              <w:rPr>
                <w:rFonts w:ascii="GHEA Grapalat" w:hAnsi="GHEA Grapalat"/>
                <w:sz w:val="16"/>
              </w:rPr>
              <w:t>1</w:t>
            </w:r>
          </w:p>
        </w:tc>
        <w:tc>
          <w:tcPr>
            <w:tcW w:w="1701" w:type="dxa"/>
            <w:vAlign w:val="center"/>
          </w:tcPr>
          <w:p w14:paraId="6E9A721B">
            <w:pPr>
              <w:jc w:val="center"/>
              <w:rPr>
                <w:rFonts w:ascii="Sylfaen" w:hAnsi="Sylfaen"/>
                <w:sz w:val="20"/>
                <w:szCs w:val="20"/>
                <w:lang w:val="hy-AM"/>
              </w:rPr>
            </w:pPr>
            <w:r>
              <w:rPr>
                <w:rFonts w:ascii="Arial LatArm" w:hAnsi="Arial LatArm"/>
                <w:sz w:val="20"/>
                <w:szCs w:val="20"/>
              </w:rPr>
              <w:t>1067471</w:t>
            </w:r>
            <w:r>
              <w:rPr>
                <w:rFonts w:ascii="Sylfaen" w:hAnsi="Sylfaen"/>
                <w:sz w:val="20"/>
                <w:szCs w:val="20"/>
                <w:lang w:val="hy-AM"/>
              </w:rPr>
              <w:t>0</w:t>
            </w:r>
          </w:p>
        </w:tc>
        <w:tc>
          <w:tcPr>
            <w:tcW w:w="6806" w:type="dxa"/>
            <w:vAlign w:val="center"/>
          </w:tcPr>
          <w:p w14:paraId="36185531">
            <w:pPr>
              <w:pStyle w:val="19"/>
              <w:spacing w:line="240" w:lineRule="auto"/>
              <w:ind w:firstLine="0"/>
              <w:rPr>
                <w:rFonts w:ascii="GHEA Grapalat" w:hAnsi="GHEA Grapalat"/>
                <w:u w:val="single"/>
                <w:vertAlign w:val="subscript"/>
                <w:lang w:val="hy-AM"/>
              </w:rPr>
            </w:pPr>
            <w:r>
              <w:rPr>
                <w:rFonts w:ascii="GHEA Grapalat" w:hAnsi="GHEA Grapalat"/>
                <w:u w:val="single"/>
                <w:lang w:val="hy-AM"/>
              </w:rPr>
              <w:t>Մարզադահլիճի վերանորոգման աշխատանքներ</w:t>
            </w:r>
          </w:p>
        </w:tc>
      </w:tr>
    </w:tbl>
    <w:p w14:paraId="0D7A0EDB">
      <w:pPr>
        <w:pStyle w:val="19"/>
        <w:spacing w:line="240" w:lineRule="auto"/>
        <w:ind w:firstLine="567"/>
        <w:rPr>
          <w:rFonts w:ascii="GHEA Grapalat" w:hAnsi="GHEA Grapalat"/>
        </w:rPr>
      </w:pPr>
      <w:r>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6508C2D3">
      <w:pPr>
        <w:pStyle w:val="19"/>
        <w:spacing w:line="240" w:lineRule="auto"/>
        <w:ind w:firstLine="567"/>
        <w:rPr>
          <w:rFonts w:ascii="GHEA Grapalat" w:hAnsi="GHEA Grapalat"/>
        </w:rPr>
      </w:pPr>
      <w:r>
        <w:rPr>
          <w:rFonts w:ascii="GHEA Grapalat" w:hAnsi="GHEA Grapalat"/>
        </w:rPr>
        <w:t xml:space="preserve"> </w:t>
      </w:r>
    </w:p>
    <w:p w14:paraId="10B147FF">
      <w:pPr>
        <w:jc w:val="center"/>
        <w:rPr>
          <w:rFonts w:ascii="GHEA Grapalat" w:hAnsi="GHEA Grapalat"/>
          <w:b/>
          <w:sz w:val="20"/>
          <w:lang w:val="es-ES"/>
        </w:rPr>
      </w:pPr>
      <w:r>
        <w:rPr>
          <w:rFonts w:ascii="GHEA Grapalat" w:hAnsi="GHEA Grapalat"/>
          <w:b/>
          <w:sz w:val="20"/>
          <w:lang w:val="es-ES"/>
        </w:rPr>
        <w:t xml:space="preserve">2.  </w:t>
      </w:r>
      <w:r>
        <w:rPr>
          <w:rFonts w:ascii="GHEA Grapalat" w:hAnsi="GHEA Grapalat" w:cs="Sylfaen"/>
          <w:b/>
          <w:sz w:val="20"/>
        </w:rPr>
        <w:t>ՄԱՍՆԱԿՑԻ</w:t>
      </w:r>
      <w:r>
        <w:rPr>
          <w:rFonts w:ascii="GHEA Grapalat" w:hAnsi="GHEA Grapalat"/>
          <w:b/>
          <w:sz w:val="20"/>
          <w:lang w:val="es-ES"/>
        </w:rPr>
        <w:t xml:space="preserve"> </w:t>
      </w:r>
      <w:r>
        <w:rPr>
          <w:rFonts w:ascii="GHEA Grapalat" w:hAnsi="GHEA Grapalat" w:cs="Sylfaen"/>
          <w:b/>
          <w:sz w:val="20"/>
        </w:rPr>
        <w:t>ՄԱՍՆԱԿՑՈՒԹՅԱՆ</w:t>
      </w:r>
      <w:r>
        <w:rPr>
          <w:rFonts w:ascii="GHEA Grapalat" w:hAnsi="GHEA Grapalat"/>
          <w:b/>
          <w:sz w:val="20"/>
          <w:lang w:val="es-ES"/>
        </w:rPr>
        <w:t xml:space="preserve"> </w:t>
      </w:r>
      <w:r>
        <w:rPr>
          <w:rFonts w:ascii="GHEA Grapalat" w:hAnsi="GHEA Grapalat" w:cs="Sylfaen"/>
          <w:b/>
          <w:sz w:val="20"/>
        </w:rPr>
        <w:t>ԻՐԱՎՈՒՆՔԻ</w:t>
      </w:r>
      <w:r>
        <w:rPr>
          <w:rFonts w:ascii="GHEA Grapalat" w:hAnsi="GHEA Grapalat"/>
          <w:b/>
          <w:sz w:val="20"/>
          <w:lang w:val="es-ES"/>
        </w:rPr>
        <w:t xml:space="preserve"> </w:t>
      </w:r>
      <w:r>
        <w:rPr>
          <w:rFonts w:ascii="GHEA Grapalat" w:hAnsi="GHEA Grapalat" w:cs="Sylfaen"/>
          <w:b/>
          <w:sz w:val="20"/>
        </w:rPr>
        <w:t>ՊԱՀԱՆՋՆԵՐԸ</w:t>
      </w:r>
      <w:r>
        <w:rPr>
          <w:rFonts w:ascii="GHEA Grapalat" w:hAnsi="GHEA Grapalat"/>
          <w:b/>
          <w:sz w:val="20"/>
          <w:lang w:val="es-ES"/>
        </w:rPr>
        <w:t xml:space="preserve">, </w:t>
      </w:r>
      <w:r>
        <w:rPr>
          <w:rFonts w:ascii="GHEA Grapalat" w:hAnsi="GHEA Grapalat" w:cs="Sylfaen"/>
          <w:b/>
          <w:sz w:val="20"/>
        </w:rPr>
        <w:t>ՈՐԱԿԱՎՈՐՄԱՆ</w:t>
      </w:r>
      <w:r>
        <w:rPr>
          <w:rFonts w:ascii="GHEA Grapalat" w:hAnsi="GHEA Grapalat"/>
          <w:b/>
          <w:sz w:val="20"/>
          <w:lang w:val="es-ES"/>
        </w:rPr>
        <w:t xml:space="preserve"> </w:t>
      </w:r>
      <w:r>
        <w:rPr>
          <w:rFonts w:ascii="GHEA Grapalat" w:hAnsi="GHEA Grapalat" w:cs="Sylfaen"/>
          <w:b/>
          <w:sz w:val="20"/>
        </w:rPr>
        <w:t>ՉԱՓԱՆԻՇՆԵՐԸ</w:t>
      </w:r>
      <w:r>
        <w:rPr>
          <w:rFonts w:ascii="GHEA Grapalat" w:hAnsi="GHEA Grapalat"/>
          <w:b/>
          <w:sz w:val="20"/>
          <w:lang w:val="es-ES"/>
        </w:rPr>
        <w:t xml:space="preserve">  ԵՎ </w:t>
      </w:r>
      <w:r>
        <w:rPr>
          <w:rFonts w:ascii="GHEA Grapalat" w:hAnsi="GHEA Grapalat" w:cs="Sylfaen"/>
          <w:b/>
          <w:sz w:val="20"/>
        </w:rPr>
        <w:t>ԴՐԱՆՑ</w:t>
      </w:r>
      <w:r>
        <w:rPr>
          <w:rFonts w:ascii="GHEA Grapalat" w:hAnsi="GHEA Grapalat"/>
          <w:b/>
          <w:sz w:val="20"/>
          <w:lang w:val="es-ES"/>
        </w:rPr>
        <w:t xml:space="preserve"> </w:t>
      </w:r>
      <w:r>
        <w:rPr>
          <w:rFonts w:ascii="GHEA Grapalat" w:hAnsi="GHEA Grapalat" w:cs="Sylfaen"/>
          <w:b/>
          <w:sz w:val="20"/>
          <w:lang w:val="es-ES"/>
        </w:rPr>
        <w:t>Գ</w:t>
      </w:r>
      <w:r>
        <w:rPr>
          <w:rFonts w:ascii="GHEA Grapalat" w:hAnsi="GHEA Grapalat" w:cs="Sylfaen"/>
          <w:b/>
          <w:sz w:val="20"/>
        </w:rPr>
        <w:t>ՆԱՀԱՏՄԱՆ</w:t>
      </w:r>
      <w:r>
        <w:rPr>
          <w:rFonts w:ascii="GHEA Grapalat" w:hAnsi="GHEA Grapalat"/>
          <w:b/>
          <w:sz w:val="20"/>
          <w:lang w:val="es-ES"/>
        </w:rPr>
        <w:t xml:space="preserve"> </w:t>
      </w:r>
      <w:r>
        <w:rPr>
          <w:rFonts w:ascii="GHEA Grapalat" w:hAnsi="GHEA Grapalat" w:cs="Sylfaen"/>
          <w:b/>
          <w:sz w:val="20"/>
        </w:rPr>
        <w:t>ԿԱՐ</w:t>
      </w:r>
      <w:r>
        <w:rPr>
          <w:rFonts w:ascii="GHEA Grapalat" w:hAnsi="GHEA Grapalat" w:cs="Sylfaen"/>
          <w:b/>
          <w:sz w:val="20"/>
          <w:lang w:val="es-ES"/>
        </w:rPr>
        <w:t>Գ</w:t>
      </w:r>
      <w:r>
        <w:rPr>
          <w:rFonts w:ascii="GHEA Grapalat" w:hAnsi="GHEA Grapalat" w:cs="Sylfaen"/>
          <w:b/>
          <w:sz w:val="20"/>
        </w:rPr>
        <w:t>Ը</w:t>
      </w:r>
      <w:r>
        <w:rPr>
          <w:rFonts w:ascii="GHEA Grapalat" w:hAnsi="GHEA Grapalat"/>
          <w:b/>
          <w:sz w:val="20"/>
          <w:lang w:val="es-ES"/>
        </w:rPr>
        <w:t xml:space="preserve"> </w:t>
      </w:r>
    </w:p>
    <w:p w14:paraId="7C23AD04">
      <w:pPr>
        <w:ind w:firstLine="567"/>
        <w:jc w:val="both"/>
        <w:rPr>
          <w:rFonts w:ascii="GHEA Grapalat" w:hAnsi="GHEA Grapalat"/>
          <w:szCs w:val="22"/>
          <w:lang w:val="es-ES"/>
        </w:rPr>
      </w:pPr>
    </w:p>
    <w:p w14:paraId="7FB1792C">
      <w:pPr>
        <w:ind w:firstLine="567"/>
        <w:jc w:val="both"/>
        <w:rPr>
          <w:rFonts w:ascii="GHEA Grapalat" w:hAnsi="GHEA Grapalat" w:cs="Arial Armenian"/>
          <w:sz w:val="20"/>
          <w:lang w:val="es-ES"/>
        </w:rPr>
      </w:pPr>
      <w:r>
        <w:rPr>
          <w:rFonts w:ascii="GHEA Grapalat" w:hAnsi="GHEA Grapalat" w:cs="Arial Armenian"/>
          <w:sz w:val="20"/>
          <w:lang w:val="es-ES"/>
        </w:rPr>
        <w:t xml:space="preserve">2.1 </w:t>
      </w:r>
      <w:r>
        <w:rPr>
          <w:rFonts w:ascii="GHEA Grapalat" w:hAnsi="GHEA Grapalat" w:cs="Sylfaen"/>
          <w:sz w:val="20"/>
          <w:lang w:val="ru-RU"/>
        </w:rPr>
        <w:t>Սույն</w:t>
      </w:r>
      <w:r>
        <w:rPr>
          <w:rFonts w:ascii="GHEA Grapalat" w:hAnsi="GHEA Grapalat" w:cs="Arial Armenian"/>
          <w:sz w:val="20"/>
          <w:lang w:val="es-ES"/>
        </w:rPr>
        <w:t xml:space="preserve">  ընթացակարգին </w:t>
      </w:r>
      <w:r>
        <w:rPr>
          <w:rFonts w:ascii="GHEA Grapalat" w:hAnsi="GHEA Grapalat" w:cs="Sylfaen"/>
          <w:sz w:val="20"/>
          <w:lang w:val="ru-RU"/>
        </w:rPr>
        <w:t>մասնակցելու</w:t>
      </w:r>
      <w:r>
        <w:rPr>
          <w:rFonts w:ascii="GHEA Grapalat" w:hAnsi="GHEA Grapalat" w:cs="Arial Armenian"/>
          <w:sz w:val="20"/>
          <w:lang w:val="es-ES"/>
        </w:rPr>
        <w:t xml:space="preserve"> </w:t>
      </w:r>
      <w:r>
        <w:rPr>
          <w:rFonts w:ascii="GHEA Grapalat" w:hAnsi="GHEA Grapalat" w:cs="Sylfaen"/>
          <w:sz w:val="20"/>
          <w:lang w:val="ru-RU"/>
        </w:rPr>
        <w:t>իրավունք</w:t>
      </w:r>
      <w:r>
        <w:rPr>
          <w:rFonts w:ascii="GHEA Grapalat" w:hAnsi="GHEA Grapalat" w:cs="Arial Armenian"/>
          <w:sz w:val="20"/>
          <w:lang w:val="es-ES"/>
        </w:rPr>
        <w:t xml:space="preserve"> </w:t>
      </w:r>
      <w:r>
        <w:rPr>
          <w:rFonts w:ascii="GHEA Grapalat" w:hAnsi="GHEA Grapalat" w:cs="Sylfaen"/>
          <w:sz w:val="20"/>
          <w:lang w:val="ru-RU"/>
        </w:rPr>
        <w:t>չունեն</w:t>
      </w:r>
      <w:r>
        <w:rPr>
          <w:rFonts w:ascii="GHEA Grapalat" w:hAnsi="GHEA Grapalat" w:cs="Arial Armenian"/>
          <w:sz w:val="20"/>
          <w:lang w:val="es-ES"/>
        </w:rPr>
        <w:t xml:space="preserve"> </w:t>
      </w:r>
      <w:r>
        <w:rPr>
          <w:rFonts w:ascii="GHEA Grapalat" w:hAnsi="GHEA Grapalat" w:cs="Sylfaen"/>
          <w:sz w:val="20"/>
          <w:lang w:val="ru-RU"/>
        </w:rPr>
        <w:t>անձինք</w:t>
      </w:r>
      <w:r>
        <w:rPr>
          <w:rFonts w:ascii="GHEA Grapalat" w:hAnsi="GHEA Grapalat" w:cs="Sylfaen"/>
          <w:sz w:val="20"/>
          <w:lang w:val="es-ES"/>
        </w:rPr>
        <w:t>.</w:t>
      </w:r>
    </w:p>
    <w:p w14:paraId="56827D9A">
      <w:pPr>
        <w:ind w:firstLine="720"/>
        <w:jc w:val="both"/>
        <w:rPr>
          <w:rFonts w:ascii="GHEA Grapalat" w:hAnsi="GHEA Grapalat"/>
          <w:sz w:val="20"/>
          <w:szCs w:val="20"/>
          <w:lang w:val="es-ES"/>
        </w:rPr>
      </w:pPr>
      <w:r>
        <w:rPr>
          <w:rFonts w:ascii="GHEA Grapalat" w:hAnsi="GHEA Grapalat"/>
          <w:sz w:val="20"/>
          <w:szCs w:val="20"/>
          <w:lang w:val="es-ES"/>
        </w:rPr>
        <w:t xml:space="preserve">1)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դատական</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ճանաչվել</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սնանկ</w:t>
      </w:r>
      <w:r>
        <w:rPr>
          <w:rFonts w:ascii="GHEA Grapalat" w:hAnsi="GHEA Grapalat"/>
          <w:sz w:val="20"/>
          <w:szCs w:val="20"/>
          <w:lang w:val="es-ES"/>
        </w:rPr>
        <w:t xml:space="preserve">. </w:t>
      </w:r>
    </w:p>
    <w:p w14:paraId="67195715">
      <w:pPr>
        <w:ind w:firstLine="720"/>
        <w:jc w:val="both"/>
        <w:rPr>
          <w:rFonts w:ascii="GHEA Grapalat" w:hAnsi="GHEA Grapalat"/>
          <w:sz w:val="20"/>
          <w:szCs w:val="20"/>
          <w:lang w:val="es-ES"/>
        </w:rPr>
      </w:pPr>
      <w:r>
        <w:rPr>
          <w:rFonts w:ascii="GHEA Grapalat" w:hAnsi="GHEA Grapalat"/>
          <w:sz w:val="20"/>
          <w:szCs w:val="20"/>
          <w:lang w:val="es-ES"/>
        </w:rPr>
        <w:t xml:space="preserve">3)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cs="Sylfaen"/>
          <w:sz w:val="20"/>
          <w:szCs w:val="20"/>
        </w:rPr>
        <w:t>գործադիր</w:t>
      </w:r>
      <w:r>
        <w:rPr>
          <w:rFonts w:ascii="GHEA Grapalat" w:hAnsi="GHEA Grapalat"/>
          <w:sz w:val="20"/>
          <w:szCs w:val="20"/>
          <w:lang w:val="es-ES"/>
        </w:rPr>
        <w:t xml:space="preserve"> </w:t>
      </w:r>
      <w:r>
        <w:rPr>
          <w:rFonts w:ascii="GHEA Grapalat" w:hAnsi="GHEA Grapalat" w:cs="Sylfaen"/>
          <w:sz w:val="20"/>
          <w:szCs w:val="20"/>
        </w:rPr>
        <w:t>մարմնի</w:t>
      </w:r>
      <w:r>
        <w:rPr>
          <w:rFonts w:ascii="GHEA Grapalat" w:hAnsi="GHEA Grapalat"/>
          <w:sz w:val="20"/>
          <w:szCs w:val="20"/>
          <w:lang w:val="es-ES"/>
        </w:rPr>
        <w:t xml:space="preserve"> </w:t>
      </w:r>
      <w:r>
        <w:rPr>
          <w:rFonts w:ascii="GHEA Grapalat" w:hAnsi="GHEA Grapalat" w:cs="Sylfaen"/>
          <w:sz w:val="20"/>
          <w:szCs w:val="20"/>
        </w:rPr>
        <w:t>ներկայացուցիչը</w:t>
      </w:r>
      <w:r>
        <w:rPr>
          <w:rFonts w:ascii="GHEA Grapalat" w:hAnsi="GHEA Grapalat"/>
          <w:sz w:val="20"/>
          <w:szCs w:val="20"/>
          <w:lang w:val="es-ES"/>
        </w:rPr>
        <w:t xml:space="preserve"> </w:t>
      </w:r>
      <w:r>
        <w:rPr>
          <w:rFonts w:ascii="GHEA Grapalat" w:hAnsi="GHEA Grapalat" w:cs="Sylfaen"/>
          <w:sz w:val="20"/>
          <w:szCs w:val="20"/>
        </w:rPr>
        <w:t>հայտը</w:t>
      </w:r>
      <w:r>
        <w:rPr>
          <w:rFonts w:ascii="GHEA Grapalat" w:hAnsi="GHEA Grapalat"/>
          <w:sz w:val="20"/>
          <w:szCs w:val="20"/>
          <w:lang w:val="es-ES"/>
        </w:rPr>
        <w:t xml:space="preserve"> </w:t>
      </w:r>
      <w:r>
        <w:rPr>
          <w:rFonts w:ascii="GHEA Grapalat" w:hAnsi="GHEA Grapalat" w:cs="Sylfaen"/>
          <w:sz w:val="20"/>
          <w:szCs w:val="20"/>
        </w:rPr>
        <w:t>ներկայացնելու</w:t>
      </w:r>
      <w:r>
        <w:rPr>
          <w:rFonts w:ascii="GHEA Grapalat" w:hAnsi="GHEA Grapalat"/>
          <w:sz w:val="20"/>
          <w:szCs w:val="20"/>
          <w:lang w:val="es-ES"/>
        </w:rPr>
        <w:t xml:space="preserve"> </w:t>
      </w:r>
      <w:r>
        <w:rPr>
          <w:rFonts w:ascii="GHEA Grapalat" w:hAnsi="GHEA Grapalat" w:cs="Sylfaen"/>
          <w:sz w:val="20"/>
          <w:szCs w:val="20"/>
        </w:rPr>
        <w:t>օրվան</w:t>
      </w:r>
      <w:r>
        <w:rPr>
          <w:rFonts w:ascii="GHEA Grapalat" w:hAnsi="GHEA Grapalat"/>
          <w:sz w:val="20"/>
          <w:szCs w:val="20"/>
          <w:lang w:val="es-ES"/>
        </w:rPr>
        <w:t xml:space="preserve"> </w:t>
      </w:r>
      <w:r>
        <w:rPr>
          <w:rFonts w:ascii="GHEA Grapalat" w:hAnsi="GHEA Grapalat" w:cs="Sylfaen"/>
          <w:sz w:val="20"/>
          <w:szCs w:val="20"/>
        </w:rPr>
        <w:t>նախորդող</w:t>
      </w:r>
      <w:r>
        <w:rPr>
          <w:rFonts w:ascii="GHEA Grapalat" w:hAnsi="GHEA Grapalat"/>
          <w:sz w:val="20"/>
          <w:szCs w:val="20"/>
          <w:lang w:val="es-ES"/>
        </w:rPr>
        <w:t xml:space="preserve"> </w:t>
      </w:r>
      <w:r>
        <w:rPr>
          <w:rFonts w:ascii="GHEA Grapalat" w:hAnsi="GHEA Grapalat"/>
          <w:sz w:val="20"/>
          <w:szCs w:val="20"/>
          <w:lang w:val="hy-AM"/>
        </w:rPr>
        <w:t>հինգ</w:t>
      </w:r>
      <w:r>
        <w:rPr>
          <w:rFonts w:ascii="GHEA Grapalat" w:hAnsi="GHEA Grapalat" w:cs="Sylfaen"/>
          <w:sz w:val="20"/>
          <w:szCs w:val="20"/>
        </w:rPr>
        <w:t>տարիների</w:t>
      </w:r>
      <w:r>
        <w:rPr>
          <w:rFonts w:ascii="GHEA Grapalat" w:hAnsi="GHEA Grapalat"/>
          <w:sz w:val="20"/>
          <w:szCs w:val="20"/>
          <w:lang w:val="es-ES"/>
        </w:rPr>
        <w:t xml:space="preserve"> </w:t>
      </w:r>
      <w:r>
        <w:rPr>
          <w:rFonts w:ascii="GHEA Grapalat" w:hAnsi="GHEA Grapalat" w:cs="Sylfaen"/>
          <w:sz w:val="20"/>
          <w:szCs w:val="20"/>
        </w:rPr>
        <w:t>ընթացքում</w:t>
      </w:r>
      <w:r>
        <w:rPr>
          <w:rFonts w:ascii="GHEA Grapalat" w:hAnsi="GHEA Grapalat"/>
          <w:sz w:val="20"/>
          <w:szCs w:val="20"/>
          <w:lang w:val="es-ES"/>
        </w:rPr>
        <w:t xml:space="preserve"> </w:t>
      </w:r>
      <w:r>
        <w:rPr>
          <w:rFonts w:ascii="GHEA Grapalat" w:hAnsi="GHEA Grapalat" w:cs="Sylfaen"/>
          <w:sz w:val="20"/>
          <w:szCs w:val="20"/>
        </w:rPr>
        <w:t>դատապարտված</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եղել</w:t>
      </w:r>
      <w:r>
        <w:rPr>
          <w:rFonts w:ascii="GHEA Grapalat" w:hAnsi="GHEA Grapalat"/>
          <w:sz w:val="20"/>
          <w:szCs w:val="20"/>
          <w:lang w:val="es-ES"/>
        </w:rPr>
        <w:t xml:space="preserve"> </w:t>
      </w:r>
      <w:r>
        <w:rPr>
          <w:rFonts w:ascii="GHEA Grapalat" w:hAnsi="GHEA Grapalat"/>
          <w:sz w:val="20"/>
          <w:szCs w:val="20"/>
        </w:rPr>
        <w:t>ահաբեկչության</w:t>
      </w:r>
      <w:r>
        <w:rPr>
          <w:rFonts w:ascii="GHEA Grapalat" w:hAnsi="GHEA Grapalat"/>
          <w:sz w:val="20"/>
          <w:szCs w:val="20"/>
          <w:lang w:val="es-ES"/>
        </w:rPr>
        <w:t xml:space="preserve"> </w:t>
      </w:r>
      <w:r>
        <w:rPr>
          <w:rFonts w:ascii="GHEA Grapalat" w:hAnsi="GHEA Grapalat"/>
          <w:sz w:val="20"/>
          <w:szCs w:val="20"/>
        </w:rPr>
        <w:t>ֆինանսավորման</w:t>
      </w:r>
      <w:r>
        <w:rPr>
          <w:rFonts w:ascii="GHEA Grapalat" w:hAnsi="GHEA Grapalat"/>
          <w:sz w:val="20"/>
          <w:szCs w:val="20"/>
          <w:lang w:val="es-ES"/>
        </w:rPr>
        <w:t xml:space="preserve">, </w:t>
      </w:r>
      <w:r>
        <w:rPr>
          <w:rFonts w:ascii="GHEA Grapalat" w:hAnsi="GHEA Grapalat"/>
          <w:sz w:val="20"/>
          <w:szCs w:val="20"/>
        </w:rPr>
        <w:t>երեխայի</w:t>
      </w:r>
      <w:r>
        <w:rPr>
          <w:rFonts w:ascii="GHEA Grapalat" w:hAnsi="GHEA Grapalat"/>
          <w:sz w:val="20"/>
          <w:szCs w:val="20"/>
          <w:lang w:val="es-ES"/>
        </w:rPr>
        <w:t xml:space="preserve"> </w:t>
      </w:r>
      <w:r>
        <w:rPr>
          <w:rFonts w:ascii="GHEA Grapalat" w:hAnsi="GHEA Grapalat"/>
          <w:sz w:val="20"/>
          <w:szCs w:val="20"/>
        </w:rPr>
        <w:t>շահագործման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մարդկային</w:t>
      </w:r>
      <w:r>
        <w:rPr>
          <w:rFonts w:ascii="GHEA Grapalat" w:hAnsi="GHEA Grapalat"/>
          <w:sz w:val="20"/>
          <w:szCs w:val="20"/>
          <w:lang w:val="es-ES"/>
        </w:rPr>
        <w:t xml:space="preserve"> </w:t>
      </w:r>
      <w:r>
        <w:rPr>
          <w:rFonts w:ascii="GHEA Grapalat" w:hAnsi="GHEA Grapalat"/>
          <w:sz w:val="20"/>
          <w:szCs w:val="20"/>
        </w:rPr>
        <w:t>թրաֆիքինգ</w:t>
      </w:r>
      <w:r>
        <w:rPr>
          <w:rFonts w:ascii="GHEA Grapalat" w:hAnsi="GHEA Grapalat"/>
          <w:sz w:val="20"/>
          <w:szCs w:val="20"/>
          <w:lang w:val="es-ES"/>
        </w:rPr>
        <w:t xml:space="preserve"> </w:t>
      </w:r>
      <w:r>
        <w:rPr>
          <w:rFonts w:ascii="GHEA Grapalat" w:hAnsi="GHEA Grapalat"/>
          <w:sz w:val="20"/>
          <w:szCs w:val="20"/>
        </w:rPr>
        <w:t>ներառող</w:t>
      </w:r>
      <w:r>
        <w:rPr>
          <w:rFonts w:ascii="GHEA Grapalat" w:hAnsi="GHEA Grapalat"/>
          <w:sz w:val="20"/>
          <w:szCs w:val="20"/>
          <w:lang w:val="es-ES"/>
        </w:rPr>
        <w:t xml:space="preserve"> </w:t>
      </w:r>
      <w:r>
        <w:rPr>
          <w:rFonts w:ascii="GHEA Grapalat" w:hAnsi="GHEA Grapalat"/>
          <w:sz w:val="20"/>
          <w:szCs w:val="20"/>
        </w:rPr>
        <w:t>հանցագործության</w:t>
      </w:r>
      <w:r>
        <w:rPr>
          <w:rFonts w:ascii="GHEA Grapalat" w:hAnsi="GHEA Grapalat"/>
          <w:sz w:val="20"/>
          <w:szCs w:val="20"/>
          <w:lang w:val="es-ES"/>
        </w:rPr>
        <w:t xml:space="preserve">, </w:t>
      </w:r>
      <w:r>
        <w:rPr>
          <w:rFonts w:ascii="GHEA Grapalat" w:hAnsi="GHEA Grapalat" w:cs="Sylfaen"/>
          <w:sz w:val="20"/>
          <w:szCs w:val="20"/>
        </w:rPr>
        <w:t>հանցավոր</w:t>
      </w:r>
      <w:r>
        <w:rPr>
          <w:rFonts w:ascii="GHEA Grapalat" w:hAnsi="GHEA Grapalat" w:cs="Sylfaen"/>
          <w:sz w:val="20"/>
          <w:szCs w:val="20"/>
          <w:lang w:val="es-ES"/>
        </w:rPr>
        <w:t xml:space="preserve"> </w:t>
      </w:r>
      <w:r>
        <w:rPr>
          <w:rFonts w:ascii="GHEA Grapalat" w:hAnsi="GHEA Grapalat" w:cs="Sylfaen"/>
          <w:sz w:val="20"/>
          <w:szCs w:val="20"/>
        </w:rPr>
        <w:t>համագործակցություն</w:t>
      </w:r>
      <w:r>
        <w:rPr>
          <w:rFonts w:ascii="GHEA Grapalat" w:hAnsi="GHEA Grapalat" w:cs="Sylfaen"/>
          <w:sz w:val="20"/>
          <w:szCs w:val="20"/>
          <w:lang w:val="es-ES"/>
        </w:rPr>
        <w:t xml:space="preserve"> </w:t>
      </w:r>
      <w:r>
        <w:rPr>
          <w:rFonts w:ascii="GHEA Grapalat" w:hAnsi="GHEA Grapalat" w:cs="Sylfaen"/>
          <w:sz w:val="20"/>
          <w:szCs w:val="20"/>
        </w:rPr>
        <w:t>ստեղծելու</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դրան</w:t>
      </w:r>
      <w:r>
        <w:rPr>
          <w:rFonts w:ascii="GHEA Grapalat" w:hAnsi="GHEA Grapalat" w:cs="Sylfaen"/>
          <w:sz w:val="20"/>
          <w:szCs w:val="20"/>
          <w:lang w:val="es-ES"/>
        </w:rPr>
        <w:t xml:space="preserve"> </w:t>
      </w:r>
      <w:r>
        <w:rPr>
          <w:rFonts w:ascii="GHEA Grapalat" w:hAnsi="GHEA Grapalat" w:cs="Sylfaen"/>
          <w:sz w:val="20"/>
          <w:szCs w:val="20"/>
        </w:rPr>
        <w:t>մասնակցելու</w:t>
      </w:r>
      <w:r>
        <w:rPr>
          <w:rFonts w:ascii="GHEA Grapalat" w:hAnsi="GHEA Grapalat" w:cs="Sylfaen"/>
          <w:sz w:val="20"/>
          <w:szCs w:val="20"/>
          <w:lang w:val="es-ES"/>
        </w:rPr>
        <w:t xml:space="preserve">, </w:t>
      </w:r>
      <w:r>
        <w:rPr>
          <w:rFonts w:ascii="GHEA Grapalat" w:hAnsi="GHEA Grapalat" w:cs="Sylfaen"/>
          <w:sz w:val="20"/>
          <w:szCs w:val="20"/>
        </w:rPr>
        <w:t>կաշառք</w:t>
      </w:r>
      <w:r>
        <w:rPr>
          <w:rFonts w:ascii="GHEA Grapalat" w:hAnsi="GHEA Grapalat" w:cs="Sylfaen"/>
          <w:sz w:val="20"/>
          <w:szCs w:val="20"/>
          <w:lang w:val="es-ES"/>
        </w:rPr>
        <w:t xml:space="preserve"> </w:t>
      </w:r>
      <w:r>
        <w:rPr>
          <w:rFonts w:ascii="GHEA Grapalat" w:hAnsi="GHEA Grapalat" w:cs="Sylfaen"/>
          <w:sz w:val="20"/>
          <w:szCs w:val="20"/>
        </w:rPr>
        <w:t>ստանալու</w:t>
      </w:r>
      <w:r>
        <w:rPr>
          <w:rFonts w:ascii="GHEA Grapalat" w:hAnsi="GHEA Grapalat"/>
          <w:sz w:val="20"/>
          <w:szCs w:val="20"/>
          <w:lang w:val="es-ES"/>
        </w:rPr>
        <w:t xml:space="preserve">, </w:t>
      </w:r>
      <w:r>
        <w:rPr>
          <w:rFonts w:ascii="GHEA Grapalat" w:hAnsi="GHEA Grapalat"/>
          <w:sz w:val="20"/>
          <w:szCs w:val="20"/>
        </w:rPr>
        <w:t>կաշառք</w:t>
      </w:r>
      <w:r>
        <w:rPr>
          <w:rFonts w:ascii="GHEA Grapalat" w:hAnsi="GHEA Grapalat"/>
          <w:sz w:val="20"/>
          <w:szCs w:val="20"/>
          <w:lang w:val="es-ES"/>
        </w:rPr>
        <w:t xml:space="preserve"> </w:t>
      </w:r>
      <w:r>
        <w:rPr>
          <w:rFonts w:ascii="GHEA Grapalat" w:hAnsi="GHEA Grapalat"/>
          <w:sz w:val="20"/>
          <w:szCs w:val="20"/>
        </w:rPr>
        <w:t>տալու</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կաշառքի</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տնտեսական</w:t>
      </w:r>
      <w:r>
        <w:rPr>
          <w:rFonts w:ascii="GHEA Grapalat" w:hAnsi="GHEA Grapalat"/>
          <w:sz w:val="20"/>
          <w:szCs w:val="20"/>
          <w:lang w:val="es-ES"/>
        </w:rPr>
        <w:t xml:space="preserve"> </w:t>
      </w:r>
      <w:r>
        <w:rPr>
          <w:rFonts w:ascii="GHEA Grapalat" w:hAnsi="GHEA Grapalat"/>
          <w:sz w:val="20"/>
          <w:szCs w:val="20"/>
        </w:rPr>
        <w:t>գործունեության</w:t>
      </w:r>
      <w:r>
        <w:rPr>
          <w:rFonts w:ascii="GHEA Grapalat" w:hAnsi="GHEA Grapalat"/>
          <w:sz w:val="20"/>
          <w:szCs w:val="20"/>
          <w:lang w:val="es-ES"/>
        </w:rPr>
        <w:t xml:space="preserve"> </w:t>
      </w:r>
      <w:r>
        <w:rPr>
          <w:rFonts w:ascii="GHEA Grapalat" w:hAnsi="GHEA Grapalat"/>
          <w:sz w:val="20"/>
          <w:szCs w:val="20"/>
        </w:rPr>
        <w:t>դեմ</w:t>
      </w:r>
      <w:r>
        <w:rPr>
          <w:rFonts w:ascii="GHEA Grapalat" w:hAnsi="GHEA Grapalat"/>
          <w:sz w:val="20"/>
          <w:szCs w:val="20"/>
          <w:lang w:val="es-ES"/>
        </w:rPr>
        <w:t xml:space="preserve"> </w:t>
      </w:r>
      <w:r>
        <w:rPr>
          <w:rFonts w:ascii="GHEA Grapalat" w:hAnsi="GHEA Grapalat"/>
          <w:sz w:val="20"/>
          <w:szCs w:val="20"/>
        </w:rPr>
        <w:t>ուղղված</w:t>
      </w:r>
      <w:r>
        <w:rPr>
          <w:rFonts w:ascii="GHEA Grapalat" w:hAnsi="GHEA Grapalat"/>
          <w:sz w:val="20"/>
          <w:szCs w:val="20"/>
          <w:lang w:val="es-ES"/>
        </w:rPr>
        <w:t xml:space="preserve"> </w:t>
      </w:r>
      <w:r>
        <w:rPr>
          <w:rFonts w:ascii="GHEA Grapalat" w:hAnsi="GHEA Grapalat"/>
          <w:sz w:val="20"/>
          <w:szCs w:val="20"/>
        </w:rPr>
        <w:t>հանցագործությունների</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դեպքերի</w:t>
      </w:r>
      <w:r>
        <w:rPr>
          <w:rFonts w:ascii="GHEA Grapalat" w:hAnsi="GHEA Grapalat"/>
          <w:sz w:val="20"/>
          <w:szCs w:val="20"/>
          <w:lang w:val="es-ES"/>
        </w:rPr>
        <w:t xml:space="preserve">, </w:t>
      </w:r>
      <w:r>
        <w:rPr>
          <w:rFonts w:ascii="GHEA Grapalat" w:hAnsi="GHEA Grapalat" w:cs="Sylfaen"/>
          <w:sz w:val="20"/>
          <w:szCs w:val="20"/>
        </w:rPr>
        <w:t>երբ</w:t>
      </w:r>
      <w:r>
        <w:rPr>
          <w:rFonts w:ascii="GHEA Grapalat" w:hAnsi="GHEA Grapalat"/>
          <w:sz w:val="20"/>
          <w:szCs w:val="20"/>
          <w:lang w:val="es-ES"/>
        </w:rPr>
        <w:t xml:space="preserve"> </w:t>
      </w:r>
      <w:r>
        <w:rPr>
          <w:rFonts w:ascii="GHEA Grapalat" w:hAnsi="GHEA Grapalat" w:cs="Sylfaen"/>
          <w:sz w:val="20"/>
          <w:szCs w:val="20"/>
        </w:rPr>
        <w:t>դատվածությունը</w:t>
      </w:r>
      <w:r>
        <w:rPr>
          <w:rFonts w:ascii="GHEA Grapalat" w:hAnsi="GHEA Grapalat"/>
          <w:sz w:val="20"/>
          <w:szCs w:val="20"/>
          <w:lang w:val="es-ES"/>
        </w:rPr>
        <w:t xml:space="preserve"> </w:t>
      </w:r>
      <w:r>
        <w:rPr>
          <w:rFonts w:ascii="GHEA Grapalat" w:hAnsi="GHEA Grapalat" w:cs="Sylfaen"/>
          <w:sz w:val="20"/>
          <w:szCs w:val="20"/>
        </w:rPr>
        <w:t>օրենքով</w:t>
      </w:r>
      <w:r>
        <w:rPr>
          <w:rFonts w:ascii="GHEA Grapalat" w:hAnsi="GHEA Grapalat"/>
          <w:sz w:val="20"/>
          <w:szCs w:val="20"/>
          <w:lang w:val="es-ES"/>
        </w:rPr>
        <w:t xml:space="preserve"> </w:t>
      </w:r>
      <w:r>
        <w:rPr>
          <w:rFonts w:ascii="GHEA Grapalat" w:hAnsi="GHEA Grapalat" w:cs="Sylfaen"/>
          <w:sz w:val="20"/>
          <w:szCs w:val="20"/>
        </w:rPr>
        <w:t>սահմանված</w:t>
      </w:r>
      <w:r>
        <w:rPr>
          <w:rFonts w:ascii="GHEA Grapalat" w:hAnsi="GHEA Grapalat"/>
          <w:sz w:val="20"/>
          <w:szCs w:val="20"/>
          <w:lang w:val="es-ES"/>
        </w:rPr>
        <w:t xml:space="preserve"> </w:t>
      </w:r>
      <w:r>
        <w:rPr>
          <w:rFonts w:ascii="GHEA Grapalat" w:hAnsi="GHEA Grapalat" w:cs="Sylfaen"/>
          <w:sz w:val="20"/>
          <w:szCs w:val="20"/>
        </w:rPr>
        <w:t>կարգով</w:t>
      </w:r>
      <w:r>
        <w:rPr>
          <w:rFonts w:ascii="GHEA Grapalat" w:hAnsi="GHEA Grapalat"/>
          <w:sz w:val="20"/>
          <w:szCs w:val="20"/>
          <w:lang w:val="es-ES"/>
        </w:rPr>
        <w:t xml:space="preserve"> </w:t>
      </w:r>
      <w:r>
        <w:rPr>
          <w:rFonts w:ascii="GHEA Grapalat" w:hAnsi="GHEA Grapalat" w:cs="Sylfaen"/>
          <w:sz w:val="20"/>
          <w:szCs w:val="20"/>
        </w:rPr>
        <w:t>մարված</w:t>
      </w:r>
      <w:r>
        <w:rPr>
          <w:rFonts w:ascii="GHEA Grapalat" w:hAnsi="GHEA Grapalat"/>
          <w:sz w:val="20"/>
          <w:szCs w:val="20"/>
          <w:lang w:val="es-ES"/>
        </w:rPr>
        <w:t xml:space="preserve"> </w:t>
      </w:r>
      <w:r>
        <w:rPr>
          <w:rFonts w:ascii="GHEA Grapalat" w:hAnsi="GHEA Grapalat"/>
          <w:sz w:val="20"/>
          <w:szCs w:val="20"/>
          <w:lang w:val="hy-AM"/>
        </w:rPr>
        <w:t xml:space="preserve">կամ վերացված </w:t>
      </w:r>
      <w:r>
        <w:rPr>
          <w:rFonts w:ascii="GHEA Grapalat" w:hAnsi="GHEA Grapalat" w:cs="Sylfaen"/>
          <w:sz w:val="20"/>
          <w:szCs w:val="20"/>
        </w:rPr>
        <w:t>է</w:t>
      </w:r>
      <w:r>
        <w:rPr>
          <w:rFonts w:ascii="GHEA Grapalat" w:hAnsi="GHEA Grapalat"/>
          <w:sz w:val="20"/>
          <w:szCs w:val="20"/>
          <w:lang w:val="es-ES"/>
        </w:rPr>
        <w:t xml:space="preserve">.  </w:t>
      </w:r>
    </w:p>
    <w:p w14:paraId="65824E61">
      <w:pPr>
        <w:ind w:firstLine="720"/>
        <w:jc w:val="both"/>
        <w:rPr>
          <w:rFonts w:ascii="GHEA Grapalat" w:hAnsi="GHEA Grapalat"/>
          <w:sz w:val="20"/>
          <w:szCs w:val="20"/>
          <w:lang w:val="es-ES"/>
        </w:rPr>
      </w:pPr>
      <w:r>
        <w:rPr>
          <w:rFonts w:ascii="GHEA Grapalat" w:hAnsi="GHEA Grapalat" w:cs="Sylfaen"/>
          <w:sz w:val="20"/>
          <w:szCs w:val="20"/>
          <w:lang w:val="es-ES"/>
        </w:rPr>
        <w:t xml:space="preserve">4) </w:t>
      </w:r>
      <w:r>
        <w:rPr>
          <w:rFonts w:ascii="GHEA Grapalat" w:hAnsi="GHEA Grapalat" w:cs="Sylfaen"/>
          <w:sz w:val="20"/>
          <w:szCs w:val="20"/>
        </w:rPr>
        <w:t>որոնց</w:t>
      </w:r>
      <w:r>
        <w:rPr>
          <w:rFonts w:ascii="GHEA Grapalat" w:hAnsi="GHEA Grapalat" w:cs="Sylfaen"/>
          <w:sz w:val="20"/>
          <w:szCs w:val="20"/>
          <w:lang w:val="es-ES"/>
        </w:rPr>
        <w:t xml:space="preserve"> </w:t>
      </w:r>
      <w:r>
        <w:rPr>
          <w:rFonts w:ascii="GHEA Grapalat" w:hAnsi="GHEA Grapalat" w:cs="Sylfaen"/>
          <w:sz w:val="20"/>
          <w:szCs w:val="20"/>
        </w:rPr>
        <w:t>վերաբերյալ</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ոլորտում</w:t>
      </w:r>
      <w:r>
        <w:rPr>
          <w:rFonts w:ascii="GHEA Grapalat" w:hAnsi="GHEA Grapalat" w:cs="Sylfaen"/>
          <w:sz w:val="20"/>
          <w:szCs w:val="20"/>
          <w:lang w:val="es-ES"/>
        </w:rPr>
        <w:t xml:space="preserve"> </w:t>
      </w:r>
      <w:r>
        <w:rPr>
          <w:rFonts w:ascii="GHEA Grapalat" w:hAnsi="GHEA Grapalat" w:cs="Sylfaen"/>
          <w:sz w:val="20"/>
          <w:szCs w:val="20"/>
        </w:rPr>
        <w:t>հակամրցակցային</w:t>
      </w:r>
      <w:r>
        <w:rPr>
          <w:rFonts w:ascii="GHEA Grapalat" w:hAnsi="GHEA Grapalat" w:cs="Sylfaen"/>
          <w:sz w:val="20"/>
          <w:szCs w:val="20"/>
          <w:lang w:val="es-ES"/>
        </w:rPr>
        <w:t xml:space="preserve"> </w:t>
      </w:r>
      <w:r>
        <w:rPr>
          <w:rFonts w:ascii="GHEA Grapalat" w:hAnsi="GHEA Grapalat" w:cs="Sylfaen"/>
          <w:sz w:val="20"/>
          <w:szCs w:val="20"/>
        </w:rPr>
        <w:t>համաձայնության</w:t>
      </w:r>
      <w:r>
        <w:rPr>
          <w:rFonts w:ascii="GHEA Grapalat" w:hAnsi="GHEA Grapalat" w:cs="Sylfaen"/>
          <w:sz w:val="20"/>
          <w:szCs w:val="20"/>
          <w:lang w:val="es-ES"/>
        </w:rPr>
        <w:t xml:space="preserve">, </w:t>
      </w:r>
      <w:r>
        <w:rPr>
          <w:rFonts w:ascii="GHEA Grapalat" w:hAnsi="GHEA Grapalat" w:cs="Sylfaen"/>
          <w:sz w:val="20"/>
          <w:szCs w:val="20"/>
        </w:rPr>
        <w:t>գերիշխող</w:t>
      </w:r>
      <w:r>
        <w:rPr>
          <w:rFonts w:ascii="GHEA Grapalat" w:hAnsi="GHEA Grapalat" w:cs="Sylfaen"/>
          <w:sz w:val="20"/>
          <w:szCs w:val="20"/>
          <w:lang w:val="es-ES"/>
        </w:rPr>
        <w:t xml:space="preserve"> </w:t>
      </w:r>
      <w:r>
        <w:rPr>
          <w:rFonts w:ascii="GHEA Grapalat" w:hAnsi="GHEA Grapalat" w:cs="Sylfaen"/>
          <w:sz w:val="20"/>
          <w:szCs w:val="20"/>
        </w:rPr>
        <w:t>դիրքի</w:t>
      </w:r>
      <w:r>
        <w:rPr>
          <w:rFonts w:ascii="GHEA Grapalat" w:hAnsi="GHEA Grapalat" w:cs="Sylfaen"/>
          <w:sz w:val="20"/>
          <w:szCs w:val="20"/>
          <w:lang w:val="es-ES"/>
        </w:rPr>
        <w:t xml:space="preserve"> </w:t>
      </w:r>
      <w:r>
        <w:rPr>
          <w:rFonts w:ascii="GHEA Grapalat" w:hAnsi="GHEA Grapalat" w:cs="Sylfaen"/>
          <w:sz w:val="20"/>
          <w:szCs w:val="20"/>
        </w:rPr>
        <w:t>չարաշահման</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szCs w:val="20"/>
        </w:rPr>
        <w:t>անբարեխիղճ</w:t>
      </w:r>
      <w:r>
        <w:rPr>
          <w:rFonts w:ascii="GHEA Grapalat" w:hAnsi="GHEA Grapalat" w:cs="Sylfaen"/>
          <w:sz w:val="20"/>
          <w:szCs w:val="20"/>
          <w:lang w:val="es-ES"/>
        </w:rPr>
        <w:t xml:space="preserve"> </w:t>
      </w:r>
      <w:r>
        <w:rPr>
          <w:rFonts w:ascii="GHEA Grapalat" w:hAnsi="GHEA Grapalat" w:cs="Sylfaen"/>
          <w:sz w:val="20"/>
          <w:szCs w:val="20"/>
        </w:rPr>
        <w:t>մրցակցության</w:t>
      </w:r>
      <w:r>
        <w:rPr>
          <w:rFonts w:ascii="GHEA Grapalat" w:hAnsi="GHEA Grapalat" w:cs="Sylfaen"/>
          <w:sz w:val="20"/>
          <w:szCs w:val="20"/>
          <w:lang w:val="es-ES"/>
        </w:rPr>
        <w:t xml:space="preserve"> </w:t>
      </w:r>
      <w:r>
        <w:rPr>
          <w:rFonts w:ascii="GHEA Grapalat" w:hAnsi="GHEA Grapalat" w:cs="Sylfaen"/>
          <w:sz w:val="20"/>
          <w:szCs w:val="20"/>
        </w:rPr>
        <w:t>համար</w:t>
      </w:r>
      <w:r>
        <w:rPr>
          <w:rFonts w:ascii="GHEA Grapalat" w:hAnsi="GHEA Grapalat" w:cs="Sylfaen"/>
          <w:sz w:val="20"/>
          <w:szCs w:val="20"/>
          <w:lang w:val="es-ES"/>
        </w:rPr>
        <w:t xml:space="preserve"> </w:t>
      </w:r>
      <w:r>
        <w:rPr>
          <w:rFonts w:ascii="GHEA Grapalat" w:hAnsi="GHEA Grapalat" w:cs="Sylfaen"/>
          <w:sz w:val="20"/>
          <w:szCs w:val="20"/>
        </w:rPr>
        <w:t>պատասխանատվություն</w:t>
      </w:r>
      <w:r>
        <w:rPr>
          <w:rFonts w:ascii="GHEA Grapalat" w:hAnsi="GHEA Grapalat" w:cs="Sylfaen"/>
          <w:sz w:val="20"/>
          <w:szCs w:val="20"/>
          <w:lang w:val="es-ES"/>
        </w:rPr>
        <w:t xml:space="preserve"> </w:t>
      </w:r>
      <w:r>
        <w:rPr>
          <w:rFonts w:ascii="GHEA Grapalat" w:hAnsi="GHEA Grapalat" w:cs="Sylfaen"/>
          <w:sz w:val="20"/>
          <w:szCs w:val="20"/>
        </w:rPr>
        <w:t>սահմանող</w:t>
      </w:r>
      <w:r>
        <w:rPr>
          <w:rFonts w:ascii="GHEA Grapalat" w:hAnsi="GHEA Grapalat" w:cs="Sylfaen"/>
          <w:sz w:val="20"/>
          <w:szCs w:val="20"/>
          <w:lang w:val="es-ES"/>
        </w:rPr>
        <w:t xml:space="preserve"> </w:t>
      </w:r>
      <w:r>
        <w:rPr>
          <w:rFonts w:ascii="GHEA Grapalat" w:hAnsi="GHEA Grapalat" w:cs="Sylfaen"/>
          <w:sz w:val="20"/>
          <w:szCs w:val="20"/>
        </w:rPr>
        <w:t>վարչական</w:t>
      </w:r>
      <w:r>
        <w:rPr>
          <w:rFonts w:ascii="GHEA Grapalat" w:hAnsi="GHEA Grapalat" w:cs="Sylfaen"/>
          <w:sz w:val="20"/>
          <w:szCs w:val="20"/>
          <w:lang w:val="es-ES"/>
        </w:rPr>
        <w:t xml:space="preserve"> </w:t>
      </w:r>
      <w:r>
        <w:rPr>
          <w:rFonts w:ascii="GHEA Grapalat" w:hAnsi="GHEA Grapalat" w:cs="Sylfaen"/>
          <w:sz w:val="20"/>
          <w:szCs w:val="20"/>
        </w:rPr>
        <w:t>ակտը</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ներկայացվելու</w:t>
      </w:r>
      <w:r>
        <w:rPr>
          <w:rFonts w:ascii="GHEA Grapalat" w:hAnsi="GHEA Grapalat" w:cs="Sylfaen"/>
          <w:sz w:val="20"/>
          <w:szCs w:val="20"/>
          <w:lang w:val="es-ES"/>
        </w:rPr>
        <w:t xml:space="preserve"> </w:t>
      </w:r>
      <w:r>
        <w:rPr>
          <w:rFonts w:ascii="GHEA Grapalat" w:hAnsi="GHEA Grapalat" w:cs="Sylfaen"/>
          <w:sz w:val="20"/>
          <w:szCs w:val="20"/>
        </w:rPr>
        <w:t>օրվան</w:t>
      </w:r>
      <w:r>
        <w:rPr>
          <w:rFonts w:ascii="GHEA Grapalat" w:hAnsi="GHEA Grapalat" w:cs="Sylfaen"/>
          <w:sz w:val="20"/>
          <w:szCs w:val="20"/>
          <w:lang w:val="es-ES"/>
        </w:rPr>
        <w:t xml:space="preserve"> </w:t>
      </w:r>
      <w:r>
        <w:rPr>
          <w:rFonts w:ascii="GHEA Grapalat" w:hAnsi="GHEA Grapalat" w:cs="Sylfaen"/>
          <w:sz w:val="20"/>
          <w:szCs w:val="20"/>
        </w:rPr>
        <w:t>նախորդող</w:t>
      </w:r>
      <w:r>
        <w:rPr>
          <w:rFonts w:ascii="GHEA Grapalat" w:hAnsi="GHEA Grapalat" w:cs="Sylfaen"/>
          <w:sz w:val="20"/>
          <w:szCs w:val="20"/>
          <w:lang w:val="es-ES"/>
        </w:rPr>
        <w:t xml:space="preserve"> </w:t>
      </w:r>
      <w:r>
        <w:rPr>
          <w:rFonts w:ascii="GHEA Grapalat" w:hAnsi="GHEA Grapalat" w:cs="Sylfaen"/>
          <w:sz w:val="20"/>
          <w:szCs w:val="20"/>
        </w:rPr>
        <w:t>երեք</w:t>
      </w:r>
      <w:r>
        <w:rPr>
          <w:rFonts w:ascii="GHEA Grapalat" w:hAnsi="GHEA Grapalat" w:cs="Sylfaen"/>
          <w:sz w:val="20"/>
          <w:szCs w:val="20"/>
          <w:lang w:val="es-ES"/>
        </w:rPr>
        <w:t xml:space="preserve"> </w:t>
      </w:r>
      <w:r>
        <w:rPr>
          <w:rFonts w:ascii="GHEA Grapalat" w:hAnsi="GHEA Grapalat" w:cs="Sylfaen"/>
          <w:sz w:val="20"/>
          <w:szCs w:val="20"/>
        </w:rPr>
        <w:t>տարվա</w:t>
      </w:r>
      <w:r>
        <w:rPr>
          <w:rFonts w:ascii="GHEA Grapalat" w:hAnsi="GHEA Grapalat" w:cs="Sylfaen"/>
          <w:sz w:val="20"/>
          <w:szCs w:val="20"/>
          <w:lang w:val="es-ES"/>
        </w:rPr>
        <w:t xml:space="preserve"> </w:t>
      </w:r>
      <w:r>
        <w:rPr>
          <w:rFonts w:ascii="GHEA Grapalat" w:hAnsi="GHEA Grapalat" w:cs="Sylfaen"/>
          <w:sz w:val="20"/>
          <w:szCs w:val="20"/>
        </w:rPr>
        <w:t>ընթացքում</w:t>
      </w:r>
      <w:r>
        <w:rPr>
          <w:rFonts w:ascii="GHEA Grapalat" w:hAnsi="GHEA Grapalat" w:cs="Sylfaen"/>
          <w:sz w:val="20"/>
          <w:szCs w:val="20"/>
          <w:lang w:val="es-ES"/>
        </w:rPr>
        <w:t xml:space="preserve"> </w:t>
      </w:r>
      <w:r>
        <w:rPr>
          <w:rFonts w:ascii="GHEA Grapalat" w:hAnsi="GHEA Grapalat" w:cs="Sylfaen"/>
          <w:sz w:val="20"/>
          <w:szCs w:val="20"/>
        </w:rPr>
        <w:t>դարձել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անբողոքարկելի</w:t>
      </w:r>
      <w:r>
        <w:rPr>
          <w:rFonts w:ascii="GHEA Grapalat" w:hAnsi="GHEA Grapalat" w:cs="Sylfaen"/>
          <w:sz w:val="20"/>
          <w:szCs w:val="20"/>
          <w:lang w:val="es-ES"/>
        </w:rPr>
        <w:t xml:space="preserve">, </w:t>
      </w:r>
      <w:r>
        <w:rPr>
          <w:rFonts w:ascii="GHEA Grapalat" w:hAnsi="GHEA Grapalat" w:cs="Sylfaen"/>
          <w:sz w:val="20"/>
          <w:szCs w:val="20"/>
        </w:rPr>
        <w:t>իսկ</w:t>
      </w:r>
      <w:r>
        <w:rPr>
          <w:rFonts w:ascii="GHEA Grapalat" w:hAnsi="GHEA Grapalat" w:cs="Sylfaen"/>
          <w:sz w:val="20"/>
          <w:szCs w:val="20"/>
          <w:lang w:val="es-ES"/>
        </w:rPr>
        <w:t xml:space="preserve"> </w:t>
      </w:r>
      <w:r>
        <w:rPr>
          <w:rFonts w:ascii="GHEA Grapalat" w:hAnsi="GHEA Grapalat" w:cs="Sylfaen"/>
          <w:sz w:val="20"/>
          <w:szCs w:val="20"/>
        </w:rPr>
        <w:t>բողոքարկված</w:t>
      </w:r>
      <w:r>
        <w:rPr>
          <w:rFonts w:ascii="GHEA Grapalat" w:hAnsi="GHEA Grapalat" w:cs="Sylfaen"/>
          <w:sz w:val="20"/>
          <w:szCs w:val="20"/>
          <w:lang w:val="es-ES"/>
        </w:rPr>
        <w:t xml:space="preserve"> </w:t>
      </w:r>
      <w:r>
        <w:rPr>
          <w:rFonts w:ascii="GHEA Grapalat" w:hAnsi="GHEA Grapalat" w:cs="Sylfaen"/>
          <w:sz w:val="20"/>
          <w:szCs w:val="20"/>
        </w:rPr>
        <w:t>լինելու</w:t>
      </w:r>
      <w:r>
        <w:rPr>
          <w:rFonts w:ascii="GHEA Grapalat" w:hAnsi="GHEA Grapalat" w:cs="Sylfaen"/>
          <w:sz w:val="20"/>
          <w:szCs w:val="20"/>
          <w:lang w:val="es-ES"/>
        </w:rPr>
        <w:t xml:space="preserve"> </w:t>
      </w:r>
      <w:r>
        <w:rPr>
          <w:rFonts w:ascii="GHEA Grapalat" w:hAnsi="GHEA Grapalat" w:cs="Sylfaen"/>
          <w:sz w:val="20"/>
          <w:szCs w:val="20"/>
        </w:rPr>
        <w:t>դեպքում</w:t>
      </w:r>
      <w:r>
        <w:rPr>
          <w:rFonts w:ascii="GHEA Grapalat" w:hAnsi="GHEA Grapalat" w:cs="Sylfaen"/>
          <w:sz w:val="20"/>
          <w:szCs w:val="20"/>
          <w:lang w:val="es-ES"/>
        </w:rPr>
        <w:t xml:space="preserve"> </w:t>
      </w:r>
      <w:r>
        <w:rPr>
          <w:rFonts w:ascii="GHEA Grapalat" w:hAnsi="GHEA Grapalat" w:cs="Sylfaen"/>
          <w:sz w:val="20"/>
          <w:szCs w:val="20"/>
        </w:rPr>
        <w:t>թողնվել</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անփոփոխ</w:t>
      </w:r>
      <w:r>
        <w:rPr>
          <w:rFonts w:ascii="Cambria Math" w:hAnsi="Cambria Math" w:cs="Cambria Math"/>
          <w:sz w:val="20"/>
          <w:szCs w:val="20"/>
          <w:lang w:val="es-ES"/>
        </w:rPr>
        <w:t>․</w:t>
      </w:r>
      <w:r>
        <w:rPr>
          <w:rFonts w:ascii="GHEA Grapalat" w:hAnsi="GHEA Grapalat"/>
          <w:sz w:val="20"/>
          <w:szCs w:val="20"/>
          <w:lang w:val="es-ES"/>
        </w:rPr>
        <w:t xml:space="preserve">  </w:t>
      </w:r>
    </w:p>
    <w:p w14:paraId="522EAE2C">
      <w:pPr>
        <w:ind w:firstLine="720"/>
        <w:jc w:val="both"/>
        <w:rPr>
          <w:rFonts w:ascii="GHEA Grapalat" w:hAnsi="GHEA Grapalat"/>
          <w:sz w:val="20"/>
          <w:szCs w:val="20"/>
          <w:lang w:val="es-ES"/>
        </w:rPr>
      </w:pPr>
      <w:r>
        <w:rPr>
          <w:rFonts w:ascii="GHEA Grapalat" w:hAnsi="GHEA Grapalat" w:cs="Sylfaen"/>
          <w:sz w:val="20"/>
          <w:szCs w:val="20"/>
          <w:lang w:val="es-ES"/>
        </w:rPr>
        <w:t xml:space="preserve">5) </w:t>
      </w:r>
      <w:r>
        <w:rPr>
          <w:rFonts w:ascii="GHEA Grapalat" w:hAnsi="GHEA Grapalat" w:cs="Sylfaen"/>
          <w:sz w:val="20"/>
          <w:szCs w:val="20"/>
        </w:rPr>
        <w:t>որոնք</w:t>
      </w:r>
      <w:r>
        <w:rPr>
          <w:rFonts w:ascii="GHEA Grapalat" w:hAnsi="GHEA Grapalat" w:cs="Sylfaen"/>
          <w:sz w:val="20"/>
          <w:szCs w:val="20"/>
          <w:lang w:val="es-ES"/>
        </w:rPr>
        <w:t xml:space="preserve"> </w:t>
      </w:r>
      <w:r>
        <w:rPr>
          <w:rFonts w:ascii="GHEA Grapalat" w:hAnsi="GHEA Grapalat" w:cs="Sylfaen"/>
          <w:sz w:val="20"/>
          <w:szCs w:val="20"/>
        </w:rPr>
        <w:t>հայտը</w:t>
      </w:r>
      <w:r>
        <w:rPr>
          <w:rFonts w:ascii="GHEA Grapalat" w:hAnsi="GHEA Grapalat" w:cs="Sylfaen"/>
          <w:sz w:val="20"/>
          <w:szCs w:val="20"/>
          <w:lang w:val="es-ES"/>
        </w:rPr>
        <w:t xml:space="preserve"> </w:t>
      </w:r>
      <w:r>
        <w:rPr>
          <w:rFonts w:ascii="GHEA Grapalat" w:hAnsi="GHEA Grapalat" w:cs="Sylfaen"/>
          <w:sz w:val="20"/>
          <w:szCs w:val="20"/>
        </w:rPr>
        <w:t>ներկայացնելու</w:t>
      </w:r>
      <w:r>
        <w:rPr>
          <w:rFonts w:ascii="GHEA Grapalat" w:hAnsi="GHEA Grapalat" w:cs="Sylfaen"/>
          <w:sz w:val="20"/>
          <w:szCs w:val="20"/>
          <w:lang w:val="es-ES"/>
        </w:rPr>
        <w:t xml:space="preserve"> </w:t>
      </w:r>
      <w:r>
        <w:rPr>
          <w:rFonts w:ascii="GHEA Grapalat" w:hAnsi="GHEA Grapalat" w:cs="Sylfaen"/>
          <w:sz w:val="20"/>
          <w:szCs w:val="20"/>
        </w:rPr>
        <w:t>օրվա</w:t>
      </w:r>
      <w:r>
        <w:rPr>
          <w:rFonts w:ascii="GHEA Grapalat" w:hAnsi="GHEA Grapalat" w:cs="Sylfaen"/>
          <w:sz w:val="20"/>
          <w:szCs w:val="20"/>
          <w:lang w:val="es-ES"/>
        </w:rPr>
        <w:t xml:space="preserve"> </w:t>
      </w:r>
      <w:r>
        <w:rPr>
          <w:rFonts w:ascii="GHEA Grapalat" w:hAnsi="GHEA Grapalat" w:cs="Sylfaen"/>
          <w:sz w:val="20"/>
          <w:szCs w:val="20"/>
        </w:rPr>
        <w:t>դրությամբ</w:t>
      </w:r>
      <w:r>
        <w:rPr>
          <w:rFonts w:ascii="GHEA Grapalat" w:hAnsi="GHEA Grapalat" w:cs="Sylfaen"/>
          <w:sz w:val="20"/>
          <w:szCs w:val="20"/>
          <w:lang w:val="es-ES"/>
        </w:rPr>
        <w:t xml:space="preserve"> </w:t>
      </w:r>
      <w:r>
        <w:rPr>
          <w:rFonts w:ascii="GHEA Grapalat" w:hAnsi="GHEA Grapalat" w:cs="Sylfaen"/>
          <w:sz w:val="20"/>
          <w:szCs w:val="20"/>
        </w:rPr>
        <w:t>ներառված</w:t>
      </w:r>
      <w:r>
        <w:rPr>
          <w:rFonts w:ascii="GHEA Grapalat" w:hAnsi="GHEA Grapalat" w:cs="Sylfaen"/>
          <w:sz w:val="20"/>
          <w:szCs w:val="20"/>
          <w:lang w:val="es-ES"/>
        </w:rPr>
        <w:t xml:space="preserve"> </w:t>
      </w:r>
      <w:r>
        <w:rPr>
          <w:rFonts w:ascii="GHEA Grapalat" w:hAnsi="GHEA Grapalat" w:cs="Sylfaen"/>
          <w:sz w:val="20"/>
          <w:szCs w:val="20"/>
        </w:rPr>
        <w:t>են</w:t>
      </w:r>
      <w:r>
        <w:rPr>
          <w:rFonts w:ascii="GHEA Grapalat" w:hAnsi="GHEA Grapalat" w:cs="Sylfaen"/>
          <w:sz w:val="20"/>
          <w:szCs w:val="20"/>
          <w:lang w:val="es-ES"/>
        </w:rPr>
        <w:t xml:space="preserve"> </w:t>
      </w:r>
      <w:r>
        <w:rPr>
          <w:rFonts w:ascii="GHEA Grapalat" w:hAnsi="GHEA Grapalat" w:cs="Sylfaen"/>
          <w:sz w:val="20"/>
          <w:szCs w:val="20"/>
        </w:rPr>
        <w:t>Եվրասիական</w:t>
      </w:r>
      <w:r>
        <w:rPr>
          <w:rFonts w:ascii="GHEA Grapalat" w:hAnsi="GHEA Grapalat" w:cs="Sylfaen"/>
          <w:sz w:val="20"/>
          <w:szCs w:val="20"/>
          <w:lang w:val="es-ES"/>
        </w:rPr>
        <w:t xml:space="preserve"> </w:t>
      </w:r>
      <w:r>
        <w:rPr>
          <w:rFonts w:ascii="GHEA Grapalat" w:hAnsi="GHEA Grapalat" w:cs="Sylfaen"/>
          <w:sz w:val="20"/>
          <w:szCs w:val="20"/>
        </w:rPr>
        <w:t>տնտեսական</w:t>
      </w:r>
      <w:r>
        <w:rPr>
          <w:rFonts w:ascii="GHEA Grapalat" w:hAnsi="GHEA Grapalat" w:cs="Sylfaen"/>
          <w:sz w:val="20"/>
          <w:szCs w:val="20"/>
          <w:lang w:val="es-ES"/>
        </w:rPr>
        <w:t xml:space="preserve"> </w:t>
      </w:r>
      <w:r>
        <w:rPr>
          <w:rFonts w:ascii="GHEA Grapalat" w:hAnsi="GHEA Grapalat" w:cs="Sylfaen"/>
          <w:sz w:val="20"/>
          <w:szCs w:val="20"/>
        </w:rPr>
        <w:t>միությանն</w:t>
      </w:r>
      <w:r>
        <w:rPr>
          <w:rFonts w:ascii="GHEA Grapalat" w:hAnsi="GHEA Grapalat" w:cs="Sylfaen"/>
          <w:sz w:val="20"/>
          <w:szCs w:val="20"/>
          <w:lang w:val="es-ES"/>
        </w:rPr>
        <w:t xml:space="preserve"> </w:t>
      </w:r>
      <w:r>
        <w:rPr>
          <w:rFonts w:ascii="GHEA Grapalat" w:hAnsi="GHEA Grapalat" w:cs="Sylfaen"/>
          <w:sz w:val="20"/>
          <w:szCs w:val="20"/>
        </w:rPr>
        <w:t>անդամակցող</w:t>
      </w:r>
      <w:r>
        <w:rPr>
          <w:rFonts w:ascii="GHEA Grapalat" w:hAnsi="GHEA Grapalat" w:cs="Sylfaen"/>
          <w:sz w:val="20"/>
          <w:szCs w:val="20"/>
          <w:lang w:val="es-ES"/>
        </w:rPr>
        <w:t xml:space="preserve"> </w:t>
      </w:r>
      <w:r>
        <w:rPr>
          <w:rFonts w:ascii="GHEA Grapalat" w:hAnsi="GHEA Grapalat" w:cs="Sylfaen"/>
          <w:sz w:val="20"/>
          <w:szCs w:val="20"/>
        </w:rPr>
        <w:t>երկրների</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մասին</w:t>
      </w:r>
      <w:r>
        <w:rPr>
          <w:rFonts w:ascii="GHEA Grapalat" w:hAnsi="GHEA Grapalat" w:cs="Sylfaen"/>
          <w:sz w:val="20"/>
          <w:szCs w:val="20"/>
          <w:lang w:val="es-ES"/>
        </w:rPr>
        <w:t xml:space="preserve"> </w:t>
      </w:r>
      <w:r>
        <w:rPr>
          <w:rFonts w:ascii="GHEA Grapalat" w:hAnsi="GHEA Grapalat" w:cs="Sylfaen"/>
          <w:sz w:val="20"/>
          <w:szCs w:val="20"/>
        </w:rPr>
        <w:t>օրենսդրության</w:t>
      </w:r>
      <w:r>
        <w:rPr>
          <w:rFonts w:ascii="GHEA Grapalat" w:hAnsi="GHEA Grapalat" w:cs="Sylfaen"/>
          <w:sz w:val="20"/>
          <w:szCs w:val="20"/>
          <w:lang w:val="es-ES"/>
        </w:rPr>
        <w:t xml:space="preserve"> </w:t>
      </w:r>
      <w:r>
        <w:rPr>
          <w:rFonts w:ascii="GHEA Grapalat" w:hAnsi="GHEA Grapalat" w:cs="Sylfaen"/>
          <w:sz w:val="20"/>
          <w:szCs w:val="20"/>
        </w:rPr>
        <w:t>համաձայն</w:t>
      </w:r>
      <w:r>
        <w:rPr>
          <w:rFonts w:ascii="GHEA Grapalat" w:hAnsi="GHEA Grapalat" w:cs="Sylfaen"/>
          <w:sz w:val="20"/>
          <w:szCs w:val="20"/>
          <w:lang w:val="es-ES"/>
        </w:rPr>
        <w:t xml:space="preserve"> </w:t>
      </w:r>
      <w:r>
        <w:rPr>
          <w:rFonts w:ascii="GHEA Grapalat" w:hAnsi="GHEA Grapalat" w:cs="Sylfaen"/>
          <w:sz w:val="20"/>
          <w:szCs w:val="20"/>
        </w:rPr>
        <w:t>հրապարակված</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p>
    <w:p w14:paraId="63DCBD40">
      <w:pPr>
        <w:ind w:firstLine="567"/>
        <w:jc w:val="both"/>
        <w:rPr>
          <w:rFonts w:ascii="GHEA Grapalat" w:hAnsi="GHEA Grapalat"/>
          <w:sz w:val="20"/>
          <w:szCs w:val="20"/>
          <w:lang w:val="es-ES"/>
        </w:rPr>
      </w:pPr>
      <w:r>
        <w:rPr>
          <w:rFonts w:ascii="GHEA Grapalat" w:hAnsi="GHEA Grapalat"/>
          <w:sz w:val="20"/>
          <w:szCs w:val="20"/>
          <w:lang w:val="es-ES"/>
        </w:rPr>
        <w:t xml:space="preserve">   6)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հայտը</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դրությամբ</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sz w:val="20"/>
          <w:szCs w:val="20"/>
          <w:lang w:val="es-ES"/>
        </w:rPr>
        <w:t xml:space="preserve"> </w:t>
      </w:r>
      <w:r>
        <w:rPr>
          <w:rFonts w:ascii="GHEA Grapalat" w:hAnsi="GHEA Grapalat" w:cs="Sylfaen"/>
          <w:sz w:val="20"/>
          <w:szCs w:val="20"/>
        </w:rPr>
        <w:t>մասնակցելու</w:t>
      </w:r>
      <w:r>
        <w:rPr>
          <w:rFonts w:ascii="GHEA Grapalat" w:hAnsi="GHEA Grapalat"/>
          <w:sz w:val="20"/>
          <w:szCs w:val="20"/>
          <w:lang w:val="es-ES"/>
        </w:rPr>
        <w:t xml:space="preserve"> </w:t>
      </w:r>
      <w:r>
        <w:rPr>
          <w:rFonts w:ascii="GHEA Grapalat" w:hAnsi="GHEA Grapalat" w:cs="Sylfaen"/>
          <w:sz w:val="20"/>
          <w:szCs w:val="20"/>
        </w:rPr>
        <w:t>իրավունք</w:t>
      </w:r>
      <w:r>
        <w:rPr>
          <w:rFonts w:ascii="GHEA Grapalat" w:hAnsi="GHEA Grapalat"/>
          <w:sz w:val="20"/>
          <w:szCs w:val="20"/>
          <w:lang w:val="es-ES"/>
        </w:rPr>
        <w:t xml:space="preserve"> </w:t>
      </w:r>
      <w:r>
        <w:rPr>
          <w:rFonts w:ascii="GHEA Grapalat" w:hAnsi="GHEA Grapalat" w:cs="Sylfaen"/>
          <w:sz w:val="20"/>
          <w:szCs w:val="20"/>
        </w:rPr>
        <w:t>չունեցող</w:t>
      </w:r>
      <w:r>
        <w:rPr>
          <w:rFonts w:ascii="GHEA Grapalat" w:hAnsi="GHEA Grapalat"/>
          <w:sz w:val="20"/>
          <w:szCs w:val="20"/>
          <w:lang w:val="es-ES"/>
        </w:rPr>
        <w:t xml:space="preserve"> </w:t>
      </w:r>
      <w:r>
        <w:rPr>
          <w:rFonts w:ascii="GHEA Grapalat" w:hAnsi="GHEA Grapalat" w:cs="Sylfaen"/>
          <w:sz w:val="20"/>
          <w:szCs w:val="20"/>
        </w:rPr>
        <w:t>մասնակիցների</w:t>
      </w:r>
      <w:r>
        <w:rPr>
          <w:rFonts w:ascii="GHEA Grapalat" w:hAnsi="GHEA Grapalat"/>
          <w:sz w:val="20"/>
          <w:szCs w:val="20"/>
          <w:lang w:val="es-ES"/>
        </w:rPr>
        <w:t xml:space="preserve"> </w:t>
      </w:r>
      <w:r>
        <w:rPr>
          <w:rFonts w:ascii="GHEA Grapalat" w:hAnsi="GHEA Grapalat" w:cs="Sylfaen"/>
          <w:sz w:val="20"/>
          <w:szCs w:val="20"/>
        </w:rPr>
        <w:t>ցուցակում</w:t>
      </w:r>
      <w:r>
        <w:rPr>
          <w:rFonts w:ascii="GHEA Grapalat" w:hAnsi="GHEA Grapalat"/>
          <w:sz w:val="20"/>
          <w:szCs w:val="20"/>
          <w:lang w:val="es-ES"/>
        </w:rPr>
        <w:t>:</w:t>
      </w:r>
    </w:p>
    <w:p w14:paraId="26553657">
      <w:pPr>
        <w:ind w:firstLine="567"/>
        <w:jc w:val="both"/>
        <w:rPr>
          <w:rFonts w:ascii="GHEA Grapalat" w:hAnsi="GHEA Grapalat" w:cs="Sylfaen"/>
          <w:sz w:val="20"/>
          <w:lang w:val="es-ES"/>
        </w:rPr>
      </w:pPr>
      <w:r>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pPr>
        <w:shd w:val="clear" w:color="auto" w:fill="FFFFFF"/>
        <w:ind w:firstLine="375"/>
        <w:jc w:val="both"/>
        <w:rPr>
          <w:rFonts w:ascii="GHEA Grapalat" w:hAnsi="GHEA Grapalat" w:cs="Arial"/>
          <w:sz w:val="20"/>
          <w:lang w:val="es-ES"/>
        </w:rPr>
      </w:pPr>
      <w:r>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pPr>
        <w:pStyle w:val="76"/>
        <w:numPr>
          <w:ilvl w:val="0"/>
          <w:numId w:val="2"/>
        </w:numPr>
        <w:shd w:val="clear" w:color="auto" w:fill="FFFFFF"/>
        <w:ind w:left="0" w:firstLine="720"/>
        <w:jc w:val="both"/>
        <w:rPr>
          <w:rFonts w:ascii="GHEA Grapalat" w:hAnsi="GHEA Grapalat" w:cs="Arial"/>
          <w:sz w:val="20"/>
          <w:lang w:val="es-ES" w:eastAsia="en-US"/>
        </w:rPr>
      </w:pPr>
      <w:r>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028FD27F">
      <w:pPr>
        <w:pStyle w:val="76"/>
        <w:numPr>
          <w:ilvl w:val="0"/>
          <w:numId w:val="2"/>
        </w:numPr>
        <w:shd w:val="clear" w:color="auto" w:fill="FFFFFF"/>
        <w:ind w:left="0" w:firstLine="720"/>
        <w:jc w:val="both"/>
        <w:rPr>
          <w:rFonts w:ascii="GHEA Grapalat" w:hAnsi="GHEA Grapalat" w:cs="Arial"/>
          <w:sz w:val="20"/>
          <w:lang w:val="es-ES"/>
        </w:rPr>
      </w:pPr>
      <w:r>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pPr>
        <w:ind w:firstLine="567"/>
        <w:jc w:val="both"/>
        <w:rPr>
          <w:rFonts w:ascii="GHEA Grapalat" w:hAnsi="GHEA Grapalat" w:cs="Sylfaen"/>
          <w:sz w:val="20"/>
          <w:lang w:val="es-ES"/>
        </w:rPr>
      </w:pPr>
      <w:r>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Pr>
          <w:rFonts w:ascii="GHEA Grapalat" w:hAnsi="GHEA Grapalat" w:cs="Arial"/>
          <w:sz w:val="20"/>
          <w:lang w:val="es-ES"/>
        </w:rPr>
        <w:t xml:space="preserve"> </w:t>
      </w:r>
      <w:r>
        <w:rPr>
          <w:rFonts w:ascii="GHEA Grapalat" w:hAnsi="GHEA Grapalat" w:cs="Sylfaen"/>
          <w:sz w:val="20"/>
          <w:lang w:val="es-ES"/>
        </w:rPr>
        <w:t>հրավերի</w:t>
      </w:r>
      <w:r>
        <w:rPr>
          <w:rFonts w:ascii="GHEA Grapalat" w:hAnsi="GHEA Grapalat" w:cs="Arial"/>
          <w:sz w:val="20"/>
          <w:lang w:val="es-ES"/>
        </w:rPr>
        <w:t xml:space="preserve"> 2-րդ </w:t>
      </w:r>
      <w:r>
        <w:rPr>
          <w:rFonts w:ascii="GHEA Grapalat" w:hAnsi="GHEA Grapalat" w:cs="Sylfaen"/>
          <w:sz w:val="20"/>
          <w:lang w:val="es-ES"/>
        </w:rPr>
        <w:t>մասի</w:t>
      </w:r>
      <w:r>
        <w:rPr>
          <w:rFonts w:ascii="GHEA Grapalat" w:hAnsi="GHEA Grapalat" w:cs="Arial"/>
          <w:sz w:val="20"/>
          <w:lang w:val="es-ES"/>
        </w:rPr>
        <w:t xml:space="preserve"> 2.</w:t>
      </w:r>
      <w:r>
        <w:rPr>
          <w:rFonts w:ascii="GHEA Grapalat" w:hAnsi="GHEA Grapalat" w:cs="Arial"/>
          <w:sz w:val="20"/>
          <w:lang w:val="hy-AM"/>
        </w:rPr>
        <w:t>1</w:t>
      </w:r>
      <w:r>
        <w:rPr>
          <w:rFonts w:ascii="GHEA Grapalat" w:hAnsi="GHEA Grapalat" w:cs="Arial"/>
          <w:sz w:val="20"/>
          <w:lang w:val="es-ES"/>
        </w:rPr>
        <w:t xml:space="preserve"> </w:t>
      </w:r>
      <w:r>
        <w:rPr>
          <w:rFonts w:ascii="GHEA Grapalat" w:hAnsi="GHEA Grapalat" w:cs="Sylfaen"/>
          <w:sz w:val="20"/>
          <w:lang w:val="es-ES"/>
        </w:rPr>
        <w:t>կետով</w:t>
      </w:r>
      <w:r>
        <w:rPr>
          <w:rFonts w:ascii="GHEA Grapalat" w:hAnsi="GHEA Grapalat" w:cs="Arial"/>
          <w:sz w:val="20"/>
          <w:lang w:val="es-ES"/>
        </w:rPr>
        <w:t xml:space="preserve"> </w:t>
      </w:r>
      <w:r>
        <w:rPr>
          <w:rFonts w:ascii="GHEA Grapalat" w:hAnsi="GHEA Grapalat" w:cs="Sylfaen"/>
          <w:sz w:val="20"/>
          <w:lang w:val="es-ES"/>
        </w:rPr>
        <w:t>նախատեսված</w:t>
      </w:r>
      <w:r>
        <w:rPr>
          <w:rFonts w:ascii="GHEA Grapalat" w:hAnsi="GHEA Grapalat" w:cs="Arial"/>
          <w:sz w:val="20"/>
          <w:lang w:val="es-ES"/>
        </w:rPr>
        <w:t xml:space="preserve"> </w:t>
      </w:r>
      <w:r>
        <w:rPr>
          <w:rFonts w:ascii="GHEA Grapalat" w:hAnsi="GHEA Grapalat" w:cs="Sylfaen"/>
          <w:sz w:val="20"/>
          <w:lang w:val="es-ES"/>
        </w:rPr>
        <w:t>գրավոր</w:t>
      </w:r>
      <w:r>
        <w:rPr>
          <w:rFonts w:ascii="GHEA Grapalat" w:hAnsi="GHEA Grapalat" w:cs="Arial"/>
          <w:sz w:val="20"/>
          <w:lang w:val="es-ES"/>
        </w:rPr>
        <w:t xml:space="preserve"> </w:t>
      </w:r>
      <w:r>
        <w:rPr>
          <w:rFonts w:ascii="GHEA Grapalat" w:hAnsi="GHEA Grapalat" w:cs="Sylfaen"/>
          <w:sz w:val="20"/>
          <w:lang w:val="es-ES"/>
        </w:rPr>
        <w:t xml:space="preserve">հայտարարություն: </w:t>
      </w:r>
      <w:r>
        <w:rPr>
          <w:rFonts w:ascii="GHEA Grapalat" w:hAnsi="GHEA Grapalat" w:cs="Sylfaen"/>
          <w:sz w:val="20"/>
        </w:rPr>
        <w:t>Բացի</w:t>
      </w:r>
      <w:r>
        <w:rPr>
          <w:rFonts w:ascii="GHEA Grapalat" w:hAnsi="GHEA Grapalat" w:cs="Sylfaen"/>
          <w:sz w:val="20"/>
          <w:lang w:val="es-ES"/>
        </w:rPr>
        <w:t xml:space="preserve"> </w:t>
      </w:r>
      <w:r>
        <w:rPr>
          <w:rFonts w:ascii="GHEA Grapalat" w:hAnsi="GHEA Grapalat" w:cs="Sylfaen"/>
          <w:sz w:val="20"/>
        </w:rPr>
        <w:t>սույն</w:t>
      </w:r>
      <w:r>
        <w:rPr>
          <w:rFonts w:ascii="GHEA Grapalat" w:hAnsi="GHEA Grapalat" w:cs="Sylfaen"/>
          <w:sz w:val="20"/>
          <w:lang w:val="es-ES"/>
        </w:rPr>
        <w:t xml:space="preserve"> </w:t>
      </w:r>
      <w:r>
        <w:rPr>
          <w:rFonts w:ascii="GHEA Grapalat" w:hAnsi="GHEA Grapalat" w:cs="Sylfaen"/>
          <w:sz w:val="20"/>
        </w:rPr>
        <w:t>կետով</w:t>
      </w:r>
      <w:r>
        <w:rPr>
          <w:rFonts w:ascii="GHEA Grapalat" w:hAnsi="GHEA Grapalat" w:cs="Sylfaen"/>
          <w:sz w:val="20"/>
          <w:lang w:val="es-ES"/>
        </w:rPr>
        <w:t xml:space="preserve"> </w:t>
      </w:r>
      <w:r>
        <w:rPr>
          <w:rFonts w:ascii="GHEA Grapalat" w:hAnsi="GHEA Grapalat" w:cs="Sylfaen"/>
          <w:sz w:val="20"/>
        </w:rPr>
        <w:t>նախատեսված</w:t>
      </w:r>
      <w:r>
        <w:rPr>
          <w:rFonts w:ascii="GHEA Grapalat" w:hAnsi="GHEA Grapalat" w:cs="Sylfaen"/>
          <w:sz w:val="20"/>
          <w:lang w:val="es-ES"/>
        </w:rPr>
        <w:t xml:space="preserve"> </w:t>
      </w:r>
      <w:r>
        <w:rPr>
          <w:rFonts w:ascii="GHEA Grapalat" w:hAnsi="GHEA Grapalat" w:cs="Sylfaen"/>
          <w:sz w:val="20"/>
        </w:rPr>
        <w:t>հայտարարությունից</w:t>
      </w:r>
      <w:r>
        <w:rPr>
          <w:rFonts w:ascii="GHEA Grapalat" w:hAnsi="GHEA Grapalat" w:cs="Sylfaen"/>
          <w:sz w:val="20"/>
          <w:lang w:val="es-ES"/>
        </w:rPr>
        <w:t xml:space="preserve"> </w:t>
      </w:r>
      <w:r>
        <w:rPr>
          <w:rFonts w:ascii="GHEA Grapalat" w:hAnsi="GHEA Grapalat" w:cs="Sylfaen"/>
          <w:sz w:val="20"/>
        </w:rPr>
        <w:t>մասնակցության</w:t>
      </w:r>
      <w:r>
        <w:rPr>
          <w:rFonts w:ascii="GHEA Grapalat" w:hAnsi="GHEA Grapalat" w:cs="Sylfaen"/>
          <w:sz w:val="20"/>
          <w:lang w:val="es-ES"/>
        </w:rPr>
        <w:t xml:space="preserve"> </w:t>
      </w:r>
      <w:r>
        <w:rPr>
          <w:rFonts w:ascii="GHEA Grapalat" w:hAnsi="GHEA Grapalat" w:cs="Sylfaen"/>
          <w:sz w:val="20"/>
        </w:rPr>
        <w:t>իրավունքի</w:t>
      </w:r>
      <w:r>
        <w:rPr>
          <w:rFonts w:ascii="GHEA Grapalat" w:hAnsi="GHEA Grapalat" w:cs="Sylfaen"/>
          <w:sz w:val="20"/>
          <w:lang w:val="es-ES"/>
        </w:rPr>
        <w:t xml:space="preserve"> </w:t>
      </w:r>
      <w:r>
        <w:rPr>
          <w:rFonts w:ascii="GHEA Grapalat" w:hAnsi="GHEA Grapalat" w:cs="Sylfaen"/>
          <w:sz w:val="20"/>
        </w:rPr>
        <w:t>գնահատման</w:t>
      </w:r>
      <w:r>
        <w:rPr>
          <w:rFonts w:ascii="GHEA Grapalat" w:hAnsi="GHEA Grapalat" w:cs="Sylfaen"/>
          <w:sz w:val="20"/>
          <w:lang w:val="es-ES"/>
        </w:rPr>
        <w:t xml:space="preserve"> </w:t>
      </w:r>
      <w:r>
        <w:rPr>
          <w:rFonts w:ascii="GHEA Grapalat" w:hAnsi="GHEA Grapalat" w:cs="Sylfaen"/>
          <w:sz w:val="20"/>
        </w:rPr>
        <w:t>համար</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այդ</w:t>
      </w:r>
      <w:r>
        <w:rPr>
          <w:rFonts w:ascii="GHEA Grapalat" w:hAnsi="GHEA Grapalat" w:cs="Sylfaen"/>
          <w:sz w:val="20"/>
          <w:lang w:val="es-ES"/>
        </w:rPr>
        <w:t xml:space="preserve"> </w:t>
      </w:r>
      <w:r>
        <w:rPr>
          <w:rFonts w:ascii="GHEA Grapalat" w:hAnsi="GHEA Grapalat" w:cs="Sylfaen"/>
          <w:sz w:val="20"/>
        </w:rPr>
        <w:t>թվում</w:t>
      </w:r>
      <w:r>
        <w:rPr>
          <w:rFonts w:ascii="GHEA Grapalat" w:hAnsi="GHEA Grapalat" w:cs="Sylfaen"/>
          <w:sz w:val="20"/>
          <w:lang w:val="es-ES"/>
        </w:rPr>
        <w:t xml:space="preserve"> </w:t>
      </w:r>
      <w:r>
        <w:rPr>
          <w:rFonts w:ascii="GHEA Grapalat" w:hAnsi="GHEA Grapalat" w:cs="Sylfaen"/>
          <w:sz w:val="20"/>
        </w:rPr>
        <w:t>ընտրված</w:t>
      </w:r>
      <w:r>
        <w:rPr>
          <w:rFonts w:ascii="GHEA Grapalat" w:hAnsi="GHEA Grapalat" w:cs="Sylfaen"/>
          <w:sz w:val="20"/>
          <w:lang w:val="es-ES"/>
        </w:rPr>
        <w:t xml:space="preserve"> </w:t>
      </w:r>
      <w:r>
        <w:rPr>
          <w:rFonts w:ascii="GHEA Grapalat" w:hAnsi="GHEA Grapalat" w:cs="Sylfaen"/>
          <w:sz w:val="20"/>
        </w:rPr>
        <w:t>մասնակցից</w:t>
      </w:r>
      <w:r>
        <w:rPr>
          <w:rFonts w:ascii="GHEA Grapalat" w:hAnsi="GHEA Grapalat" w:cs="Sylfaen"/>
          <w:sz w:val="20"/>
          <w:lang w:val="es-ES"/>
        </w:rPr>
        <w:t xml:space="preserve"> </w:t>
      </w:r>
      <w:r>
        <w:rPr>
          <w:rFonts w:ascii="GHEA Grapalat" w:hAnsi="GHEA Grapalat" w:cs="Sylfaen"/>
          <w:sz w:val="20"/>
        </w:rPr>
        <w:t>այլ</w:t>
      </w:r>
      <w:r>
        <w:rPr>
          <w:rFonts w:ascii="GHEA Grapalat" w:hAnsi="GHEA Grapalat" w:cs="Sylfaen"/>
          <w:sz w:val="20"/>
          <w:lang w:val="es-ES"/>
        </w:rPr>
        <w:t xml:space="preserve"> </w:t>
      </w:r>
      <w:r>
        <w:rPr>
          <w:rFonts w:ascii="GHEA Grapalat" w:hAnsi="GHEA Grapalat" w:cs="Sylfaen"/>
          <w:sz w:val="20"/>
        </w:rPr>
        <w:t>փաստաթղթեր</w:t>
      </w:r>
      <w:r>
        <w:rPr>
          <w:rFonts w:ascii="GHEA Grapalat" w:hAnsi="GHEA Grapalat" w:cs="Sylfaen"/>
          <w:sz w:val="20"/>
          <w:lang w:val="es-ES"/>
        </w:rPr>
        <w:t xml:space="preserve"> </w:t>
      </w:r>
      <w:r>
        <w:rPr>
          <w:rFonts w:ascii="GHEA Grapalat" w:hAnsi="GHEA Grapalat" w:cs="Sylfaen"/>
          <w:sz w:val="20"/>
        </w:rPr>
        <w:t>կամ</w:t>
      </w:r>
      <w:r>
        <w:rPr>
          <w:rFonts w:ascii="GHEA Grapalat" w:hAnsi="GHEA Grapalat" w:cs="Sylfaen"/>
          <w:sz w:val="20"/>
          <w:lang w:val="es-ES"/>
        </w:rPr>
        <w:t xml:space="preserve"> </w:t>
      </w:r>
      <w:r>
        <w:rPr>
          <w:rFonts w:ascii="GHEA Grapalat" w:hAnsi="GHEA Grapalat" w:cs="Sylfaen"/>
          <w:sz w:val="20"/>
        </w:rPr>
        <w:t>հիմնավորումներ</w:t>
      </w:r>
      <w:r>
        <w:rPr>
          <w:rFonts w:ascii="GHEA Grapalat" w:hAnsi="GHEA Grapalat" w:cs="Sylfaen"/>
          <w:sz w:val="20"/>
          <w:lang w:val="es-ES"/>
        </w:rPr>
        <w:t xml:space="preserve"> </w:t>
      </w:r>
      <w:r>
        <w:rPr>
          <w:rFonts w:ascii="GHEA Grapalat" w:hAnsi="GHEA Grapalat" w:cs="Sylfaen"/>
          <w:sz w:val="20"/>
        </w:rPr>
        <w:t>չեն</w:t>
      </w:r>
      <w:r>
        <w:rPr>
          <w:rFonts w:ascii="GHEA Grapalat" w:hAnsi="GHEA Grapalat" w:cs="Sylfaen"/>
          <w:sz w:val="20"/>
          <w:lang w:val="es-ES"/>
        </w:rPr>
        <w:t xml:space="preserve"> </w:t>
      </w:r>
      <w:r>
        <w:rPr>
          <w:rFonts w:ascii="GHEA Grapalat" w:hAnsi="GHEA Grapalat" w:cs="Sylfaen"/>
          <w:sz w:val="20"/>
        </w:rPr>
        <w:t>կարող</w:t>
      </w:r>
      <w:r>
        <w:rPr>
          <w:rFonts w:ascii="GHEA Grapalat" w:hAnsi="GHEA Grapalat" w:cs="Sylfaen"/>
          <w:sz w:val="20"/>
          <w:lang w:val="es-ES"/>
        </w:rPr>
        <w:t xml:space="preserve"> </w:t>
      </w:r>
      <w:r>
        <w:rPr>
          <w:rFonts w:ascii="GHEA Grapalat" w:hAnsi="GHEA Grapalat" w:cs="Sylfaen"/>
          <w:sz w:val="20"/>
        </w:rPr>
        <w:t>պահանջվել</w:t>
      </w:r>
      <w:r>
        <w:rPr>
          <w:rFonts w:ascii="GHEA Grapalat" w:hAnsi="GHEA Grapalat" w:cs="Sylfaen"/>
          <w:sz w:val="20"/>
          <w:lang w:val="es-ES"/>
        </w:rPr>
        <w:t>:</w:t>
      </w:r>
      <w:r>
        <w:rPr>
          <w:rFonts w:ascii="GHEA Grapalat" w:hAnsi="GHEA Grapalat" w:cs="Tahoma"/>
          <w:sz w:val="20"/>
          <w:lang w:val="hy-AM"/>
        </w:rPr>
        <w:t xml:space="preserve"> </w:t>
      </w:r>
      <w:r>
        <w:rPr>
          <w:rFonts w:ascii="GHEA Grapalat" w:hAnsi="GHEA Grapalat" w:cs="Tahoma"/>
          <w:sz w:val="20"/>
        </w:rPr>
        <w:t>Մասնակցի</w:t>
      </w:r>
      <w:r>
        <w:rPr>
          <w:rFonts w:ascii="GHEA Grapalat" w:hAnsi="GHEA Grapalat" w:cs="Tahoma"/>
          <w:sz w:val="20"/>
          <w:lang w:val="es-ES"/>
        </w:rPr>
        <w:t xml:space="preserve"> </w:t>
      </w:r>
      <w:r>
        <w:rPr>
          <w:rFonts w:ascii="GHEA Grapalat" w:hAnsi="GHEA Grapalat" w:cs="Tahoma"/>
          <w:sz w:val="20"/>
        </w:rPr>
        <w:t>հայտարարության</w:t>
      </w:r>
      <w:r>
        <w:rPr>
          <w:rFonts w:ascii="GHEA Grapalat" w:hAnsi="GHEA Grapalat" w:cs="Tahoma"/>
          <w:sz w:val="20"/>
          <w:lang w:val="es-ES"/>
        </w:rPr>
        <w:t xml:space="preserve"> </w:t>
      </w:r>
      <w:r>
        <w:rPr>
          <w:rFonts w:ascii="GHEA Grapalat" w:hAnsi="GHEA Grapalat" w:cs="Tahoma"/>
          <w:sz w:val="20"/>
        </w:rPr>
        <w:t>իսկությունը</w:t>
      </w:r>
      <w:r>
        <w:rPr>
          <w:rFonts w:ascii="GHEA Grapalat" w:hAnsi="GHEA Grapalat" w:cs="Tahoma"/>
          <w:sz w:val="20"/>
          <w:lang w:val="es-ES"/>
        </w:rPr>
        <w:t xml:space="preserve"> </w:t>
      </w:r>
      <w:r>
        <w:rPr>
          <w:rFonts w:ascii="GHEA Grapalat" w:hAnsi="GHEA Grapalat" w:cs="Tahoma"/>
          <w:sz w:val="20"/>
        </w:rPr>
        <w:t>գնահատող</w:t>
      </w:r>
      <w:r>
        <w:rPr>
          <w:rFonts w:ascii="GHEA Grapalat" w:hAnsi="GHEA Grapalat" w:cs="Tahoma"/>
          <w:sz w:val="20"/>
          <w:lang w:val="es-ES"/>
        </w:rPr>
        <w:t xml:space="preserve"> </w:t>
      </w:r>
      <w:r>
        <w:rPr>
          <w:rFonts w:ascii="GHEA Grapalat" w:hAnsi="GHEA Grapalat" w:cs="Tahoma"/>
          <w:sz w:val="20"/>
        </w:rPr>
        <w:t>հանձնաժողովը</w:t>
      </w:r>
      <w:r>
        <w:rPr>
          <w:rFonts w:ascii="GHEA Grapalat" w:hAnsi="GHEA Grapalat" w:cs="Tahoma"/>
          <w:sz w:val="20"/>
          <w:lang w:val="es-ES"/>
        </w:rPr>
        <w:t xml:space="preserve"> (</w:t>
      </w:r>
      <w:r>
        <w:rPr>
          <w:rFonts w:ascii="GHEA Grapalat" w:hAnsi="GHEA Grapalat" w:cs="Tahoma"/>
          <w:sz w:val="20"/>
        </w:rPr>
        <w:t>այսուհետ</w:t>
      </w:r>
      <w:r>
        <w:rPr>
          <w:rFonts w:ascii="GHEA Grapalat" w:hAnsi="GHEA Grapalat" w:cs="Tahoma"/>
          <w:sz w:val="20"/>
          <w:lang w:val="es-ES"/>
        </w:rPr>
        <w:t xml:space="preserve">` </w:t>
      </w:r>
      <w:r>
        <w:rPr>
          <w:rFonts w:ascii="GHEA Grapalat" w:hAnsi="GHEA Grapalat" w:cs="Tahoma"/>
          <w:sz w:val="20"/>
        </w:rPr>
        <w:t>հանձնաժողով</w:t>
      </w:r>
      <w:r>
        <w:rPr>
          <w:rFonts w:ascii="GHEA Grapalat" w:hAnsi="GHEA Grapalat" w:cs="Tahoma"/>
          <w:sz w:val="20"/>
          <w:lang w:val="es-ES"/>
        </w:rPr>
        <w:t xml:space="preserve">) </w:t>
      </w:r>
      <w:r>
        <w:rPr>
          <w:rFonts w:ascii="GHEA Grapalat" w:hAnsi="GHEA Grapalat" w:cs="Tahoma"/>
          <w:sz w:val="20"/>
        </w:rPr>
        <w:t>գնահատում</w:t>
      </w:r>
      <w:r>
        <w:rPr>
          <w:rFonts w:ascii="GHEA Grapalat" w:hAnsi="GHEA Grapalat" w:cs="Tahoma"/>
          <w:sz w:val="20"/>
          <w:lang w:val="es-ES"/>
        </w:rPr>
        <w:t xml:space="preserve"> </w:t>
      </w:r>
      <w:r>
        <w:rPr>
          <w:rFonts w:ascii="GHEA Grapalat" w:hAnsi="GHEA Grapalat" w:cs="Tahoma"/>
          <w:sz w:val="20"/>
        </w:rPr>
        <w:t>է</w:t>
      </w:r>
      <w:r>
        <w:rPr>
          <w:rFonts w:ascii="GHEA Grapalat" w:hAnsi="GHEA Grapalat" w:cs="Tahoma"/>
          <w:sz w:val="20"/>
          <w:lang w:val="es-ES"/>
        </w:rPr>
        <w:t xml:space="preserve"> </w:t>
      </w:r>
      <w:r>
        <w:rPr>
          <w:rFonts w:ascii="GHEA Grapalat" w:hAnsi="GHEA Grapalat" w:cs="Tahoma"/>
          <w:sz w:val="20"/>
        </w:rPr>
        <w:t>սույն</w:t>
      </w:r>
      <w:r>
        <w:rPr>
          <w:rFonts w:ascii="GHEA Grapalat" w:hAnsi="GHEA Grapalat" w:cs="Tahoma"/>
          <w:sz w:val="20"/>
          <w:lang w:val="es-ES"/>
        </w:rPr>
        <w:t xml:space="preserve"> </w:t>
      </w:r>
      <w:r>
        <w:rPr>
          <w:rFonts w:ascii="GHEA Grapalat" w:hAnsi="GHEA Grapalat" w:cs="Tahoma"/>
          <w:sz w:val="20"/>
        </w:rPr>
        <w:t>հրավերով</w:t>
      </w:r>
      <w:r>
        <w:rPr>
          <w:rFonts w:ascii="GHEA Grapalat" w:hAnsi="GHEA Grapalat" w:cs="Tahoma"/>
          <w:sz w:val="20"/>
          <w:lang w:val="es-ES"/>
        </w:rPr>
        <w:t xml:space="preserve"> </w:t>
      </w:r>
      <w:r>
        <w:rPr>
          <w:rFonts w:ascii="GHEA Grapalat" w:hAnsi="GHEA Grapalat" w:cs="Tahoma"/>
          <w:sz w:val="20"/>
        </w:rPr>
        <w:t>սահմանված</w:t>
      </w:r>
      <w:r>
        <w:rPr>
          <w:rFonts w:ascii="GHEA Grapalat" w:hAnsi="GHEA Grapalat" w:cs="Tahoma"/>
          <w:sz w:val="20"/>
          <w:lang w:val="es-ES"/>
        </w:rPr>
        <w:t xml:space="preserve"> </w:t>
      </w:r>
      <w:r>
        <w:rPr>
          <w:rFonts w:ascii="GHEA Grapalat" w:hAnsi="GHEA Grapalat" w:cs="Tahoma"/>
          <w:sz w:val="20"/>
        </w:rPr>
        <w:t>պայմաններով</w:t>
      </w:r>
      <w:r>
        <w:rPr>
          <w:rFonts w:ascii="GHEA Grapalat" w:hAnsi="GHEA Grapalat" w:cs="Tahoma"/>
          <w:sz w:val="20"/>
          <w:lang w:val="es-ES"/>
        </w:rPr>
        <w:t>:</w:t>
      </w:r>
    </w:p>
    <w:p w14:paraId="68151F4C">
      <w:pPr>
        <w:ind w:firstLine="720"/>
        <w:jc w:val="both"/>
        <w:rPr>
          <w:rFonts w:ascii="GHEA Grapalat" w:hAnsi="GHEA Grapalat"/>
          <w:color w:val="000000"/>
          <w:lang w:val="es-ES"/>
        </w:rPr>
      </w:pPr>
      <w:r>
        <w:rPr>
          <w:rFonts w:ascii="GHEA Grapalat" w:hAnsi="GHEA Grapalat" w:cs="Tahoma"/>
          <w:sz w:val="20"/>
          <w:szCs w:val="20"/>
          <w:lang w:val="es-ES"/>
        </w:rPr>
        <w:t xml:space="preserve">2.3 </w:t>
      </w:r>
      <w:r>
        <w:rPr>
          <w:rFonts w:ascii="GHEA Grapalat" w:hAnsi="GHEA Grapalat" w:cs="Sylfaen"/>
          <w:sz w:val="20"/>
          <w:szCs w:val="20"/>
        </w:rPr>
        <w:t>Մասնակիցի՝</w:t>
      </w:r>
      <w:r>
        <w:rPr>
          <w:rFonts w:ascii="GHEA Grapalat" w:hAnsi="GHEA Grapalat" w:cs="Sylfaen"/>
          <w:sz w:val="20"/>
          <w:szCs w:val="20"/>
          <w:lang w:val="es-ES"/>
        </w:rPr>
        <w:t xml:space="preserve"> </w:t>
      </w:r>
      <w:r>
        <w:rPr>
          <w:rFonts w:ascii="GHEA Grapalat" w:hAnsi="GHEA Grapalat" w:cs="Sylfaen"/>
          <w:sz w:val="20"/>
          <w:szCs w:val="20"/>
          <w:lang w:val="hy-AM"/>
        </w:rPr>
        <w:t>Օ</w:t>
      </w:r>
      <w:r>
        <w:rPr>
          <w:rFonts w:ascii="GHEA Grapalat" w:hAnsi="GHEA Grapalat" w:cs="Sylfaen"/>
          <w:sz w:val="20"/>
          <w:szCs w:val="20"/>
        </w:rPr>
        <w:t>րենքի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հոդվածի</w:t>
      </w:r>
      <w:r>
        <w:rPr>
          <w:rFonts w:ascii="GHEA Grapalat" w:hAnsi="GHEA Grapalat" w:cs="Sylfaen"/>
          <w:sz w:val="20"/>
          <w:szCs w:val="20"/>
          <w:lang w:val="es-ES"/>
        </w:rPr>
        <w:t xml:space="preserve"> 1-</w:t>
      </w:r>
      <w:r>
        <w:rPr>
          <w:rFonts w:ascii="GHEA Grapalat" w:hAnsi="GHEA Grapalat" w:cs="Sylfaen"/>
          <w:sz w:val="20"/>
          <w:szCs w:val="20"/>
        </w:rPr>
        <w:t>ին</w:t>
      </w:r>
      <w:r>
        <w:rPr>
          <w:rFonts w:ascii="GHEA Grapalat" w:hAnsi="GHEA Grapalat" w:cs="Sylfaen"/>
          <w:sz w:val="20"/>
          <w:szCs w:val="20"/>
          <w:lang w:val="es-ES"/>
        </w:rPr>
        <w:t xml:space="preserve"> </w:t>
      </w:r>
      <w:r>
        <w:rPr>
          <w:rFonts w:ascii="GHEA Grapalat" w:hAnsi="GHEA Grapalat" w:cs="Sylfaen"/>
          <w:sz w:val="20"/>
          <w:szCs w:val="20"/>
        </w:rPr>
        <w:t>մասի</w:t>
      </w:r>
      <w:r>
        <w:rPr>
          <w:rFonts w:ascii="GHEA Grapalat" w:hAnsi="GHEA Grapalat" w:cs="Sylfaen"/>
          <w:sz w:val="20"/>
          <w:szCs w:val="20"/>
          <w:lang w:val="es-ES"/>
        </w:rPr>
        <w:t xml:space="preserve"> 6-</w:t>
      </w:r>
      <w:r>
        <w:rPr>
          <w:rFonts w:ascii="GHEA Grapalat" w:hAnsi="GHEA Grapalat" w:cs="Sylfaen"/>
          <w:sz w:val="20"/>
          <w:szCs w:val="20"/>
        </w:rPr>
        <w:t>րդ</w:t>
      </w:r>
      <w:r>
        <w:rPr>
          <w:rFonts w:ascii="GHEA Grapalat" w:hAnsi="GHEA Grapalat" w:cs="Sylfaen"/>
          <w:sz w:val="20"/>
          <w:szCs w:val="20"/>
          <w:lang w:val="es-ES"/>
        </w:rPr>
        <w:t xml:space="preserve"> </w:t>
      </w:r>
      <w:r>
        <w:rPr>
          <w:rFonts w:ascii="GHEA Grapalat" w:hAnsi="GHEA Grapalat" w:cs="Sylfaen"/>
          <w:sz w:val="20"/>
          <w:szCs w:val="20"/>
        </w:rPr>
        <w:t>կետով</w:t>
      </w:r>
      <w:r>
        <w:rPr>
          <w:rFonts w:ascii="GHEA Grapalat" w:hAnsi="GHEA Grapalat" w:cs="Sylfaen"/>
          <w:sz w:val="20"/>
          <w:szCs w:val="20"/>
          <w:lang w:val="es-ES"/>
        </w:rPr>
        <w:t xml:space="preserve"> </w:t>
      </w:r>
      <w:r>
        <w:rPr>
          <w:rFonts w:ascii="GHEA Grapalat" w:hAnsi="GHEA Grapalat" w:cs="Sylfaen"/>
          <w:sz w:val="20"/>
          <w:szCs w:val="20"/>
        </w:rPr>
        <w:t>նախատեսված</w:t>
      </w:r>
      <w:r>
        <w:rPr>
          <w:rFonts w:ascii="GHEA Grapalat" w:hAnsi="GHEA Grapalat" w:cs="Sylfaen"/>
          <w:sz w:val="20"/>
          <w:szCs w:val="20"/>
          <w:lang w:val="es-ES"/>
        </w:rPr>
        <w:t xml:space="preserve"> </w:t>
      </w:r>
      <w:r>
        <w:rPr>
          <w:rFonts w:ascii="GHEA Grapalat" w:hAnsi="GHEA Grapalat" w:cs="Sylfaen"/>
          <w:sz w:val="20"/>
          <w:szCs w:val="20"/>
        </w:rPr>
        <w:t>ցուցակում</w:t>
      </w:r>
      <w:r>
        <w:rPr>
          <w:rFonts w:ascii="GHEA Grapalat" w:hAnsi="GHEA Grapalat" w:cs="Sylfaen"/>
          <w:sz w:val="20"/>
          <w:szCs w:val="20"/>
          <w:lang w:val="es-ES"/>
        </w:rPr>
        <w:t xml:space="preserve"> </w:t>
      </w:r>
      <w:r>
        <w:rPr>
          <w:rFonts w:ascii="GHEA Grapalat" w:hAnsi="GHEA Grapalat" w:cs="Sylfaen"/>
          <w:sz w:val="20"/>
          <w:szCs w:val="20"/>
        </w:rPr>
        <w:t>ներառվելը</w:t>
      </w:r>
      <w:r>
        <w:rPr>
          <w:rFonts w:ascii="GHEA Grapalat" w:hAnsi="GHEA Grapalat" w:cs="Sylfaen"/>
          <w:sz w:val="20"/>
          <w:szCs w:val="20"/>
          <w:lang w:val="es-ES"/>
        </w:rPr>
        <w:t xml:space="preserve">, </w:t>
      </w:r>
      <w:r>
        <w:rPr>
          <w:rFonts w:ascii="GHEA Grapalat" w:hAnsi="GHEA Grapalat" w:cs="Sylfaen"/>
          <w:sz w:val="20"/>
          <w:szCs w:val="20"/>
        </w:rPr>
        <w:t>դրանում</w:t>
      </w:r>
      <w:r>
        <w:rPr>
          <w:rFonts w:ascii="GHEA Grapalat" w:hAnsi="GHEA Grapalat" w:cs="Sylfaen"/>
          <w:sz w:val="20"/>
          <w:szCs w:val="20"/>
          <w:lang w:val="es-ES"/>
        </w:rPr>
        <w:t xml:space="preserve"> </w:t>
      </w:r>
      <w:r>
        <w:rPr>
          <w:rFonts w:ascii="GHEA Grapalat" w:hAnsi="GHEA Grapalat" w:cs="Sylfaen"/>
          <w:sz w:val="20"/>
          <w:szCs w:val="20"/>
        </w:rPr>
        <w:t>գտնվելու</w:t>
      </w:r>
      <w:r>
        <w:rPr>
          <w:rFonts w:ascii="GHEA Grapalat" w:hAnsi="GHEA Grapalat" w:cs="Sylfaen"/>
          <w:sz w:val="20"/>
          <w:szCs w:val="20"/>
          <w:lang w:val="es-ES"/>
        </w:rPr>
        <w:t xml:space="preserve"> </w:t>
      </w:r>
      <w:r>
        <w:rPr>
          <w:rFonts w:ascii="GHEA Grapalat" w:hAnsi="GHEA Grapalat" w:cs="Sylfaen"/>
          <w:sz w:val="20"/>
          <w:szCs w:val="20"/>
        </w:rPr>
        <w:t>ժամանակահատվածում</w:t>
      </w:r>
      <w:r>
        <w:rPr>
          <w:rFonts w:ascii="GHEA Grapalat" w:hAnsi="GHEA Grapalat" w:cs="Sylfaen"/>
          <w:sz w:val="20"/>
          <w:szCs w:val="20"/>
          <w:lang w:val="es-ES"/>
        </w:rPr>
        <w:t xml:space="preserve">, </w:t>
      </w:r>
      <w:r>
        <w:rPr>
          <w:rFonts w:ascii="GHEA Grapalat" w:hAnsi="GHEA Grapalat" w:cs="Sylfaen"/>
          <w:sz w:val="20"/>
          <w:szCs w:val="20"/>
        </w:rPr>
        <w:t>ինքնաբերաբար</w:t>
      </w:r>
      <w:r>
        <w:rPr>
          <w:rFonts w:ascii="GHEA Grapalat" w:hAnsi="GHEA Grapalat" w:cs="Sylfaen"/>
          <w:sz w:val="20"/>
          <w:szCs w:val="20"/>
          <w:lang w:val="es-ES"/>
        </w:rPr>
        <w:t xml:space="preserve"> </w:t>
      </w:r>
      <w:r>
        <w:rPr>
          <w:rFonts w:ascii="GHEA Grapalat" w:hAnsi="GHEA Grapalat" w:cs="Sylfaen"/>
          <w:sz w:val="20"/>
          <w:szCs w:val="20"/>
        </w:rPr>
        <w:t>հանգեցնում</w:t>
      </w:r>
      <w:r>
        <w:rPr>
          <w:rFonts w:ascii="GHEA Grapalat" w:hAnsi="GHEA Grapalat" w:cs="Sylfaen"/>
          <w:sz w:val="20"/>
          <w:szCs w:val="20"/>
          <w:lang w:val="es-ES"/>
        </w:rPr>
        <w:t xml:space="preserve"> </w:t>
      </w:r>
      <w:r>
        <w:rPr>
          <w:rFonts w:ascii="GHEA Grapalat" w:hAnsi="GHEA Grapalat" w:cs="Sylfaen"/>
          <w:sz w:val="20"/>
          <w:szCs w:val="20"/>
        </w:rPr>
        <w:t>է</w:t>
      </w:r>
      <w:r>
        <w:rPr>
          <w:rFonts w:ascii="GHEA Grapalat" w:hAnsi="GHEA Grapalat" w:cs="Sylfaen"/>
          <w:sz w:val="20"/>
          <w:szCs w:val="20"/>
          <w:lang w:val="es-ES"/>
        </w:rPr>
        <w:t xml:space="preserve"> </w:t>
      </w:r>
      <w:r>
        <w:rPr>
          <w:rFonts w:ascii="GHEA Grapalat" w:hAnsi="GHEA Grapalat" w:cs="Sylfaen"/>
          <w:sz w:val="20"/>
          <w:szCs w:val="20"/>
        </w:rPr>
        <w:t>վերջինիս</w:t>
      </w:r>
      <w:r>
        <w:rPr>
          <w:rFonts w:ascii="GHEA Grapalat" w:hAnsi="GHEA Grapalat" w:cs="Sylfaen"/>
          <w:sz w:val="20"/>
          <w:szCs w:val="20"/>
          <w:lang w:val="es-ES"/>
        </w:rPr>
        <w:t xml:space="preserve"> </w:t>
      </w:r>
      <w:r>
        <w:rPr>
          <w:rFonts w:ascii="GHEA Grapalat" w:hAnsi="GHEA Grapalat" w:cs="Sylfaen"/>
          <w:sz w:val="20"/>
          <w:szCs w:val="20"/>
        </w:rPr>
        <w:t>հետ</w:t>
      </w:r>
      <w:r>
        <w:rPr>
          <w:rFonts w:ascii="GHEA Grapalat" w:hAnsi="GHEA Grapalat" w:cs="Sylfaen"/>
          <w:sz w:val="20"/>
          <w:szCs w:val="20"/>
          <w:lang w:val="es-ES"/>
        </w:rPr>
        <w:t xml:space="preserve"> </w:t>
      </w:r>
      <w:r>
        <w:rPr>
          <w:rFonts w:ascii="GHEA Grapalat" w:hAnsi="GHEA Grapalat" w:cs="Sylfaen"/>
          <w:sz w:val="20"/>
          <w:szCs w:val="20"/>
        </w:rPr>
        <w:t>փոխկապակցված</w:t>
      </w:r>
      <w:r>
        <w:rPr>
          <w:rFonts w:ascii="GHEA Grapalat" w:hAnsi="GHEA Grapalat" w:cs="Sylfaen"/>
          <w:sz w:val="20"/>
          <w:szCs w:val="20"/>
          <w:lang w:val="es-ES"/>
        </w:rPr>
        <w:t xml:space="preserve"> </w:t>
      </w:r>
      <w:r>
        <w:rPr>
          <w:rFonts w:ascii="GHEA Grapalat" w:hAnsi="GHEA Grapalat" w:cs="Sylfaen"/>
          <w:sz w:val="20"/>
          <w:szCs w:val="20"/>
        </w:rPr>
        <w:t>անձանց</w:t>
      </w:r>
      <w:r>
        <w:rPr>
          <w:rFonts w:ascii="GHEA Grapalat" w:hAnsi="GHEA Grapalat" w:cs="Sylfaen"/>
          <w:sz w:val="20"/>
          <w:szCs w:val="20"/>
          <w:lang w:val="es-ES"/>
        </w:rPr>
        <w:t xml:space="preserve"> </w:t>
      </w:r>
      <w:r>
        <w:rPr>
          <w:rFonts w:ascii="GHEA Grapalat" w:hAnsi="GHEA Grapalat" w:cs="Sylfaen"/>
          <w:sz w:val="20"/>
          <w:szCs w:val="20"/>
        </w:rPr>
        <w:t>գնումների</w:t>
      </w:r>
      <w:r>
        <w:rPr>
          <w:rFonts w:ascii="GHEA Grapalat" w:hAnsi="GHEA Grapalat" w:cs="Sylfaen"/>
          <w:sz w:val="20"/>
          <w:szCs w:val="20"/>
          <w:lang w:val="es-ES"/>
        </w:rPr>
        <w:t xml:space="preserve"> </w:t>
      </w:r>
      <w:r>
        <w:rPr>
          <w:rFonts w:ascii="GHEA Grapalat" w:hAnsi="GHEA Grapalat" w:cs="Sylfaen"/>
          <w:sz w:val="20"/>
          <w:szCs w:val="20"/>
        </w:rPr>
        <w:t>գործընթացին</w:t>
      </w:r>
      <w:r>
        <w:rPr>
          <w:rFonts w:ascii="GHEA Grapalat" w:hAnsi="GHEA Grapalat" w:cs="Sylfaen"/>
          <w:sz w:val="20"/>
          <w:szCs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իրավունքի</w:t>
      </w:r>
      <w:r>
        <w:rPr>
          <w:rFonts w:ascii="GHEA Grapalat" w:hAnsi="GHEA Grapalat" w:cs="Sylfaen"/>
          <w:sz w:val="20"/>
          <w:szCs w:val="20"/>
          <w:lang w:val="es-ES"/>
        </w:rPr>
        <w:t xml:space="preserve"> </w:t>
      </w:r>
      <w:r>
        <w:rPr>
          <w:rFonts w:ascii="GHEA Grapalat" w:hAnsi="GHEA Grapalat" w:cs="Sylfaen"/>
          <w:sz w:val="20"/>
          <w:szCs w:val="20"/>
        </w:rPr>
        <w:t>սահմանափակման</w:t>
      </w:r>
      <w:r>
        <w:rPr>
          <w:rFonts w:ascii="GHEA Grapalat" w:hAnsi="GHEA Grapalat" w:cs="Sylfaen"/>
          <w:sz w:val="20"/>
          <w:szCs w:val="20"/>
          <w:lang w:val="es-ES"/>
        </w:rPr>
        <w:t>:</w:t>
      </w:r>
      <w:r>
        <w:rPr>
          <w:rFonts w:ascii="GHEA Grapalat" w:hAnsi="GHEA Grapalat"/>
          <w:color w:val="000000"/>
          <w:lang w:val="es-ES"/>
        </w:rPr>
        <w:t xml:space="preserve"> </w:t>
      </w:r>
    </w:p>
    <w:p w14:paraId="0A888808">
      <w:pPr>
        <w:ind w:firstLine="720"/>
        <w:jc w:val="both"/>
        <w:rPr>
          <w:rFonts w:ascii="GHEA Grapalat" w:hAnsi="GHEA Grapalat"/>
          <w:sz w:val="20"/>
          <w:szCs w:val="20"/>
          <w:lang w:val="es-ES"/>
        </w:rPr>
      </w:pPr>
      <w:r>
        <w:rPr>
          <w:rFonts w:ascii="GHEA Grapalat" w:hAnsi="GHEA Grapalat" w:cs="Sylfaen"/>
          <w:sz w:val="20"/>
          <w:szCs w:val="20"/>
        </w:rPr>
        <w:t>Արգելվում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փոխկապակցված</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ավելի</w:t>
      </w:r>
      <w:r>
        <w:rPr>
          <w:rFonts w:ascii="GHEA Grapalat" w:hAnsi="GHEA Grapalat"/>
          <w:sz w:val="20"/>
          <w:szCs w:val="20"/>
          <w:lang w:val="es-ES"/>
        </w:rPr>
        <w:t xml:space="preserve"> </w:t>
      </w:r>
      <w:r>
        <w:rPr>
          <w:rFonts w:ascii="GHEA Grapalat" w:hAnsi="GHEA Grapalat" w:cs="Sylfaen"/>
          <w:sz w:val="20"/>
          <w:szCs w:val="20"/>
        </w:rPr>
        <w:t>քան</w:t>
      </w:r>
      <w:r>
        <w:rPr>
          <w:rFonts w:ascii="GHEA Grapalat" w:hAnsi="GHEA Grapalat"/>
          <w:sz w:val="20"/>
          <w:szCs w:val="20"/>
          <w:lang w:val="es-ES"/>
        </w:rPr>
        <w:t xml:space="preserve"> </w:t>
      </w:r>
      <w:r>
        <w:rPr>
          <w:rFonts w:ascii="GHEA Grapalat" w:hAnsi="GHEA Grapalat" w:cs="Sylfaen"/>
          <w:sz w:val="20"/>
          <w:szCs w:val="20"/>
        </w:rPr>
        <w:t>հիսուն</w:t>
      </w:r>
      <w:r>
        <w:rPr>
          <w:rFonts w:ascii="GHEA Grapalat" w:hAnsi="GHEA Grapalat"/>
          <w:sz w:val="20"/>
          <w:szCs w:val="20"/>
          <w:lang w:val="es-ES"/>
        </w:rPr>
        <w:t xml:space="preserve"> </w:t>
      </w:r>
      <w:r>
        <w:rPr>
          <w:rFonts w:ascii="GHEA Grapalat" w:hAnsi="GHEA Grapalat" w:cs="Sylfaen"/>
          <w:sz w:val="20"/>
          <w:szCs w:val="20"/>
        </w:rPr>
        <w:t>տոկոս</w:t>
      </w:r>
      <w:r>
        <w:rPr>
          <w:rFonts w:ascii="GHEA Grapalat" w:hAnsi="GHEA Grapalat"/>
          <w:sz w:val="20"/>
          <w:szCs w:val="20"/>
          <w:lang w:val="es-ES"/>
        </w:rPr>
        <w:t xml:space="preserve"> </w:t>
      </w:r>
      <w:r>
        <w:rPr>
          <w:rFonts w:ascii="GHEA Grapalat" w:hAnsi="GHEA Grapalat" w:cs="Sylfaen"/>
          <w:sz w:val="20"/>
          <w:szCs w:val="20"/>
        </w:rPr>
        <w:t>միևնույն</w:t>
      </w:r>
      <w:r>
        <w:rPr>
          <w:rFonts w:ascii="GHEA Grapalat" w:hAnsi="GHEA Grapalat"/>
          <w:sz w:val="20"/>
          <w:szCs w:val="20"/>
          <w:lang w:val="es-ES"/>
        </w:rPr>
        <w:t xml:space="preserve"> </w:t>
      </w:r>
      <w:r>
        <w:rPr>
          <w:rFonts w:ascii="GHEA Grapalat" w:hAnsi="GHEA Grapalat" w:cs="Sylfaen"/>
          <w:sz w:val="20"/>
          <w:szCs w:val="20"/>
        </w:rPr>
        <w:t>անձի</w:t>
      </w:r>
      <w:r>
        <w:rPr>
          <w:rFonts w:ascii="GHEA Grapalat" w:hAnsi="GHEA Grapalat"/>
          <w:sz w:val="20"/>
          <w:szCs w:val="20"/>
          <w:lang w:val="es-ES"/>
        </w:rPr>
        <w:t xml:space="preserve"> (</w:t>
      </w:r>
      <w:r>
        <w:rPr>
          <w:rFonts w:ascii="GHEA Grapalat" w:hAnsi="GHEA Grapalat" w:cs="Sylfaen"/>
          <w:sz w:val="20"/>
          <w:szCs w:val="20"/>
        </w:rPr>
        <w:t>անձանց</w:t>
      </w:r>
      <w:r>
        <w:rPr>
          <w:rFonts w:ascii="GHEA Grapalat" w:hAnsi="GHEA Grapalat"/>
          <w:sz w:val="20"/>
          <w:szCs w:val="20"/>
          <w:lang w:val="es-ES"/>
        </w:rPr>
        <w:t xml:space="preserve">) </w:t>
      </w:r>
      <w:r>
        <w:rPr>
          <w:rFonts w:ascii="GHEA Grapalat" w:hAnsi="GHEA Grapalat" w:cs="Sylfaen"/>
          <w:sz w:val="20"/>
          <w:szCs w:val="20"/>
        </w:rPr>
        <w:t>պատկանող</w:t>
      </w:r>
      <w:r>
        <w:rPr>
          <w:rFonts w:ascii="GHEA Grapalat" w:hAnsi="GHEA Grapalat"/>
          <w:sz w:val="20"/>
          <w:szCs w:val="20"/>
          <w:lang w:val="es-ES"/>
        </w:rPr>
        <w:t xml:space="preserve"> </w:t>
      </w:r>
      <w:r>
        <w:rPr>
          <w:rFonts w:ascii="GHEA Grapalat" w:hAnsi="GHEA Grapalat" w:cs="Sylfaen"/>
          <w:sz w:val="20"/>
          <w:szCs w:val="20"/>
        </w:rPr>
        <w:t>բաժնեմաս</w:t>
      </w:r>
      <w:r>
        <w:rPr>
          <w:rFonts w:ascii="GHEA Grapalat" w:hAnsi="GHEA Grapalat"/>
          <w:sz w:val="20"/>
          <w:szCs w:val="20"/>
          <w:lang w:val="es-ES"/>
        </w:rPr>
        <w:t xml:space="preserve"> (</w:t>
      </w:r>
      <w:r>
        <w:rPr>
          <w:rFonts w:ascii="GHEA Grapalat" w:hAnsi="GHEA Grapalat"/>
          <w:sz w:val="20"/>
          <w:szCs w:val="20"/>
        </w:rPr>
        <w:t>փայաբաժին</w:t>
      </w:r>
      <w:r>
        <w:rPr>
          <w:rFonts w:ascii="GHEA Grapalat" w:hAnsi="GHEA Grapalat"/>
          <w:sz w:val="20"/>
          <w:szCs w:val="20"/>
          <w:lang w:val="es-ES"/>
        </w:rPr>
        <w:t xml:space="preserve">) </w:t>
      </w:r>
      <w:r>
        <w:rPr>
          <w:rFonts w:ascii="GHEA Grapalat" w:hAnsi="GHEA Grapalat" w:cs="Sylfaen"/>
          <w:sz w:val="20"/>
          <w:szCs w:val="20"/>
        </w:rPr>
        <w:t>ունեցող</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sz w:val="20"/>
          <w:szCs w:val="20"/>
          <w:lang w:val="es-ES"/>
        </w:rPr>
        <w:t xml:space="preserve"> </w:t>
      </w:r>
      <w:r>
        <w:rPr>
          <w:rFonts w:ascii="GHEA Grapalat" w:hAnsi="GHEA Grapalat" w:cs="Sylfaen"/>
          <w:sz w:val="20"/>
          <w:szCs w:val="20"/>
        </w:rPr>
        <w:t>միաժամանակյա</w:t>
      </w:r>
      <w:r>
        <w:rPr>
          <w:rFonts w:ascii="GHEA Grapalat" w:hAnsi="GHEA Grapalat"/>
          <w:sz w:val="20"/>
          <w:szCs w:val="20"/>
          <w:lang w:val="es-ES"/>
        </w:rPr>
        <w:t xml:space="preserve"> </w:t>
      </w:r>
      <w:r>
        <w:rPr>
          <w:rFonts w:ascii="GHEA Grapalat" w:hAnsi="GHEA Grapalat" w:cs="Sylfaen"/>
          <w:sz w:val="20"/>
          <w:szCs w:val="20"/>
        </w:rPr>
        <w:t>մասնակցությունը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ընթացակարգին</w:t>
      </w:r>
      <w:r>
        <w:rPr>
          <w:rFonts w:ascii="GHEA Grapalat" w:hAnsi="GHEA Grapalat"/>
          <w:sz w:val="20"/>
          <w:szCs w:val="20"/>
          <w:lang w:val="hy-AM"/>
        </w:rPr>
        <w:t xml:space="preserve"> </w:t>
      </w:r>
      <w:r>
        <w:rPr>
          <w:rFonts w:ascii="GHEA Grapalat" w:hAnsi="GHEA Grapalat" w:cs="Sylfaen"/>
          <w:sz w:val="20"/>
          <w:szCs w:val="20"/>
          <w:lang w:val="es-ES"/>
        </w:rPr>
        <w:t>(</w:t>
      </w:r>
      <w:r>
        <w:rPr>
          <w:rFonts w:ascii="GHEA Grapalat" w:hAnsi="GHEA Grapalat" w:cs="Sylfaen"/>
          <w:sz w:val="20"/>
          <w:szCs w:val="20"/>
        </w:rPr>
        <w:t>միևնույն</w:t>
      </w:r>
      <w:r>
        <w:rPr>
          <w:rFonts w:ascii="GHEA Grapalat" w:hAnsi="GHEA Grapalat" w:cs="Sylfaen"/>
          <w:sz w:val="20"/>
          <w:szCs w:val="20"/>
          <w:lang w:val="es-ES"/>
        </w:rPr>
        <w:t xml:space="preserve"> </w:t>
      </w:r>
      <w:r>
        <w:rPr>
          <w:rFonts w:ascii="GHEA Grapalat" w:hAnsi="GHEA Grapalat" w:cs="Sylfaen"/>
          <w:sz w:val="20"/>
          <w:szCs w:val="20"/>
        </w:rPr>
        <w:t>չափաբաժնին</w:t>
      </w:r>
      <w:r>
        <w:rPr>
          <w:rFonts w:ascii="GHEA Grapalat" w:hAnsi="GHEA Grapalat" w:cs="Sylfaen"/>
          <w:sz w:val="20"/>
          <w:szCs w:val="20"/>
          <w:lang w:val="es-ES"/>
        </w:rPr>
        <w:t xml:space="preserve">), </w:t>
      </w:r>
      <w:r>
        <w:rPr>
          <w:rFonts w:ascii="GHEA Grapalat" w:hAnsi="GHEA Grapalat" w:cs="Sylfaen"/>
          <w:sz w:val="20"/>
          <w:szCs w:val="20"/>
        </w:rPr>
        <w:t>բացառությամբ</w:t>
      </w:r>
      <w:r>
        <w:rPr>
          <w:rFonts w:ascii="GHEA Grapalat" w:hAnsi="GHEA Grapalat"/>
          <w:sz w:val="20"/>
          <w:szCs w:val="20"/>
          <w:lang w:val="es-ES"/>
        </w:rPr>
        <w:t xml:space="preserve"> </w:t>
      </w:r>
      <w:r>
        <w:rPr>
          <w:rFonts w:ascii="GHEA Grapalat" w:hAnsi="GHEA Grapalat" w:cs="Sylfaen"/>
          <w:sz w:val="20"/>
          <w:szCs w:val="20"/>
        </w:rPr>
        <w:t>պետության</w:t>
      </w:r>
      <w:r>
        <w:rPr>
          <w:rFonts w:ascii="GHEA Grapalat" w:hAnsi="GHEA Grapalat"/>
          <w:sz w:val="20"/>
          <w:szCs w:val="20"/>
          <w:lang w:val="es-ES"/>
        </w:rPr>
        <w:t xml:space="preserve"> </w:t>
      </w:r>
      <w:r>
        <w:rPr>
          <w:rFonts w:ascii="GHEA Grapalat" w:hAnsi="GHEA Grapalat" w:cs="Sylfaen"/>
          <w:sz w:val="20"/>
          <w:szCs w:val="20"/>
        </w:rPr>
        <w:t>կամ</w:t>
      </w:r>
      <w:r>
        <w:rPr>
          <w:rFonts w:ascii="GHEA Grapalat" w:hAnsi="GHEA Grapalat"/>
          <w:sz w:val="20"/>
          <w:szCs w:val="20"/>
          <w:lang w:val="es-ES"/>
        </w:rPr>
        <w:t xml:space="preserve"> </w:t>
      </w:r>
      <w:r>
        <w:rPr>
          <w:rFonts w:ascii="GHEA Grapalat" w:hAnsi="GHEA Grapalat" w:cs="Sylfaen"/>
          <w:sz w:val="20"/>
          <w:szCs w:val="20"/>
        </w:rPr>
        <w:t>համայնքների</w:t>
      </w:r>
      <w:r>
        <w:rPr>
          <w:rFonts w:ascii="GHEA Grapalat" w:hAnsi="GHEA Grapalat"/>
          <w:sz w:val="20"/>
          <w:szCs w:val="20"/>
          <w:lang w:val="es-ES"/>
        </w:rPr>
        <w:t xml:space="preserve"> </w:t>
      </w:r>
      <w:r>
        <w:rPr>
          <w:rFonts w:ascii="GHEA Grapalat" w:hAnsi="GHEA Grapalat" w:cs="Sylfaen"/>
          <w:sz w:val="20"/>
          <w:szCs w:val="20"/>
        </w:rPr>
        <w:t>կողմից</w:t>
      </w:r>
      <w:r>
        <w:rPr>
          <w:rFonts w:ascii="GHEA Grapalat" w:hAnsi="GHEA Grapalat"/>
          <w:sz w:val="20"/>
          <w:szCs w:val="20"/>
          <w:lang w:val="es-ES"/>
        </w:rPr>
        <w:t xml:space="preserve"> </w:t>
      </w:r>
      <w:r>
        <w:rPr>
          <w:rFonts w:ascii="GHEA Grapalat" w:hAnsi="GHEA Grapalat" w:cs="Sylfaen"/>
          <w:sz w:val="20"/>
          <w:szCs w:val="20"/>
        </w:rPr>
        <w:t>հիմնադրված</w:t>
      </w:r>
      <w:r>
        <w:rPr>
          <w:rFonts w:ascii="GHEA Grapalat" w:hAnsi="GHEA Grapalat"/>
          <w:sz w:val="20"/>
          <w:szCs w:val="20"/>
          <w:lang w:val="es-ES"/>
        </w:rPr>
        <w:t xml:space="preserve"> </w:t>
      </w:r>
      <w:r>
        <w:rPr>
          <w:rFonts w:ascii="GHEA Grapalat" w:hAnsi="GHEA Grapalat" w:cs="Sylfaen"/>
          <w:sz w:val="20"/>
          <w:szCs w:val="20"/>
        </w:rPr>
        <w:t>կազմակերպությունների</w:t>
      </w:r>
      <w:r>
        <w:rPr>
          <w:rFonts w:ascii="GHEA Grapalat" w:hAnsi="GHEA Grapalat" w:cs="Sylfaen"/>
          <w:sz w:val="20"/>
          <w:szCs w:val="20"/>
          <w:lang w:val="es-ES"/>
        </w:rPr>
        <w:t xml:space="preserve"> </w:t>
      </w:r>
      <w:r>
        <w:rPr>
          <w:rFonts w:ascii="GHEA Grapalat" w:hAnsi="GHEA Grapalat" w:cs="Sylfaen"/>
          <w:sz w:val="20"/>
          <w:szCs w:val="20"/>
        </w:rPr>
        <w:t>և</w:t>
      </w:r>
      <w:r>
        <w:rPr>
          <w:rFonts w:ascii="GHEA Grapalat" w:hAnsi="GHEA Grapalat" w:cs="Sylfaen"/>
          <w:sz w:val="20"/>
          <w:szCs w:val="20"/>
          <w:lang w:val="es-ES"/>
        </w:rPr>
        <w:t xml:space="preserve"> (</w:t>
      </w:r>
      <w:r>
        <w:rPr>
          <w:rFonts w:ascii="GHEA Grapalat" w:hAnsi="GHEA Grapalat" w:cs="Sylfaen"/>
          <w:sz w:val="20"/>
          <w:szCs w:val="20"/>
        </w:rPr>
        <w:t>կամ</w:t>
      </w:r>
      <w:r>
        <w:rPr>
          <w:rFonts w:ascii="GHEA Grapalat" w:hAnsi="GHEA Grapalat" w:cs="Sylfaen"/>
          <w:sz w:val="20"/>
          <w:szCs w:val="20"/>
          <w:lang w:val="es-ES"/>
        </w:rPr>
        <w:t xml:space="preserve">) </w:t>
      </w:r>
      <w:r>
        <w:rPr>
          <w:rFonts w:ascii="GHEA Grapalat" w:hAnsi="GHEA Grapalat" w:cs="Sylfaen"/>
          <w:sz w:val="20"/>
        </w:rPr>
        <w:t>համատեղ</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ործունեության</w:t>
      </w:r>
      <w:r>
        <w:rPr>
          <w:rFonts w:ascii="GHEA Grapalat" w:hAnsi="GHEA Grapalat" w:cs="Times Armenian"/>
          <w:sz w:val="20"/>
          <w:lang w:val="af-ZA"/>
        </w:rPr>
        <w:t xml:space="preserve"> </w:t>
      </w:r>
      <w:r>
        <w:rPr>
          <w:rFonts w:ascii="GHEA Grapalat" w:hAnsi="GHEA Grapalat" w:cs="Sylfaen"/>
          <w:sz w:val="20"/>
        </w:rPr>
        <w:t>կար</w:t>
      </w:r>
      <w:r>
        <w:rPr>
          <w:rFonts w:ascii="GHEA Grapalat" w:hAnsi="GHEA Grapalat" w:cs="Times Armenian"/>
          <w:sz w:val="20"/>
        </w:rPr>
        <w:t>գ</w:t>
      </w:r>
      <w:r>
        <w:rPr>
          <w:rFonts w:ascii="GHEA Grapalat" w:hAnsi="GHEA Grapalat" w:cs="Sylfaen"/>
          <w:sz w:val="20"/>
        </w:rPr>
        <w:t>ով</w:t>
      </w:r>
      <w:r>
        <w:rPr>
          <w:rFonts w:ascii="GHEA Grapalat" w:hAnsi="GHEA Grapalat" w:cs="Sylfaen"/>
          <w:sz w:val="20"/>
          <w:lang w:val="af-ZA"/>
        </w:rPr>
        <w:t xml:space="preserve"> </w:t>
      </w:r>
      <w:r>
        <w:rPr>
          <w:rFonts w:ascii="GHEA Grapalat" w:hAnsi="GHEA Grapalat" w:cs="Times Armenian"/>
          <w:sz w:val="20"/>
          <w:lang w:val="af-ZA"/>
        </w:rPr>
        <w:t>(</w:t>
      </w:r>
      <w:r>
        <w:rPr>
          <w:rFonts w:ascii="GHEA Grapalat" w:hAnsi="GHEA Grapalat" w:cs="Sylfaen"/>
          <w:sz w:val="20"/>
        </w:rPr>
        <w:t>կոնսորցիումով</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նումների</w:t>
      </w:r>
      <w:r>
        <w:rPr>
          <w:rFonts w:ascii="GHEA Grapalat" w:hAnsi="GHEA Grapalat" w:cs="Times Armenian"/>
          <w:sz w:val="20"/>
          <w:lang w:val="af-ZA"/>
        </w:rPr>
        <w:t xml:space="preserve"> </w:t>
      </w:r>
      <w:r>
        <w:rPr>
          <w:rFonts w:ascii="GHEA Grapalat" w:hAnsi="GHEA Grapalat" w:cs="Times Armenian"/>
          <w:sz w:val="20"/>
        </w:rPr>
        <w:t>գ</w:t>
      </w:r>
      <w:r>
        <w:rPr>
          <w:rFonts w:ascii="GHEA Grapalat" w:hAnsi="GHEA Grapalat" w:cs="Sylfaen"/>
          <w:sz w:val="20"/>
        </w:rPr>
        <w:t>ործընթացին</w:t>
      </w:r>
      <w:r>
        <w:rPr>
          <w:rFonts w:ascii="GHEA Grapalat" w:hAnsi="GHEA Grapalat" w:cs="Sylfaen"/>
          <w:sz w:val="20"/>
          <w:lang w:val="es-ES"/>
        </w:rPr>
        <w:t xml:space="preserve"> </w:t>
      </w:r>
      <w:r>
        <w:rPr>
          <w:rFonts w:ascii="GHEA Grapalat" w:hAnsi="GHEA Grapalat" w:cs="Sylfaen"/>
          <w:sz w:val="20"/>
          <w:szCs w:val="20"/>
        </w:rPr>
        <w:t>մասնակցության</w:t>
      </w:r>
      <w:r>
        <w:rPr>
          <w:rFonts w:ascii="GHEA Grapalat" w:hAnsi="GHEA Grapalat" w:cs="Sylfaen"/>
          <w:sz w:val="20"/>
          <w:szCs w:val="20"/>
          <w:lang w:val="es-ES"/>
        </w:rPr>
        <w:t xml:space="preserve"> </w:t>
      </w:r>
      <w:r>
        <w:rPr>
          <w:rFonts w:ascii="GHEA Grapalat" w:hAnsi="GHEA Grapalat" w:cs="Sylfaen"/>
          <w:sz w:val="20"/>
          <w:szCs w:val="20"/>
        </w:rPr>
        <w:t>դեպքերի</w:t>
      </w:r>
      <w:r>
        <w:rPr>
          <w:rFonts w:ascii="GHEA Grapalat" w:hAnsi="GHEA Grapalat" w:cs="Sylfaen"/>
          <w:sz w:val="20"/>
          <w:szCs w:val="20"/>
          <w:lang w:val="es-ES"/>
        </w:rPr>
        <w:t>:</w:t>
      </w:r>
    </w:p>
    <w:p w14:paraId="32D755BA">
      <w:pPr>
        <w:pStyle w:val="36"/>
        <w:spacing w:before="0" w:beforeAutospacing="0" w:after="0" w:afterAutospacing="0"/>
        <w:ind w:firstLine="708"/>
        <w:jc w:val="both"/>
        <w:rPr>
          <w:rFonts w:ascii="GHEA Grapalat" w:hAnsi="GHEA Grapalat"/>
          <w:sz w:val="20"/>
          <w:szCs w:val="20"/>
          <w:lang w:val="hy-AM"/>
        </w:rPr>
      </w:pPr>
      <w:r>
        <w:rPr>
          <w:rFonts w:ascii="GHEA Grapalat" w:hAnsi="GHEA Grapalat"/>
          <w:sz w:val="20"/>
          <w:szCs w:val="20"/>
        </w:rPr>
        <w:t>Կարգի</w:t>
      </w:r>
      <w:r>
        <w:rPr>
          <w:rFonts w:ascii="GHEA Grapalat" w:hAnsi="GHEA Grapalat"/>
          <w:sz w:val="20"/>
          <w:szCs w:val="20"/>
          <w:lang w:val="es-ES"/>
        </w:rPr>
        <w:t xml:space="preserve"> 119-</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կետի</w:t>
      </w:r>
      <w:r>
        <w:rPr>
          <w:rFonts w:ascii="GHEA Grapalat" w:hAnsi="GHEA Grapalat"/>
          <w:sz w:val="20"/>
          <w:szCs w:val="20"/>
          <w:lang w:val="es-ES"/>
        </w:rPr>
        <w:t xml:space="preserve"> </w:t>
      </w:r>
      <w:r>
        <w:rPr>
          <w:rFonts w:ascii="GHEA Grapalat" w:hAnsi="GHEA Grapalat"/>
          <w:sz w:val="20"/>
          <w:szCs w:val="20"/>
          <w:lang w:val="hy-AM"/>
        </w:rPr>
        <w:t>իմաստով`</w:t>
      </w:r>
    </w:p>
    <w:p w14:paraId="0A008A9A">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1</w:t>
      </w:r>
      <w:r>
        <w:rPr>
          <w:rFonts w:ascii="GHEA Grapalat" w:hAnsi="GHEA Grapalat"/>
          <w:color w:val="000000"/>
          <w:sz w:val="20"/>
          <w:szCs w:val="20"/>
          <w:lang w:val="hy-AM"/>
        </w:rPr>
        <w:t xml:space="preserve">) </w:t>
      </w:r>
      <w:r>
        <w:rPr>
          <w:rFonts w:ascii="GHEA Grapalat" w:hAnsi="GHEA Grapalat"/>
          <w:sz w:val="20"/>
          <w:szCs w:val="20"/>
          <w:lang w:val="hy-AM"/>
        </w:rPr>
        <w:t xml:space="preserve">ֆիզիկական </w:t>
      </w:r>
      <w:r>
        <w:rPr>
          <w:rFonts w:ascii="GHEA Grapalat" w:hAnsi="GHEA Grapalat" w:cs="GHEA Grapalat"/>
          <w:color w:val="000000"/>
          <w:sz w:val="20"/>
          <w:szCs w:val="20"/>
          <w:lang w:val="hy-AM"/>
        </w:rPr>
        <w:t xml:space="preserve">անձինք համարվում են փոխկապակցված, </w:t>
      </w:r>
      <w:r>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sz w:val="20"/>
          <w:szCs w:val="20"/>
          <w:lang w:val="hy-AM"/>
        </w:rPr>
        <w:t xml:space="preserve">3) ֆիզիկական անձի կարգավիճակ չունեցող մասնակիցները </w:t>
      </w:r>
      <w:r>
        <w:rPr>
          <w:rFonts w:ascii="GHEA Grapalat" w:hAnsi="GHEA Grapalat"/>
          <w:color w:val="000000"/>
          <w:sz w:val="20"/>
          <w:szCs w:val="20"/>
          <w:lang w:val="hy-AM"/>
        </w:rPr>
        <w:t xml:space="preserve">համարվում են փոխկապակցված, եթե` </w:t>
      </w:r>
    </w:p>
    <w:p w14:paraId="74CD5235">
      <w:pPr>
        <w:pStyle w:val="36"/>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r>
      <w:r>
        <w:rPr>
          <w:rFonts w:ascii="GHEA Grapalat" w:hAnsi="GHEA Grapalat"/>
          <w:color w:val="000000"/>
          <w:sz w:val="20"/>
          <w:szCs w:val="20"/>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pPr>
        <w:pStyle w:val="36"/>
        <w:spacing w:before="0" w:beforeAutospacing="0" w:after="0" w:afterAutospacing="0"/>
        <w:ind w:firstLine="269"/>
        <w:jc w:val="both"/>
        <w:rPr>
          <w:rFonts w:ascii="GHEA Grapalat" w:hAnsi="GHEA Grapalat"/>
          <w:color w:val="000000"/>
          <w:sz w:val="20"/>
          <w:szCs w:val="20"/>
          <w:lang w:val="hy-AM"/>
        </w:rPr>
      </w:pPr>
      <w:r>
        <w:rPr>
          <w:rFonts w:ascii="GHEA Grapalat" w:hAnsi="GHEA Grapalat"/>
          <w:color w:val="000000"/>
          <w:sz w:val="20"/>
          <w:szCs w:val="20"/>
          <w:lang w:val="hy-AM"/>
        </w:rPr>
        <w:tab/>
      </w:r>
      <w:r>
        <w:rPr>
          <w:rFonts w:ascii="GHEA Grapalat" w:hAnsi="GHEA Grapalat"/>
          <w:color w:val="000000"/>
          <w:sz w:val="20"/>
          <w:szCs w:val="20"/>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pPr>
        <w:pStyle w:val="36"/>
        <w:spacing w:before="0" w:beforeAutospacing="0" w:after="0" w:afterAutospacing="0"/>
        <w:ind w:firstLine="708"/>
        <w:jc w:val="both"/>
        <w:rPr>
          <w:rFonts w:ascii="Sylfaen" w:hAnsi="Sylfaen"/>
          <w:sz w:val="20"/>
          <w:szCs w:val="20"/>
          <w:lang w:val="hy-AM"/>
        </w:rPr>
      </w:pPr>
      <w:r>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pPr>
        <w:pStyle w:val="36"/>
        <w:spacing w:before="0" w:beforeAutospacing="0" w:after="0" w:afterAutospacing="0"/>
        <w:ind w:firstLine="708"/>
        <w:jc w:val="both"/>
        <w:rPr>
          <w:rFonts w:ascii="GHEA Grapalat" w:hAnsi="GHEA Grapalat"/>
          <w:color w:val="000000"/>
          <w:sz w:val="20"/>
          <w:szCs w:val="20"/>
          <w:lang w:val="hy-AM"/>
        </w:rPr>
      </w:pPr>
      <w:r>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pPr>
        <w:ind w:firstLine="284"/>
        <w:jc w:val="both"/>
        <w:rPr>
          <w:rFonts w:ascii="GHEA Grapalat" w:hAnsi="GHEA Grapalat"/>
          <w:color w:val="000000"/>
          <w:sz w:val="20"/>
          <w:szCs w:val="20"/>
          <w:lang w:val="hy-AM"/>
        </w:rPr>
      </w:pPr>
      <w:r>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6DC45CA8">
      <w:pPr>
        <w:ind w:firstLine="567"/>
        <w:jc w:val="both"/>
        <w:rPr>
          <w:rFonts w:ascii="GHEA Grapalat" w:hAnsi="GHEA Grapalat" w:cs="Arial"/>
          <w:sz w:val="20"/>
          <w:lang w:val="hy-AM"/>
        </w:rPr>
      </w:pPr>
      <w:r>
        <w:rPr>
          <w:rFonts w:ascii="GHEA Grapalat" w:hAnsi="GHEA Grapalat" w:cs="Arial Armenian"/>
          <w:sz w:val="20"/>
          <w:lang w:val="hy-AM"/>
        </w:rPr>
        <w:t xml:space="preserve">2.4 </w:t>
      </w:r>
      <w:r>
        <w:rPr>
          <w:rFonts w:ascii="GHEA Grapalat" w:hAnsi="GHEA Grapalat" w:cs="Sylfaen"/>
          <w:sz w:val="20"/>
          <w:lang w:val="hy-AM"/>
        </w:rPr>
        <w:t>Մասնակիցը</w:t>
      </w:r>
      <w:r>
        <w:rPr>
          <w:rFonts w:ascii="GHEA Grapalat" w:hAnsi="GHEA Grapalat" w:cs="Arial"/>
          <w:sz w:val="20"/>
          <w:lang w:val="hy-AM"/>
        </w:rPr>
        <w:t xml:space="preserve"> ընտրված մասնակից ճանաչվելու դեպքում</w:t>
      </w:r>
      <w:r>
        <w:rPr>
          <w:rFonts w:ascii="GHEA Grapalat" w:hAnsi="GHEA Grapalat"/>
          <w:color w:val="000000"/>
          <w:sz w:val="20"/>
          <w:szCs w:val="20"/>
          <w:lang w:val="hy-AM"/>
        </w:rPr>
        <w:t xml:space="preserve"> ներկայացնում է որակավորման ապահովում՝ սույն հրավերով սահմանված կարգով և չափով:</w:t>
      </w:r>
    </w:p>
    <w:p w14:paraId="21237C04">
      <w:pPr>
        <w:pStyle w:val="54"/>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2.5 Սույն ընթացակարգի շրջանակում կնքվելիք պայմանագիրը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կարող</w:t>
      </w:r>
      <w:r>
        <w:rPr>
          <w:rFonts w:ascii="GHEA Grapalat" w:hAnsi="GHEA Grapalat" w:cs="Sylfaen"/>
          <w:sz w:val="20"/>
          <w:szCs w:val="24"/>
          <w:lang w:val="af-ZA" w:eastAsia="en-US"/>
        </w:rPr>
        <w:t xml:space="preserve"> է </w:t>
      </w:r>
      <w:r>
        <w:rPr>
          <w:rFonts w:ascii="GHEA Grapalat" w:hAnsi="GHEA Grapalat" w:cs="Sylfaen"/>
          <w:sz w:val="20"/>
          <w:szCs w:val="24"/>
          <w:lang w:val="hy-AM" w:eastAsia="en-US"/>
        </w:rPr>
        <w:t>իրականացվել</w:t>
      </w:r>
      <w:r>
        <w:rPr>
          <w:rFonts w:ascii="GHEA Grapalat" w:hAnsi="GHEA Grapalat" w:cs="Sylfaen"/>
          <w:sz w:val="20"/>
          <w:szCs w:val="24"/>
          <w:lang w:val="af-ZA" w:eastAsia="en-US"/>
        </w:rPr>
        <w:t xml:space="preserve"> ենթակապալի </w:t>
      </w:r>
      <w:r>
        <w:rPr>
          <w:rFonts w:ascii="GHEA Grapalat" w:hAnsi="GHEA Grapalat" w:cs="Sylfaen"/>
          <w:sz w:val="20"/>
          <w:szCs w:val="24"/>
          <w:lang w:val="hy-AM" w:eastAsia="en-US"/>
        </w:rPr>
        <w:t>պայմանագիր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կնքելու</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միջոցով։</w:t>
      </w:r>
      <w:r>
        <w:rPr>
          <w:rFonts w:ascii="GHEA Grapalat" w:hAnsi="GHEA Grapalat" w:cs="Sylfaen"/>
          <w:sz w:val="20"/>
          <w:szCs w:val="24"/>
          <w:lang w:val="af-ZA" w:eastAsia="en-US"/>
        </w:rPr>
        <w:t xml:space="preserve"> Ենթակապալի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չի</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հանդիսանալ</w:t>
      </w:r>
      <w:r>
        <w:rPr>
          <w:rFonts w:ascii="GHEA Grapalat" w:hAnsi="GHEA Grapalat" w:cs="Sylfaen"/>
          <w:sz w:val="20"/>
          <w:szCs w:val="24"/>
          <w:lang w:val="af-ZA" w:eastAsia="en-US"/>
        </w:rPr>
        <w:t xml:space="preserve"> </w:t>
      </w:r>
      <w:r>
        <w:rPr>
          <w:rFonts w:ascii="GHEA Grapalat" w:hAnsi="GHEA Grapalat" w:cs="Sylfaen"/>
          <w:sz w:val="20"/>
          <w:szCs w:val="24"/>
          <w:lang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lang w:val="af-ZA"/>
        </w:rPr>
        <w:t>(</w:t>
      </w:r>
      <w:r>
        <w:rPr>
          <w:rFonts w:ascii="GHEA Grapalat" w:hAnsi="GHEA Grapalat" w:cs="Sylfaen"/>
          <w:sz w:val="20"/>
        </w:rPr>
        <w:t>միևնույն</w:t>
      </w:r>
      <w:r>
        <w:rPr>
          <w:rFonts w:ascii="GHEA Grapalat" w:hAnsi="GHEA Grapalat" w:cs="Sylfaen"/>
          <w:sz w:val="20"/>
          <w:lang w:val="af-ZA"/>
        </w:rPr>
        <w:t xml:space="preserve"> </w:t>
      </w:r>
      <w:r>
        <w:rPr>
          <w:rFonts w:ascii="GHEA Grapalat" w:hAnsi="GHEA Grapalat" w:cs="Sylfaen"/>
          <w:sz w:val="20"/>
        </w:rPr>
        <w:t>չափաբաժնին</w:t>
      </w:r>
      <w:r>
        <w:rPr>
          <w:rFonts w:ascii="GHEA Grapalat" w:hAnsi="GHEA Grapalat" w:cs="Sylfaen"/>
          <w:sz w:val="20"/>
          <w:lang w:val="af-ZA"/>
        </w:rPr>
        <w:t xml:space="preserve">) </w:t>
      </w:r>
      <w:r>
        <w:rPr>
          <w:rFonts w:ascii="GHEA Grapalat" w:hAnsi="GHEA Grapalat" w:cs="Sylfaen"/>
          <w:sz w:val="20"/>
          <w:szCs w:val="24"/>
          <w:lang w:eastAsia="en-US"/>
        </w:rPr>
        <w:t>մասնակցելու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նպատակով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հայտ</w:t>
      </w:r>
      <w:r>
        <w:rPr>
          <w:rFonts w:ascii="GHEA Grapalat" w:hAnsi="GHEA Grapalat" w:cs="Sylfaen"/>
          <w:sz w:val="20"/>
          <w:szCs w:val="24"/>
          <w:lang w:val="af-ZA" w:eastAsia="en-US"/>
        </w:rPr>
        <w:t xml:space="preserve"> </w:t>
      </w:r>
      <w:r>
        <w:rPr>
          <w:rFonts w:ascii="GHEA Grapalat" w:hAnsi="GHEA Grapalat" w:cs="Sylfaen"/>
          <w:sz w:val="20"/>
          <w:szCs w:val="24"/>
          <w:lang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մասնակիցը</w:t>
      </w:r>
      <w:r>
        <w:rPr>
          <w:rFonts w:ascii="GHEA Grapalat" w:hAnsi="GHEA Grapalat" w:cs="Sylfaen"/>
          <w:sz w:val="20"/>
          <w:szCs w:val="24"/>
          <w:lang w:val="af-ZA" w:eastAsia="en-US"/>
        </w:rPr>
        <w:t xml:space="preserve">: </w:t>
      </w:r>
    </w:p>
    <w:p w14:paraId="695956FB">
      <w:pPr>
        <w:pStyle w:val="19"/>
        <w:spacing w:line="240" w:lineRule="auto"/>
        <w:rPr>
          <w:rFonts w:ascii="GHEA Grapalat" w:hAnsi="GHEA Grapalat" w:cs="Sylfaen"/>
          <w:szCs w:val="24"/>
        </w:rPr>
      </w:pPr>
      <w:r>
        <w:rPr>
          <w:rFonts w:ascii="GHEA Grapalat" w:hAnsi="GHEA Grapalat" w:cs="Sylfaen"/>
          <w:szCs w:val="24"/>
        </w:rPr>
        <w:t xml:space="preserve"> 2</w:t>
      </w:r>
      <w:r>
        <w:rPr>
          <w:rFonts w:ascii="GHEA Grapalat" w:hAnsi="GHEA Grapalat" w:cs="Sylfaen"/>
          <w:szCs w:val="24"/>
          <w:lang w:val="hy-AM"/>
        </w:rPr>
        <w:t>.</w:t>
      </w:r>
      <w:r>
        <w:rPr>
          <w:rFonts w:ascii="GHEA Grapalat" w:hAnsi="GHEA Grapalat" w:cs="Sylfaen"/>
          <w:szCs w:val="24"/>
        </w:rPr>
        <w:t xml:space="preserve">6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szCs w:val="24"/>
          <w:lang w:val="ru-RU"/>
        </w:rPr>
        <w:t>մասնակցել</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կոնսորցիումով</w:t>
      </w:r>
      <w:r>
        <w:rPr>
          <w:rFonts w:ascii="GHEA Grapalat" w:hAnsi="GHEA Grapalat" w:cs="Sylfaen"/>
          <w:szCs w:val="24"/>
        </w:rPr>
        <w:t>)</w:t>
      </w:r>
      <w:r>
        <w:rPr>
          <w:rFonts w:ascii="GHEA Grapalat" w:hAnsi="GHEA Grapalat" w:cs="Sylfaen"/>
          <w:szCs w:val="24"/>
          <w:lang w:val="ru-RU"/>
        </w:rPr>
        <w:t>։</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w:t>
      </w:r>
    </w:p>
    <w:p w14:paraId="236AB77F">
      <w:pPr>
        <w:pStyle w:val="19"/>
        <w:spacing w:line="240" w:lineRule="auto"/>
        <w:rPr>
          <w:rFonts w:ascii="GHEA Grapalat" w:hAnsi="GHEA Grapalat" w:cs="Sylfaen"/>
          <w:szCs w:val="24"/>
        </w:rPr>
      </w:pPr>
      <w:r>
        <w:rPr>
          <w:rFonts w:ascii="GHEA Grapalat" w:hAnsi="GHEA Grapalat" w:cs="Sylfaen"/>
          <w:szCs w:val="24"/>
        </w:rPr>
        <w:t xml:space="preserve">1)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պայմանագրի</w:t>
      </w:r>
      <w:r>
        <w:rPr>
          <w:rFonts w:ascii="GHEA Grapalat" w:hAnsi="GHEA Grapalat" w:cs="Sylfaen"/>
          <w:szCs w:val="24"/>
        </w:rPr>
        <w:t xml:space="preserve"> </w:t>
      </w:r>
      <w:r>
        <w:rPr>
          <w:rFonts w:ascii="GHEA Grapalat" w:hAnsi="GHEA Grapalat" w:cs="Sylfaen"/>
          <w:szCs w:val="24"/>
          <w:lang w:val="ru-RU"/>
        </w:rPr>
        <w:t>կողմերից</w:t>
      </w:r>
      <w:r>
        <w:rPr>
          <w:rFonts w:ascii="GHEA Grapalat" w:hAnsi="GHEA Grapalat" w:cs="Sylfaen"/>
          <w:szCs w:val="24"/>
        </w:rPr>
        <w:t xml:space="preserve"> </w:t>
      </w:r>
      <w:r>
        <w:rPr>
          <w:rFonts w:ascii="GHEA Grapalat" w:hAnsi="GHEA Grapalat" w:cs="Sylfaen"/>
          <w:szCs w:val="24"/>
          <w:lang w:val="ru-RU"/>
        </w:rPr>
        <w:t>որևէ</w:t>
      </w:r>
      <w:r>
        <w:rPr>
          <w:rFonts w:ascii="GHEA Grapalat" w:hAnsi="GHEA Grapalat" w:cs="Sylfaen"/>
          <w:szCs w:val="24"/>
        </w:rPr>
        <w:t xml:space="preserve"> </w:t>
      </w:r>
      <w:r>
        <w:rPr>
          <w:rFonts w:ascii="GHEA Grapalat" w:hAnsi="GHEA Grapalat" w:cs="Sylfaen"/>
          <w:szCs w:val="24"/>
          <w:lang w:val="ru-RU"/>
        </w:rPr>
        <w:t>մեկը</w:t>
      </w:r>
      <w:r>
        <w:rPr>
          <w:rFonts w:ascii="GHEA Grapalat" w:hAnsi="GHEA Grapalat" w:cs="Sylfaen"/>
          <w:szCs w:val="24"/>
        </w:rPr>
        <w:t xml:space="preserve"> </w:t>
      </w:r>
      <w:r>
        <w:rPr>
          <w:rFonts w:ascii="GHEA Grapalat" w:hAnsi="GHEA Grapalat" w:cs="Sylfaen"/>
          <w:szCs w:val="24"/>
          <w:lang w:val="ru-RU"/>
        </w:rPr>
        <w:t>չի</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նույն</w:t>
      </w:r>
      <w:r>
        <w:rPr>
          <w:rFonts w:ascii="GHEA Grapalat" w:hAnsi="GHEA Grapalat" w:cs="Sylfaen"/>
          <w:szCs w:val="24"/>
        </w:rPr>
        <w:t xml:space="preserve"> </w:t>
      </w:r>
      <w:r>
        <w:rPr>
          <w:rFonts w:ascii="GHEA Grapalat" w:hAnsi="GHEA Grapalat" w:cs="Sylfaen"/>
          <w:szCs w:val="24"/>
          <w:lang w:val="ru-RU"/>
        </w:rPr>
        <w:t>ընթացակարգին</w:t>
      </w:r>
      <w:r>
        <w:rPr>
          <w:rFonts w:ascii="GHEA Grapalat" w:hAnsi="GHEA Grapalat" w:cs="Sylfaen"/>
          <w:szCs w:val="24"/>
        </w:rPr>
        <w:t xml:space="preserve"> </w:t>
      </w:r>
      <w:r>
        <w:rPr>
          <w:rFonts w:ascii="GHEA Grapalat" w:hAnsi="GHEA Grapalat" w:cs="Sylfaen"/>
        </w:rPr>
        <w:t>(</w:t>
      </w:r>
      <w:r>
        <w:rPr>
          <w:rFonts w:ascii="GHEA Grapalat" w:hAnsi="GHEA Grapalat" w:cs="Sylfaen"/>
          <w:lang w:val="en-US"/>
        </w:rPr>
        <w:t>միևնույն</w:t>
      </w:r>
      <w:r>
        <w:rPr>
          <w:rFonts w:ascii="GHEA Grapalat" w:hAnsi="GHEA Grapalat" w:cs="Sylfaen"/>
        </w:rPr>
        <w:t xml:space="preserve"> </w:t>
      </w:r>
      <w:r>
        <w:rPr>
          <w:rFonts w:ascii="GHEA Grapalat" w:hAnsi="GHEA Grapalat" w:cs="Sylfaen"/>
          <w:lang w:val="en-US"/>
        </w:rPr>
        <w:t>չափաբաժնին</w:t>
      </w:r>
      <w:r>
        <w:rPr>
          <w:rFonts w:ascii="GHEA Grapalat" w:hAnsi="GHEA Grapalat" w:cs="Sylfaen"/>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հայտ</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պարբերության</w:t>
      </w:r>
      <w:r>
        <w:rPr>
          <w:rFonts w:ascii="GHEA Grapalat" w:hAnsi="GHEA Grapalat" w:cs="Sylfaen"/>
          <w:szCs w:val="24"/>
        </w:rPr>
        <w:t xml:space="preserve"> </w:t>
      </w:r>
      <w:r>
        <w:rPr>
          <w:rFonts w:ascii="GHEA Grapalat" w:hAnsi="GHEA Grapalat" w:cs="Sylfaen"/>
          <w:szCs w:val="24"/>
          <w:lang w:val="ru-RU"/>
        </w:rPr>
        <w:t>պահանջի</w:t>
      </w:r>
      <w:r>
        <w:rPr>
          <w:rFonts w:ascii="GHEA Grapalat" w:hAnsi="GHEA Grapalat" w:cs="Sylfaen"/>
          <w:szCs w:val="24"/>
        </w:rPr>
        <w:t xml:space="preserve"> </w:t>
      </w:r>
      <w:r>
        <w:rPr>
          <w:rFonts w:ascii="GHEA Grapalat" w:hAnsi="GHEA Grapalat" w:cs="Sylfaen"/>
          <w:szCs w:val="24"/>
          <w:lang w:val="ru-RU"/>
        </w:rPr>
        <w:t>չպահպանման</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հայտերի</w:t>
      </w:r>
      <w:r>
        <w:rPr>
          <w:rFonts w:ascii="GHEA Grapalat" w:hAnsi="GHEA Grapalat" w:cs="Sylfaen"/>
          <w:szCs w:val="24"/>
        </w:rPr>
        <w:t xml:space="preserve"> </w:t>
      </w:r>
      <w:r>
        <w:rPr>
          <w:rFonts w:ascii="GHEA Grapalat" w:hAnsi="GHEA Grapalat" w:cs="Sylfaen"/>
          <w:szCs w:val="24"/>
          <w:lang w:val="ru-RU"/>
        </w:rPr>
        <w:t>բացման</w:t>
      </w:r>
      <w:r>
        <w:rPr>
          <w:rFonts w:ascii="GHEA Grapalat" w:hAnsi="GHEA Grapalat" w:cs="Sylfaen"/>
          <w:szCs w:val="24"/>
        </w:rPr>
        <w:t xml:space="preserve"> </w:t>
      </w:r>
      <w:r>
        <w:rPr>
          <w:rFonts w:ascii="GHEA Grapalat" w:hAnsi="GHEA Grapalat" w:cs="Sylfaen"/>
          <w:szCs w:val="24"/>
          <w:lang w:val="ru-RU"/>
        </w:rPr>
        <w:t>նիստում</w:t>
      </w:r>
      <w:r>
        <w:rPr>
          <w:rFonts w:ascii="GHEA Grapalat" w:hAnsi="GHEA Grapalat" w:cs="Sylfaen"/>
          <w:szCs w:val="24"/>
        </w:rPr>
        <w:t xml:space="preserve"> </w:t>
      </w:r>
      <w:r>
        <w:rPr>
          <w:rFonts w:ascii="GHEA Grapalat" w:hAnsi="GHEA Grapalat" w:cs="Sylfaen"/>
          <w:szCs w:val="24"/>
          <w:lang w:val="ru-RU"/>
        </w:rPr>
        <w:t>մերժվում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ինչպես</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գործունեության</w:t>
      </w:r>
      <w:r>
        <w:rPr>
          <w:rFonts w:ascii="GHEA Grapalat" w:hAnsi="GHEA Grapalat" w:cs="Sylfaen"/>
          <w:szCs w:val="24"/>
        </w:rPr>
        <w:t xml:space="preserve"> </w:t>
      </w:r>
      <w:r>
        <w:rPr>
          <w:rFonts w:ascii="GHEA Grapalat" w:hAnsi="GHEA Grapalat" w:cs="Sylfaen"/>
          <w:szCs w:val="24"/>
          <w:lang w:val="ru-RU"/>
        </w:rPr>
        <w:t>կարգով</w:t>
      </w:r>
      <w:r>
        <w:rPr>
          <w:rFonts w:ascii="GHEA Grapalat" w:hAnsi="GHEA Grapalat" w:cs="Sylfaen"/>
          <w:szCs w:val="24"/>
        </w:rPr>
        <w:t xml:space="preserve">, </w:t>
      </w:r>
      <w:r>
        <w:rPr>
          <w:rFonts w:ascii="GHEA Grapalat" w:hAnsi="GHEA Grapalat" w:cs="Sylfaen"/>
          <w:szCs w:val="24"/>
          <w:lang w:val="ru-RU"/>
        </w:rPr>
        <w:t>այնպես</w:t>
      </w:r>
      <w:r>
        <w:rPr>
          <w:rFonts w:ascii="GHEA Grapalat" w:hAnsi="GHEA Grapalat" w:cs="Sylfaen"/>
          <w:szCs w:val="24"/>
        </w:rPr>
        <w:t xml:space="preserve"> </w:t>
      </w:r>
      <w:r>
        <w:rPr>
          <w:rFonts w:ascii="GHEA Grapalat" w:hAnsi="GHEA Grapalat" w:cs="Sylfaen"/>
          <w:szCs w:val="24"/>
          <w:lang w:val="ru-RU"/>
        </w:rPr>
        <w:t>էլ</w:t>
      </w:r>
      <w:r>
        <w:rPr>
          <w:rFonts w:ascii="GHEA Grapalat" w:hAnsi="GHEA Grapalat" w:cs="Sylfaen"/>
          <w:szCs w:val="24"/>
        </w:rPr>
        <w:t xml:space="preserve"> </w:t>
      </w:r>
      <w:r>
        <w:rPr>
          <w:rFonts w:ascii="GHEA Grapalat" w:hAnsi="GHEA Grapalat" w:cs="Sylfaen"/>
          <w:szCs w:val="24"/>
          <w:lang w:val="ru-RU"/>
        </w:rPr>
        <w:t>առանձին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հայտերը</w:t>
      </w:r>
      <w:r>
        <w:rPr>
          <w:rFonts w:ascii="GHEA Grapalat" w:hAnsi="GHEA Grapalat" w:cs="Sylfaen"/>
          <w:szCs w:val="24"/>
        </w:rPr>
        <w:t>.</w:t>
      </w:r>
    </w:p>
    <w:p w14:paraId="500E5495">
      <w:pPr>
        <w:pStyle w:val="19"/>
        <w:spacing w:line="240" w:lineRule="auto"/>
        <w:ind w:firstLine="567"/>
        <w:rPr>
          <w:rFonts w:ascii="GHEA Grapalat" w:hAnsi="GHEA Grapalat" w:cs="Sylfaen"/>
          <w:szCs w:val="24"/>
          <w:lang w:val="hy-AM"/>
        </w:rPr>
      </w:pPr>
      <w:r>
        <w:rPr>
          <w:rFonts w:ascii="GHEA Grapalat" w:hAnsi="GHEA Grapalat" w:cs="Sylfaen"/>
          <w:szCs w:val="24"/>
        </w:rPr>
        <w:t>2) Մ</w:t>
      </w:r>
      <w:r>
        <w:rPr>
          <w:rFonts w:ascii="GHEA Grapalat" w:hAnsi="GHEA Grapalat" w:cs="Sylfaen"/>
          <w:szCs w:val="24"/>
          <w:lang w:val="ru-RU"/>
        </w:rPr>
        <w:t>ասնակիցները</w:t>
      </w:r>
      <w:r>
        <w:rPr>
          <w:rFonts w:ascii="GHEA Grapalat" w:hAnsi="GHEA Grapalat" w:cs="Sylfaen"/>
          <w:szCs w:val="24"/>
        </w:rPr>
        <w:t xml:space="preserve"> </w:t>
      </w:r>
      <w:r>
        <w:rPr>
          <w:rFonts w:ascii="GHEA Grapalat" w:hAnsi="GHEA Grapalat" w:cs="Sylfaen"/>
          <w:szCs w:val="24"/>
          <w:lang w:val="ru-RU"/>
        </w:rPr>
        <w:t>կրում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համատեղ</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համապարտ</w:t>
      </w:r>
      <w:r>
        <w:rPr>
          <w:rFonts w:ascii="GHEA Grapalat" w:hAnsi="GHEA Grapalat" w:cs="Sylfaen"/>
          <w:szCs w:val="24"/>
        </w:rPr>
        <w:t xml:space="preserve"> </w:t>
      </w:r>
      <w:r>
        <w:rPr>
          <w:rFonts w:ascii="GHEA Grapalat" w:hAnsi="GHEA Grapalat" w:cs="Sylfaen"/>
          <w:szCs w:val="24"/>
          <w:lang w:val="ru-RU"/>
        </w:rPr>
        <w:t>պատասխանատվություն</w:t>
      </w:r>
      <w:r>
        <w:rPr>
          <w:rFonts w:ascii="GHEA Grapalat" w:hAnsi="GHEA Grapalat" w:cs="Sylfaen"/>
          <w:szCs w:val="24"/>
        </w:rPr>
        <w:t>:</w:t>
      </w:r>
      <w:r>
        <w:rPr>
          <w:rFonts w:ascii="GHEA Grapalat" w:hAnsi="GHEA Grapalat" w:cs="Sylfaen"/>
          <w:szCs w:val="24"/>
          <w:lang w:val="hy-AM"/>
        </w:rPr>
        <w:t xml:space="preserve"> </w:t>
      </w:r>
      <w:r>
        <w:rPr>
          <w:rFonts w:ascii="GHEA Grapalat" w:hAnsi="GHEA Grapalat" w:cs="Sylfaen"/>
          <w:szCs w:val="24"/>
        </w:rPr>
        <w:t>Ընդ որում,</w:t>
      </w:r>
      <w:r>
        <w:rPr>
          <w:rFonts w:ascii="GHEA Grapalat" w:hAnsi="GHEA Grapalat" w:cs="Sylfaen"/>
          <w:szCs w:val="24"/>
          <w:lang w:val="hy-AM"/>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անդամի</w:t>
      </w:r>
      <w:r>
        <w:rPr>
          <w:rFonts w:ascii="GHEA Grapalat" w:hAnsi="GHEA Grapalat" w:cs="Sylfaen"/>
          <w:szCs w:val="24"/>
        </w:rPr>
        <w:t xml:space="preserve"> </w:t>
      </w:r>
      <w:r>
        <w:rPr>
          <w:rFonts w:ascii="GHEA Grapalat" w:hAnsi="GHEA Grapalat" w:cs="Sylfaen"/>
          <w:szCs w:val="24"/>
          <w:lang w:val="ru-RU"/>
        </w:rPr>
        <w:t>կոնսորցիումից</w:t>
      </w:r>
      <w:r>
        <w:rPr>
          <w:rFonts w:ascii="GHEA Grapalat" w:hAnsi="GHEA Grapalat" w:cs="Sylfaen"/>
          <w:szCs w:val="24"/>
        </w:rPr>
        <w:t xml:space="preserve"> </w:t>
      </w:r>
      <w:r>
        <w:rPr>
          <w:rFonts w:ascii="GHEA Grapalat" w:hAnsi="GHEA Grapalat" w:cs="Sylfaen"/>
          <w:szCs w:val="24"/>
          <w:lang w:val="ru-RU"/>
        </w:rPr>
        <w:t>դուրս</w:t>
      </w:r>
      <w:r>
        <w:rPr>
          <w:rFonts w:ascii="GHEA Grapalat" w:hAnsi="GHEA Grapalat" w:cs="Sylfaen"/>
          <w:szCs w:val="24"/>
        </w:rPr>
        <w:t xml:space="preserve"> </w:t>
      </w:r>
      <w:r>
        <w:rPr>
          <w:rFonts w:ascii="GHEA Grapalat" w:hAnsi="GHEA Grapalat" w:cs="Sylfaen"/>
          <w:szCs w:val="24"/>
          <w:lang w:val="ru-RU"/>
        </w:rPr>
        <w:t>գալու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հետ</w:t>
      </w:r>
      <w:r>
        <w:rPr>
          <w:rFonts w:ascii="GHEA Grapalat" w:hAnsi="GHEA Grapalat" w:cs="Sylfaen"/>
          <w:szCs w:val="24"/>
        </w:rPr>
        <w:t xml:space="preserve"> </w:t>
      </w:r>
      <w:r>
        <w:rPr>
          <w:rFonts w:ascii="GHEA Grapalat" w:hAnsi="GHEA Grapalat" w:cs="Sylfaen"/>
          <w:szCs w:val="24"/>
          <w:lang w:val="en-US"/>
        </w:rPr>
        <w:t>պ</w:t>
      </w:r>
      <w:r>
        <w:rPr>
          <w:rFonts w:ascii="GHEA Grapalat" w:hAnsi="GHEA Grapalat" w:cs="Sylfaen"/>
          <w:szCs w:val="24"/>
          <w:lang w:val="ru-RU"/>
        </w:rPr>
        <w:t>ատվիրատուի</w:t>
      </w:r>
      <w:r>
        <w:rPr>
          <w:rFonts w:ascii="GHEA Grapalat" w:hAnsi="GHEA Grapalat" w:cs="Sylfaen"/>
          <w:szCs w:val="24"/>
        </w:rPr>
        <w:t xml:space="preserve"> </w:t>
      </w:r>
      <w:r>
        <w:rPr>
          <w:rFonts w:ascii="GHEA Grapalat" w:hAnsi="GHEA Grapalat" w:cs="Sylfaen"/>
          <w:szCs w:val="24"/>
          <w:lang w:val="ru-RU"/>
        </w:rPr>
        <w:t>կնքած</w:t>
      </w:r>
      <w:r>
        <w:rPr>
          <w:rFonts w:ascii="GHEA Grapalat" w:hAnsi="GHEA Grapalat" w:cs="Sylfaen"/>
          <w:szCs w:val="24"/>
        </w:rPr>
        <w:t xml:space="preserve"> </w:t>
      </w:r>
      <w:r>
        <w:rPr>
          <w:rFonts w:ascii="GHEA Grapalat" w:hAnsi="GHEA Grapalat" w:cs="Sylfaen"/>
          <w:szCs w:val="24"/>
          <w:lang w:val="ru-RU"/>
        </w:rPr>
        <w:t>պայմանագիրը</w:t>
      </w:r>
      <w:r>
        <w:rPr>
          <w:rFonts w:ascii="GHEA Grapalat" w:hAnsi="GHEA Grapalat" w:cs="Sylfaen"/>
          <w:szCs w:val="24"/>
        </w:rPr>
        <w:t xml:space="preserve"> </w:t>
      </w:r>
      <w:r>
        <w:rPr>
          <w:rFonts w:ascii="GHEA Grapalat" w:hAnsi="GHEA Grapalat" w:cs="Sylfaen"/>
          <w:szCs w:val="24"/>
          <w:lang w:val="ru-RU"/>
        </w:rPr>
        <w:t>միակողմանիորեն</w:t>
      </w:r>
      <w:r>
        <w:rPr>
          <w:rFonts w:ascii="GHEA Grapalat" w:hAnsi="GHEA Grapalat" w:cs="Sylfaen"/>
          <w:szCs w:val="24"/>
        </w:rPr>
        <w:t xml:space="preserve"> </w:t>
      </w:r>
      <w:r>
        <w:rPr>
          <w:rFonts w:ascii="GHEA Grapalat" w:hAnsi="GHEA Grapalat" w:cs="Sylfaen"/>
          <w:szCs w:val="24"/>
          <w:lang w:val="ru-RU"/>
        </w:rPr>
        <w:t>լուծվում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կոնսորցիումի</w:t>
      </w:r>
      <w:r>
        <w:rPr>
          <w:rFonts w:ascii="GHEA Grapalat" w:hAnsi="GHEA Grapalat" w:cs="Sylfaen"/>
          <w:szCs w:val="24"/>
        </w:rPr>
        <w:t xml:space="preserve"> </w:t>
      </w:r>
      <w:r>
        <w:rPr>
          <w:rFonts w:ascii="GHEA Grapalat" w:hAnsi="GHEA Grapalat" w:cs="Sylfaen"/>
          <w:szCs w:val="24"/>
          <w:lang w:val="ru-RU"/>
        </w:rPr>
        <w:t>անդամների</w:t>
      </w:r>
      <w:r>
        <w:rPr>
          <w:rFonts w:ascii="GHEA Grapalat" w:hAnsi="GHEA Grapalat" w:cs="Sylfaen"/>
          <w:szCs w:val="24"/>
        </w:rPr>
        <w:t xml:space="preserve"> </w:t>
      </w:r>
      <w:r>
        <w:rPr>
          <w:rFonts w:ascii="GHEA Grapalat" w:hAnsi="GHEA Grapalat" w:cs="Sylfaen"/>
          <w:szCs w:val="24"/>
          <w:lang w:val="ru-RU"/>
        </w:rPr>
        <w:t>նկատմամբ</w:t>
      </w:r>
      <w:r>
        <w:rPr>
          <w:rFonts w:ascii="GHEA Grapalat" w:hAnsi="GHEA Grapalat" w:cs="Sylfaen"/>
          <w:szCs w:val="24"/>
        </w:rPr>
        <w:t xml:space="preserve"> </w:t>
      </w:r>
      <w:r>
        <w:rPr>
          <w:rFonts w:ascii="GHEA Grapalat" w:hAnsi="GHEA Grapalat" w:cs="Sylfaen"/>
          <w:szCs w:val="24"/>
          <w:lang w:val="ru-RU"/>
        </w:rPr>
        <w:t>կիրառվում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պայմանագրով</w:t>
      </w:r>
      <w:r>
        <w:rPr>
          <w:rFonts w:ascii="GHEA Grapalat" w:hAnsi="GHEA Grapalat" w:cs="Sylfaen"/>
          <w:szCs w:val="24"/>
        </w:rPr>
        <w:t xml:space="preserve"> </w:t>
      </w:r>
      <w:r>
        <w:rPr>
          <w:rFonts w:ascii="GHEA Grapalat" w:hAnsi="GHEA Grapalat" w:cs="Sylfaen"/>
          <w:szCs w:val="24"/>
          <w:lang w:val="ru-RU"/>
        </w:rPr>
        <w:t>նախատեսված</w:t>
      </w:r>
      <w:r>
        <w:rPr>
          <w:rFonts w:ascii="GHEA Grapalat" w:hAnsi="GHEA Grapalat" w:cs="Sylfaen"/>
          <w:szCs w:val="24"/>
        </w:rPr>
        <w:t xml:space="preserve"> </w:t>
      </w:r>
      <w:r>
        <w:rPr>
          <w:rFonts w:ascii="GHEA Grapalat" w:hAnsi="GHEA Grapalat" w:cs="Sylfaen"/>
          <w:szCs w:val="24"/>
          <w:lang w:val="ru-RU"/>
        </w:rPr>
        <w:t>պատասխանատվության</w:t>
      </w:r>
      <w:r>
        <w:rPr>
          <w:rFonts w:ascii="GHEA Grapalat" w:hAnsi="GHEA Grapalat" w:cs="Sylfaen"/>
          <w:szCs w:val="24"/>
        </w:rPr>
        <w:t xml:space="preserve"> </w:t>
      </w:r>
      <w:r>
        <w:rPr>
          <w:rFonts w:ascii="GHEA Grapalat" w:hAnsi="GHEA Grapalat" w:cs="Sylfaen"/>
          <w:szCs w:val="24"/>
          <w:lang w:val="ru-RU"/>
        </w:rPr>
        <w:t>միջոցները</w:t>
      </w:r>
      <w:r>
        <w:rPr>
          <w:rFonts w:ascii="GHEA Grapalat" w:hAnsi="GHEA Grapalat" w:cs="Sylfaen"/>
          <w:szCs w:val="24"/>
          <w:lang w:val="hy-AM"/>
        </w:rPr>
        <w:t>:</w:t>
      </w:r>
    </w:p>
    <w:p w14:paraId="50CFC2FA">
      <w:pPr>
        <w:ind w:firstLine="567"/>
        <w:jc w:val="both"/>
        <w:rPr>
          <w:rFonts w:ascii="GHEA Grapalat" w:hAnsi="GHEA Grapalat"/>
          <w:b/>
          <w:sz w:val="20"/>
          <w:lang w:val="af-ZA"/>
        </w:rPr>
      </w:pPr>
    </w:p>
    <w:p w14:paraId="55932B5C">
      <w:pPr>
        <w:jc w:val="center"/>
        <w:rPr>
          <w:rFonts w:ascii="GHEA Grapalat" w:hAnsi="GHEA Grapalat" w:cs="Arial"/>
          <w:b/>
          <w:sz w:val="20"/>
          <w:lang w:val="af-ZA"/>
        </w:rPr>
      </w:pPr>
      <w:r>
        <w:rPr>
          <w:rFonts w:ascii="GHEA Grapalat" w:hAnsi="GHEA Grapalat"/>
          <w:b/>
          <w:sz w:val="20"/>
          <w:lang w:val="af-ZA"/>
        </w:rPr>
        <w:t xml:space="preserve">3.  </w:t>
      </w:r>
      <w:r>
        <w:rPr>
          <w:rFonts w:ascii="GHEA Grapalat" w:hAnsi="GHEA Grapalat" w:cs="Sylfaen"/>
          <w:b/>
          <w:sz w:val="20"/>
        </w:rPr>
        <w:t>ՀՐԱՎԵՐԻ</w:t>
      </w:r>
      <w:r>
        <w:rPr>
          <w:rFonts w:ascii="GHEA Grapalat" w:hAnsi="GHEA Grapalat" w:cs="Arial"/>
          <w:b/>
          <w:sz w:val="20"/>
          <w:lang w:val="af-ZA"/>
        </w:rPr>
        <w:t xml:space="preserve">  </w:t>
      </w:r>
      <w:r>
        <w:rPr>
          <w:rFonts w:ascii="GHEA Grapalat" w:hAnsi="GHEA Grapalat" w:cs="Sylfaen"/>
          <w:b/>
          <w:sz w:val="20"/>
        </w:rPr>
        <w:t>ՊԱՐԶԱԲԱՆՈՒՄԸ</w:t>
      </w:r>
      <w:r>
        <w:rPr>
          <w:rFonts w:ascii="GHEA Grapalat" w:hAnsi="GHEA Grapalat" w:cs="Arial"/>
          <w:b/>
          <w:sz w:val="20"/>
          <w:lang w:val="af-ZA"/>
        </w:rPr>
        <w:t xml:space="preserve">  </w:t>
      </w:r>
      <w:r>
        <w:rPr>
          <w:rFonts w:ascii="GHEA Grapalat" w:hAnsi="GHEA Grapalat" w:cs="Arial"/>
          <w:b/>
          <w:sz w:val="20"/>
        </w:rPr>
        <w:t>ԵՎ</w:t>
      </w:r>
      <w:r>
        <w:rPr>
          <w:rFonts w:ascii="GHEA Grapalat" w:hAnsi="GHEA Grapalat" w:cs="Arial"/>
          <w:b/>
          <w:sz w:val="20"/>
          <w:lang w:val="af-ZA"/>
        </w:rPr>
        <w:t xml:space="preserve"> </w:t>
      </w:r>
      <w:r>
        <w:rPr>
          <w:rFonts w:ascii="GHEA Grapalat" w:hAnsi="GHEA Grapalat" w:cs="Sylfaen"/>
          <w:b/>
          <w:sz w:val="20"/>
        </w:rPr>
        <w:t>ՀՐԱՎԵՐՈՒՄ</w:t>
      </w:r>
      <w:r>
        <w:rPr>
          <w:rFonts w:ascii="GHEA Grapalat" w:hAnsi="GHEA Grapalat" w:cs="Arial"/>
          <w:b/>
          <w:sz w:val="20"/>
          <w:lang w:val="af-ZA"/>
        </w:rPr>
        <w:t xml:space="preserve"> </w:t>
      </w:r>
      <w:r>
        <w:rPr>
          <w:rFonts w:ascii="GHEA Grapalat" w:hAnsi="GHEA Grapalat" w:cs="Sylfaen"/>
          <w:b/>
          <w:sz w:val="20"/>
        </w:rPr>
        <w:t>ՓՈՓՈԽՈՒԹՅՈՒՆ</w:t>
      </w:r>
      <w:r>
        <w:rPr>
          <w:rFonts w:ascii="GHEA Grapalat" w:hAnsi="GHEA Grapalat" w:cs="Arial"/>
          <w:b/>
          <w:sz w:val="20"/>
          <w:lang w:val="af-ZA"/>
        </w:rPr>
        <w:t xml:space="preserve"> </w:t>
      </w:r>
      <w:r>
        <w:rPr>
          <w:rFonts w:ascii="GHEA Grapalat" w:hAnsi="GHEA Grapalat" w:cs="Sylfaen"/>
          <w:b/>
          <w:sz w:val="20"/>
        </w:rPr>
        <w:t>ԿԱՏԱՐԵԼՈՒ</w:t>
      </w:r>
      <w:r>
        <w:rPr>
          <w:rFonts w:ascii="GHEA Grapalat" w:hAnsi="GHEA Grapalat" w:cs="Arial"/>
          <w:b/>
          <w:sz w:val="20"/>
          <w:lang w:val="af-ZA"/>
        </w:rPr>
        <w:t xml:space="preserve"> </w:t>
      </w:r>
      <w:r>
        <w:rPr>
          <w:rFonts w:ascii="GHEA Grapalat" w:hAnsi="GHEA Grapalat" w:cs="Sylfaen"/>
          <w:b/>
          <w:sz w:val="20"/>
        </w:rPr>
        <w:t>ԿԱՐԳԸ</w:t>
      </w:r>
      <w:r>
        <w:rPr>
          <w:rFonts w:ascii="GHEA Grapalat" w:hAnsi="GHEA Grapalat" w:cs="Arial"/>
          <w:b/>
          <w:sz w:val="20"/>
          <w:lang w:val="af-ZA"/>
        </w:rPr>
        <w:t xml:space="preserve"> </w:t>
      </w:r>
    </w:p>
    <w:p w14:paraId="09F34C88">
      <w:pPr>
        <w:jc w:val="center"/>
        <w:rPr>
          <w:rFonts w:ascii="GHEA Grapalat" w:hAnsi="GHEA Grapalat"/>
          <w:b/>
          <w:sz w:val="20"/>
          <w:lang w:val="af-ZA"/>
        </w:rPr>
      </w:pPr>
    </w:p>
    <w:p w14:paraId="55CBA44B">
      <w:pPr>
        <w:ind w:firstLine="567"/>
        <w:jc w:val="both"/>
        <w:rPr>
          <w:rFonts w:ascii="GHEA Grapalat" w:hAnsi="GHEA Grapalat"/>
          <w:sz w:val="20"/>
          <w:lang w:val="af-ZA"/>
        </w:rPr>
      </w:pPr>
      <w:r>
        <w:rPr>
          <w:rFonts w:ascii="GHEA Grapalat" w:hAnsi="GHEA Grapalat"/>
          <w:sz w:val="20"/>
          <w:lang w:val="af-ZA"/>
        </w:rPr>
        <w:t xml:space="preserve">3.1 </w:t>
      </w:r>
      <w:r>
        <w:rPr>
          <w:rFonts w:ascii="GHEA Grapalat" w:hAnsi="GHEA Grapalat" w:cs="Sylfaen"/>
          <w:sz w:val="20"/>
        </w:rPr>
        <w:t>Օրենքի</w:t>
      </w:r>
      <w:r>
        <w:rPr>
          <w:rFonts w:ascii="GHEA Grapalat" w:hAnsi="GHEA Grapalat" w:cs="Arial"/>
          <w:sz w:val="20"/>
          <w:lang w:val="af-ZA"/>
        </w:rPr>
        <w:t xml:space="preserve"> 29-</w:t>
      </w:r>
      <w:r>
        <w:rPr>
          <w:rFonts w:ascii="GHEA Grapalat" w:hAnsi="GHEA Grapalat" w:cs="Sylfaen"/>
          <w:sz w:val="20"/>
        </w:rPr>
        <w:t>րդ</w:t>
      </w:r>
      <w:r>
        <w:rPr>
          <w:rFonts w:ascii="GHEA Grapalat" w:hAnsi="GHEA Grapalat" w:cs="Arial"/>
          <w:sz w:val="20"/>
          <w:lang w:val="af-ZA"/>
        </w:rPr>
        <w:t xml:space="preserve"> </w:t>
      </w:r>
      <w:r>
        <w:rPr>
          <w:rFonts w:ascii="GHEA Grapalat" w:hAnsi="GHEA Grapalat" w:cs="Sylfaen"/>
          <w:sz w:val="20"/>
        </w:rPr>
        <w:t>հոդվածի</w:t>
      </w:r>
      <w:r>
        <w:rPr>
          <w:rFonts w:ascii="GHEA Grapalat" w:hAnsi="GHEA Grapalat" w:cs="Arial"/>
          <w:sz w:val="20"/>
          <w:lang w:val="af-ZA"/>
        </w:rPr>
        <w:t xml:space="preserve"> </w:t>
      </w:r>
      <w:r>
        <w:rPr>
          <w:rFonts w:ascii="GHEA Grapalat" w:hAnsi="GHEA Grapalat" w:cs="Sylfaen"/>
          <w:sz w:val="20"/>
        </w:rPr>
        <w:t>համաձայն</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պատվիրատուից</w:t>
      </w:r>
      <w:r>
        <w:rPr>
          <w:rFonts w:ascii="GHEA Grapalat" w:hAnsi="GHEA Grapalat" w:cs="Arial"/>
          <w:sz w:val="20"/>
          <w:lang w:val="af-ZA"/>
        </w:rPr>
        <w:t xml:space="preserve"> </w:t>
      </w:r>
      <w:r>
        <w:rPr>
          <w:rFonts w:ascii="GHEA Grapalat" w:hAnsi="GHEA Grapalat" w:cs="Sylfaen"/>
          <w:sz w:val="20"/>
        </w:rPr>
        <w:t>պահանջել</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p>
    <w:p w14:paraId="006AB581">
      <w:pPr>
        <w:autoSpaceDE w:val="0"/>
        <w:autoSpaceDN w:val="0"/>
        <w:adjustRightInd w:val="0"/>
        <w:ind w:firstLine="567"/>
        <w:jc w:val="both"/>
        <w:rPr>
          <w:rFonts w:ascii="GHEA Grapalat" w:hAnsi="GHEA Grapalat"/>
          <w:sz w:val="20"/>
          <w:lang w:val="af-ZA"/>
        </w:rPr>
      </w:pPr>
      <w:r>
        <w:rPr>
          <w:rFonts w:ascii="GHEA Grapalat" w:hAnsi="GHEA Grapalat" w:cs="Sylfaen"/>
          <w:sz w:val="20"/>
        </w:rPr>
        <w:t>Մասնակիցն</w:t>
      </w:r>
      <w:r>
        <w:rPr>
          <w:rFonts w:ascii="GHEA Grapalat" w:hAnsi="GHEA Grapalat" w:cs="Arial"/>
          <w:sz w:val="20"/>
          <w:lang w:val="af-ZA"/>
        </w:rPr>
        <w:t xml:space="preserve"> </w:t>
      </w:r>
      <w:r>
        <w:rPr>
          <w:rFonts w:ascii="GHEA Grapalat" w:hAnsi="GHEA Grapalat" w:cs="Sylfaen"/>
          <w:sz w:val="20"/>
        </w:rPr>
        <w:t>իրավունք</w:t>
      </w:r>
      <w:r>
        <w:rPr>
          <w:rFonts w:ascii="GHEA Grapalat" w:hAnsi="GHEA Grapalat" w:cs="Arial"/>
          <w:sz w:val="20"/>
          <w:lang w:val="af-ZA"/>
        </w:rPr>
        <w:t xml:space="preserve"> </w:t>
      </w:r>
      <w:r>
        <w:rPr>
          <w:rFonts w:ascii="GHEA Grapalat" w:hAnsi="GHEA Grapalat" w:cs="Sylfaen"/>
          <w:sz w:val="20"/>
        </w:rPr>
        <w:t>ունի</w:t>
      </w:r>
      <w:r>
        <w:rPr>
          <w:rFonts w:ascii="GHEA Grapalat" w:hAnsi="GHEA Grapalat" w:cs="Arial"/>
          <w:sz w:val="20"/>
          <w:lang w:val="af-ZA"/>
        </w:rPr>
        <w:t xml:space="preserve"> </w:t>
      </w:r>
      <w:r>
        <w:rPr>
          <w:rFonts w:ascii="GHEA Grapalat" w:hAnsi="GHEA Grapalat" w:cs="Sylfaen"/>
          <w:sz w:val="20"/>
        </w:rPr>
        <w:t>հայտերի</w:t>
      </w:r>
      <w:r>
        <w:rPr>
          <w:rFonts w:ascii="GHEA Grapalat" w:hAnsi="GHEA Grapalat" w:cs="Arial"/>
          <w:sz w:val="20"/>
          <w:lang w:val="af-ZA"/>
        </w:rPr>
        <w:t xml:space="preserve"> </w:t>
      </w:r>
      <w:r>
        <w:rPr>
          <w:rFonts w:ascii="GHEA Grapalat" w:hAnsi="GHEA Grapalat" w:cs="Sylfaen"/>
          <w:sz w:val="20"/>
        </w:rPr>
        <w:t>ներկայացման</w:t>
      </w:r>
      <w:r>
        <w:rPr>
          <w:rFonts w:ascii="GHEA Grapalat" w:hAnsi="GHEA Grapalat" w:cs="Arial"/>
          <w:sz w:val="20"/>
          <w:lang w:val="af-ZA"/>
        </w:rPr>
        <w:t xml:space="preserve"> </w:t>
      </w:r>
      <w:r>
        <w:rPr>
          <w:rFonts w:ascii="GHEA Grapalat" w:hAnsi="GHEA Grapalat" w:cs="Sylfaen"/>
          <w:sz w:val="20"/>
        </w:rPr>
        <w:t>վերջնաժամկետը</w:t>
      </w:r>
      <w:r>
        <w:rPr>
          <w:rFonts w:ascii="GHEA Grapalat" w:hAnsi="GHEA Grapalat" w:cs="Arial"/>
          <w:sz w:val="20"/>
          <w:lang w:val="af-ZA"/>
        </w:rPr>
        <w:t xml:space="preserve"> </w:t>
      </w:r>
      <w:r>
        <w:rPr>
          <w:rFonts w:ascii="GHEA Grapalat" w:hAnsi="GHEA Grapalat" w:cs="Sylfaen"/>
          <w:sz w:val="20"/>
        </w:rPr>
        <w:t>լրանալուց</w:t>
      </w:r>
      <w:r>
        <w:rPr>
          <w:rFonts w:ascii="GHEA Grapalat" w:hAnsi="GHEA Grapalat" w:cs="Arial"/>
          <w:sz w:val="20"/>
          <w:lang w:val="af-ZA"/>
        </w:rPr>
        <w:t xml:space="preserve"> </w:t>
      </w:r>
      <w:r>
        <w:rPr>
          <w:rFonts w:ascii="GHEA Grapalat" w:hAnsi="GHEA Grapalat" w:cs="Sylfaen"/>
          <w:sz w:val="20"/>
        </w:rPr>
        <w:t>առնվազն</w:t>
      </w:r>
      <w:r>
        <w:rPr>
          <w:rFonts w:ascii="GHEA Grapalat" w:hAnsi="GHEA Grapalat" w:cs="Arial"/>
          <w:sz w:val="20"/>
          <w:lang w:val="af-ZA"/>
        </w:rPr>
        <w:t xml:space="preserve"> </w:t>
      </w:r>
      <w:r>
        <w:rPr>
          <w:rFonts w:ascii="GHEA Grapalat" w:hAnsi="GHEA Grapalat" w:cs="Sylfaen"/>
          <w:sz w:val="20"/>
        </w:rPr>
        <w:t>հինգ</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w:t>
      </w:r>
      <w:r>
        <w:rPr>
          <w:rFonts w:ascii="GHEA Grapalat" w:hAnsi="GHEA Grapalat" w:cs="Sylfaen"/>
          <w:sz w:val="20"/>
          <w:lang w:val="af-ZA"/>
        </w:rPr>
        <w:t xml:space="preserve"> </w:t>
      </w:r>
      <w:r>
        <w:rPr>
          <w:rFonts w:ascii="GHEA Grapalat" w:hAnsi="GHEA Grapalat" w:cs="Sylfaen"/>
          <w:sz w:val="20"/>
        </w:rPr>
        <w:t>առաջ</w:t>
      </w:r>
      <w:r>
        <w:rPr>
          <w:rFonts w:ascii="GHEA Grapalat" w:hAnsi="GHEA Grapalat" w:cs="Arial"/>
          <w:sz w:val="20"/>
          <w:lang w:val="af-ZA"/>
        </w:rPr>
        <w:t xml:space="preserve"> գրավոր </w:t>
      </w:r>
      <w:r>
        <w:rPr>
          <w:rFonts w:ascii="GHEA Grapalat" w:hAnsi="GHEA Grapalat" w:cs="Sylfaen"/>
          <w:sz w:val="20"/>
        </w:rPr>
        <w:t>հանձնաժողովից</w:t>
      </w:r>
      <w:r>
        <w:rPr>
          <w:rFonts w:ascii="GHEA Grapalat" w:hAnsi="GHEA Grapalat" w:cs="Sylfaen"/>
          <w:sz w:val="20"/>
          <w:lang w:val="af-ZA"/>
        </w:rPr>
        <w:t xml:space="preserve"> </w:t>
      </w:r>
      <w:r>
        <w:rPr>
          <w:rFonts w:ascii="GHEA Grapalat" w:hAnsi="GHEA Grapalat" w:cs="Sylfaen"/>
          <w:sz w:val="20"/>
        </w:rPr>
        <w:t>պահանջելու</w:t>
      </w:r>
      <w:r>
        <w:rPr>
          <w:rFonts w:ascii="GHEA Grapalat" w:hAnsi="GHEA Grapalat" w:cs="Arial"/>
          <w:sz w:val="20"/>
          <w:lang w:val="af-ZA"/>
        </w:rPr>
        <w:t xml:space="preserve"> </w:t>
      </w:r>
      <w:r>
        <w:rPr>
          <w:rFonts w:ascii="GHEA Grapalat" w:hAnsi="GHEA Grapalat" w:cs="Sylfaen"/>
          <w:sz w:val="20"/>
        </w:rPr>
        <w:t>հրավերի</w:t>
      </w:r>
      <w:r>
        <w:rPr>
          <w:rFonts w:ascii="GHEA Grapalat" w:hAnsi="GHEA Grapalat" w:cs="Arial"/>
          <w:sz w:val="20"/>
          <w:lang w:val="af-ZA"/>
        </w:rPr>
        <w:t xml:space="preserve"> </w:t>
      </w:r>
      <w:r>
        <w:rPr>
          <w:rFonts w:ascii="GHEA Grapalat" w:hAnsi="GHEA Grapalat" w:cs="Sylfaen"/>
          <w:sz w:val="20"/>
        </w:rPr>
        <w:t>պարզաբանում</w:t>
      </w:r>
      <w:r>
        <w:rPr>
          <w:rFonts w:ascii="GHEA Grapalat" w:hAnsi="GHEA Grapalat" w:cs="Tahoma"/>
          <w:sz w:val="20"/>
        </w:rPr>
        <w:t>։</w:t>
      </w:r>
      <w:r>
        <w:rPr>
          <w:rFonts w:ascii="GHEA Grapalat" w:hAnsi="GHEA Grapalat"/>
          <w:sz w:val="20"/>
          <w:lang w:val="af-ZA"/>
        </w:rPr>
        <w:t xml:space="preserve"> </w:t>
      </w:r>
      <w:r>
        <w:rPr>
          <w:rFonts w:ascii="GHEA Grapalat" w:hAnsi="GHEA Grapalat"/>
          <w:sz w:val="20"/>
        </w:rPr>
        <w:t>Հանձնաժողովը</w:t>
      </w:r>
      <w:r>
        <w:rPr>
          <w:rFonts w:ascii="GHEA Grapalat" w:hAnsi="GHEA Grapalat"/>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ասնակցին</w:t>
      </w:r>
      <w:r>
        <w:rPr>
          <w:rFonts w:ascii="GHEA Grapalat" w:hAnsi="GHEA Grapalat" w:cs="Arial"/>
          <w:sz w:val="20"/>
          <w:lang w:val="af-ZA"/>
        </w:rPr>
        <w:t xml:space="preserve"> </w:t>
      </w:r>
      <w:r>
        <w:rPr>
          <w:rFonts w:ascii="GHEA Grapalat" w:hAnsi="GHEA Grapalat" w:cs="Sylfaen"/>
          <w:sz w:val="20"/>
        </w:rPr>
        <w:t>պարզաբանումը</w:t>
      </w:r>
      <w:r>
        <w:rPr>
          <w:rFonts w:ascii="GHEA Grapalat" w:hAnsi="GHEA Grapalat" w:cs="Arial"/>
          <w:sz w:val="20"/>
          <w:lang w:val="af-ZA"/>
        </w:rPr>
        <w:t xml:space="preserve"> </w:t>
      </w:r>
      <w:r>
        <w:rPr>
          <w:rFonts w:ascii="GHEA Grapalat" w:hAnsi="GHEA Grapalat" w:cs="Sylfaen"/>
          <w:sz w:val="20"/>
        </w:rPr>
        <w:t>տրամադրում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Sylfaen"/>
          <w:sz w:val="20"/>
          <w:lang w:val="af-ZA"/>
        </w:rPr>
        <w:t xml:space="preserve"> գրավոր `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ստանալու</w:t>
      </w:r>
      <w:r>
        <w:rPr>
          <w:rFonts w:ascii="GHEA Grapalat" w:hAnsi="GHEA Grapalat" w:cs="Arial"/>
          <w:sz w:val="20"/>
          <w:lang w:val="af-ZA"/>
        </w:rPr>
        <w:t xml:space="preserve"> </w:t>
      </w:r>
      <w:r>
        <w:rPr>
          <w:rFonts w:ascii="GHEA Grapalat" w:hAnsi="GHEA Grapalat" w:cs="Sylfaen"/>
          <w:sz w:val="20"/>
        </w:rPr>
        <w:t>օրվան</w:t>
      </w:r>
      <w:r>
        <w:rPr>
          <w:rFonts w:ascii="GHEA Grapalat" w:hAnsi="GHEA Grapalat" w:cs="Arial"/>
          <w:sz w:val="20"/>
          <w:lang w:val="af-ZA"/>
        </w:rPr>
        <w:t xml:space="preserve"> </w:t>
      </w:r>
      <w:r>
        <w:rPr>
          <w:rFonts w:ascii="GHEA Grapalat" w:hAnsi="GHEA Grapalat" w:cs="Sylfaen"/>
          <w:sz w:val="20"/>
        </w:rPr>
        <w:t>հաջորդող</w:t>
      </w:r>
      <w:r>
        <w:rPr>
          <w:rFonts w:ascii="GHEA Grapalat" w:hAnsi="GHEA Grapalat" w:cs="Arial"/>
          <w:sz w:val="20"/>
          <w:lang w:val="af-ZA"/>
        </w:rPr>
        <w:t xml:space="preserve"> </w:t>
      </w:r>
      <w:r>
        <w:rPr>
          <w:rFonts w:ascii="GHEA Grapalat" w:hAnsi="GHEA Grapalat" w:cs="Sylfaen"/>
          <w:sz w:val="20"/>
        </w:rPr>
        <w:t>երկու</w:t>
      </w:r>
      <w:r>
        <w:rPr>
          <w:rFonts w:ascii="GHEA Grapalat" w:hAnsi="GHEA Grapalat" w:cs="Arial"/>
          <w:sz w:val="20"/>
          <w:lang w:val="af-ZA"/>
        </w:rPr>
        <w:t xml:space="preserve"> </w:t>
      </w:r>
      <w:r>
        <w:rPr>
          <w:rFonts w:ascii="GHEA Grapalat" w:hAnsi="GHEA Grapalat" w:cs="Sylfaen"/>
          <w:sz w:val="20"/>
        </w:rPr>
        <w:t>օրացուցային</w:t>
      </w:r>
      <w:r>
        <w:rPr>
          <w:rFonts w:ascii="GHEA Grapalat" w:hAnsi="GHEA Grapalat" w:cs="Arial"/>
          <w:sz w:val="20"/>
          <w:lang w:val="af-ZA"/>
        </w:rPr>
        <w:t xml:space="preserve"> </w:t>
      </w:r>
      <w:r>
        <w:rPr>
          <w:rFonts w:ascii="GHEA Grapalat" w:hAnsi="GHEA Grapalat" w:cs="Sylfaen"/>
          <w:sz w:val="20"/>
        </w:rPr>
        <w:t>օրվա</w:t>
      </w:r>
      <w:r>
        <w:rPr>
          <w:rFonts w:ascii="GHEA Grapalat" w:hAnsi="GHEA Grapalat" w:cs="Arial"/>
          <w:sz w:val="20"/>
          <w:lang w:val="af-ZA"/>
        </w:rPr>
        <w:t xml:space="preserve"> </w:t>
      </w:r>
      <w:r>
        <w:rPr>
          <w:rFonts w:ascii="GHEA Grapalat" w:hAnsi="GHEA Grapalat" w:cs="Sylfaen"/>
          <w:sz w:val="20"/>
        </w:rPr>
        <w:t>ընթացքում</w:t>
      </w:r>
      <w:r>
        <w:rPr>
          <w:rFonts w:ascii="GHEA Grapalat" w:hAnsi="GHEA Grapalat" w:cs="Sylfaen"/>
          <w:sz w:val="20"/>
          <w:lang w:val="hy-AM"/>
        </w:rPr>
        <w:t>:</w:t>
      </w:r>
      <w:r>
        <w:rPr>
          <w:rStyle w:val="30"/>
          <w:rFonts w:ascii="GHEA Grapalat" w:hAnsi="GHEA Grapalat" w:cs="Sylfaen"/>
          <w:sz w:val="20"/>
        </w:rPr>
        <w:footnoteReference w:id="2"/>
      </w:r>
    </w:p>
    <w:p w14:paraId="18C1CAB1">
      <w:pPr>
        <w:ind w:firstLine="567"/>
        <w:jc w:val="both"/>
        <w:rPr>
          <w:rFonts w:ascii="GHEA Grapalat" w:hAnsi="GHEA Grapalat"/>
          <w:sz w:val="20"/>
          <w:szCs w:val="20"/>
          <w:lang w:val="af-ZA"/>
        </w:rPr>
      </w:pPr>
      <w:r>
        <w:rPr>
          <w:rFonts w:ascii="GHEA Grapalat" w:hAnsi="GHEA Grapalat"/>
          <w:sz w:val="20"/>
          <w:lang w:val="af-ZA"/>
        </w:rPr>
        <w:t xml:space="preserve">3.2 </w:t>
      </w:r>
      <w:r>
        <w:rPr>
          <w:rFonts w:ascii="GHEA Grapalat" w:hAnsi="GHEA Grapalat" w:cs="Sylfaen"/>
          <w:sz w:val="20"/>
        </w:rPr>
        <w:t>Հարցման</w:t>
      </w:r>
      <w:r>
        <w:rPr>
          <w:rFonts w:ascii="GHEA Grapalat" w:hAnsi="GHEA Grapalat" w:cs="Arial"/>
          <w:sz w:val="20"/>
          <w:lang w:val="af-ZA"/>
        </w:rPr>
        <w:t xml:space="preserve"> </w:t>
      </w:r>
      <w:r>
        <w:rPr>
          <w:rFonts w:ascii="GHEA Grapalat" w:hAnsi="GHEA Grapalat" w:cs="Sylfaen"/>
          <w:sz w:val="20"/>
        </w:rPr>
        <w:t>և</w:t>
      </w:r>
      <w:r>
        <w:rPr>
          <w:rFonts w:ascii="GHEA Grapalat" w:hAnsi="GHEA Grapalat" w:cs="Arial"/>
          <w:sz w:val="20"/>
          <w:lang w:val="af-ZA"/>
        </w:rPr>
        <w:t xml:space="preserve"> </w:t>
      </w:r>
      <w:r>
        <w:rPr>
          <w:rFonts w:ascii="GHEA Grapalat" w:hAnsi="GHEA Grapalat" w:cs="Sylfaen"/>
          <w:sz w:val="20"/>
        </w:rPr>
        <w:t>պարզաբանումների</w:t>
      </w:r>
      <w:r>
        <w:rPr>
          <w:rFonts w:ascii="GHEA Grapalat" w:hAnsi="GHEA Grapalat" w:cs="Arial"/>
          <w:sz w:val="20"/>
          <w:lang w:val="af-ZA"/>
        </w:rPr>
        <w:t xml:space="preserve"> </w:t>
      </w:r>
      <w:r>
        <w:rPr>
          <w:rFonts w:ascii="GHEA Grapalat" w:hAnsi="GHEA Grapalat" w:cs="Sylfaen"/>
          <w:sz w:val="20"/>
        </w:rPr>
        <w:t>բովանդակության</w:t>
      </w:r>
      <w:r>
        <w:rPr>
          <w:rFonts w:ascii="GHEA Grapalat" w:hAnsi="GHEA Grapalat" w:cs="Arial"/>
          <w:sz w:val="20"/>
          <w:lang w:val="af-ZA"/>
        </w:rPr>
        <w:t xml:space="preserve"> </w:t>
      </w:r>
      <w:r>
        <w:rPr>
          <w:rFonts w:ascii="GHEA Grapalat" w:hAnsi="GHEA Grapalat" w:cs="Sylfaen"/>
          <w:sz w:val="20"/>
        </w:rPr>
        <w:t>մասին</w:t>
      </w:r>
      <w:r>
        <w:rPr>
          <w:rFonts w:ascii="GHEA Grapalat" w:hAnsi="GHEA Grapalat" w:cs="Arial"/>
          <w:sz w:val="20"/>
          <w:lang w:val="af-ZA"/>
        </w:rPr>
        <w:t xml:space="preserve"> </w:t>
      </w:r>
      <w:r>
        <w:rPr>
          <w:rFonts w:ascii="GHEA Grapalat" w:hAnsi="GHEA Grapalat" w:cs="Sylfaen"/>
          <w:sz w:val="20"/>
        </w:rPr>
        <w:t>հայտարարությունը</w:t>
      </w:r>
      <w:r>
        <w:rPr>
          <w:rFonts w:ascii="GHEA Grapalat" w:hAnsi="GHEA Grapalat" w:cs="Arial"/>
          <w:sz w:val="20"/>
          <w:lang w:val="af-ZA"/>
        </w:rPr>
        <w:t xml:space="preserve"> </w:t>
      </w:r>
      <w:r>
        <w:rPr>
          <w:rFonts w:ascii="GHEA Grapalat" w:hAnsi="GHEA Grapalat" w:cs="Arial"/>
          <w:sz w:val="20"/>
        </w:rPr>
        <w:t>պարզաբանումը</w:t>
      </w:r>
      <w:r>
        <w:rPr>
          <w:rFonts w:ascii="GHEA Grapalat" w:hAnsi="GHEA Grapalat" w:cs="Arial"/>
          <w:sz w:val="20"/>
          <w:lang w:val="af-ZA"/>
        </w:rPr>
        <w:t xml:space="preserve"> </w:t>
      </w:r>
      <w:r>
        <w:rPr>
          <w:rFonts w:ascii="GHEA Grapalat" w:hAnsi="GHEA Grapalat" w:cs="Arial"/>
          <w:sz w:val="20"/>
        </w:rPr>
        <w:t>տրամադրելու</w:t>
      </w:r>
      <w:r>
        <w:rPr>
          <w:rFonts w:ascii="GHEA Grapalat" w:hAnsi="GHEA Grapalat" w:cs="Arial"/>
          <w:sz w:val="20"/>
          <w:lang w:val="af-ZA"/>
        </w:rPr>
        <w:t xml:space="preserve"> </w:t>
      </w:r>
      <w:r>
        <w:rPr>
          <w:rFonts w:ascii="GHEA Grapalat" w:hAnsi="GHEA Grapalat" w:cs="Arial"/>
          <w:sz w:val="20"/>
        </w:rPr>
        <w:t>օրը</w:t>
      </w:r>
      <w:r>
        <w:rPr>
          <w:rFonts w:ascii="GHEA Grapalat" w:hAnsi="GHEA Grapalat" w:cs="Arial"/>
          <w:sz w:val="20"/>
          <w:lang w:val="af-ZA"/>
        </w:rPr>
        <w:t xml:space="preserve"> </w:t>
      </w:r>
      <w:r>
        <w:rPr>
          <w:rFonts w:ascii="GHEA Grapalat" w:hAnsi="GHEA Grapalat" w:cs="Sylfaen"/>
          <w:sz w:val="20"/>
        </w:rPr>
        <w:t>հրապարակվում</w:t>
      </w:r>
      <w:r>
        <w:rPr>
          <w:rFonts w:ascii="GHEA Grapalat" w:hAnsi="GHEA Grapalat" w:cs="Arial"/>
          <w:sz w:val="20"/>
          <w:lang w:val="af-ZA"/>
        </w:rPr>
        <w:t xml:space="preserve"> </w:t>
      </w:r>
      <w:r>
        <w:rPr>
          <w:rFonts w:ascii="GHEA Grapalat" w:hAnsi="GHEA Grapalat" w:cs="Sylfaen"/>
          <w:sz w:val="20"/>
        </w:rPr>
        <w:t>է</w:t>
      </w:r>
      <w:r>
        <w:rPr>
          <w:rFonts w:ascii="GHEA Grapalat" w:hAnsi="GHEA Grapalat" w:cs="Arial"/>
          <w:sz w:val="20"/>
          <w:lang w:val="af-ZA"/>
        </w:rPr>
        <w:t xml:space="preserve"> </w:t>
      </w:r>
      <w:r>
        <w:rPr>
          <w:rFonts w:ascii="GHEA Grapalat" w:hAnsi="GHEA Grapalat" w:cs="Sylfaen"/>
          <w:sz w:val="20"/>
          <w:lang w:val="af-ZA"/>
        </w:rPr>
        <w:t xml:space="preserve">www.procurement.am </w:t>
      </w:r>
      <w:r>
        <w:rPr>
          <w:rFonts w:ascii="GHEA Grapalat" w:hAnsi="GHEA Grapalat" w:cs="Sylfaen"/>
          <w:sz w:val="20"/>
          <w:lang w:val="ru-RU"/>
        </w:rPr>
        <w:t>հասցեով</w:t>
      </w:r>
      <w:r>
        <w:rPr>
          <w:rFonts w:ascii="GHEA Grapalat" w:hAnsi="GHEA Grapalat" w:cs="Sylfaen"/>
          <w:sz w:val="20"/>
          <w:lang w:val="af-ZA"/>
        </w:rPr>
        <w:t xml:space="preserve"> </w:t>
      </w:r>
      <w:r>
        <w:rPr>
          <w:rFonts w:ascii="GHEA Grapalat" w:hAnsi="GHEA Grapalat" w:cs="Sylfaen"/>
          <w:sz w:val="20"/>
        </w:rPr>
        <w:t>գործող</w:t>
      </w:r>
      <w:r>
        <w:rPr>
          <w:rFonts w:ascii="GHEA Grapalat" w:hAnsi="GHEA Grapalat" w:cs="Sylfaen"/>
          <w:sz w:val="20"/>
          <w:lang w:val="af-ZA"/>
        </w:rPr>
        <w:t xml:space="preserve"> </w:t>
      </w:r>
      <w:r>
        <w:rPr>
          <w:rFonts w:ascii="GHEA Grapalat" w:hAnsi="GHEA Grapalat" w:cs="Sylfaen"/>
          <w:sz w:val="20"/>
          <w:lang w:val="ru-RU"/>
        </w:rPr>
        <w:t>տեղեկագր</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lang w:val="ru-RU"/>
        </w:rPr>
        <w:t>այսուհետ</w:t>
      </w:r>
      <w:r>
        <w:rPr>
          <w:rFonts w:ascii="GHEA Grapalat" w:hAnsi="GHEA Grapalat" w:cs="Sylfaen"/>
          <w:sz w:val="20"/>
          <w:lang w:val="af-ZA"/>
        </w:rPr>
        <w:t xml:space="preserve">` </w:t>
      </w:r>
      <w:r>
        <w:rPr>
          <w:rFonts w:ascii="GHEA Grapalat" w:hAnsi="GHEA Grapalat" w:cs="Sylfaen"/>
          <w:sz w:val="20"/>
          <w:lang w:val="ru-RU"/>
        </w:rPr>
        <w:t>տեղեկագիր</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Գնումների</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բաժնի</w:t>
      </w:r>
      <w:r>
        <w:rPr>
          <w:rFonts w:ascii="GHEA Grapalat" w:hAnsi="GHEA Grapalat" w:cs="Sylfaen"/>
          <w:sz w:val="20"/>
          <w:lang w:val="af-ZA"/>
        </w:rPr>
        <w:t xml:space="preserve"> </w:t>
      </w:r>
      <w:r>
        <w:rPr>
          <w:rFonts w:ascii="GHEA Grapalat" w:hAnsi="GHEA Grapalat"/>
          <w:lang w:val="af-ZA"/>
        </w:rPr>
        <w:t>«</w:t>
      </w:r>
      <w:r>
        <w:rPr>
          <w:rFonts w:ascii="GHEA Grapalat" w:hAnsi="GHEA Grapalat" w:cs="Sylfaen"/>
          <w:sz w:val="20"/>
        </w:rPr>
        <w:t>Հրավերների</w:t>
      </w:r>
      <w:r>
        <w:rPr>
          <w:rFonts w:ascii="GHEA Grapalat" w:hAnsi="GHEA Grapalat" w:cs="Sylfaen"/>
          <w:sz w:val="20"/>
          <w:lang w:val="af-ZA"/>
        </w:rPr>
        <w:t xml:space="preserve"> </w:t>
      </w:r>
      <w:r>
        <w:rPr>
          <w:rFonts w:ascii="GHEA Grapalat" w:hAnsi="GHEA Grapalat" w:cs="Sylfaen"/>
          <w:sz w:val="20"/>
        </w:rPr>
        <w:t>պարզաբանումների</w:t>
      </w:r>
      <w:r>
        <w:rPr>
          <w:rFonts w:ascii="GHEA Grapalat" w:hAnsi="GHEA Grapalat" w:cs="Sylfaen"/>
          <w:sz w:val="20"/>
          <w:lang w:val="af-ZA"/>
        </w:rPr>
        <w:t xml:space="preserve"> </w:t>
      </w:r>
      <w:r>
        <w:rPr>
          <w:rFonts w:ascii="GHEA Grapalat" w:hAnsi="GHEA Grapalat" w:cs="Sylfaen"/>
          <w:sz w:val="20"/>
        </w:rPr>
        <w:t>վերաբերյալ</w:t>
      </w:r>
      <w:r>
        <w:rPr>
          <w:rFonts w:ascii="GHEA Grapalat" w:hAnsi="GHEA Grapalat" w:cs="Sylfaen"/>
          <w:sz w:val="20"/>
          <w:lang w:val="af-ZA"/>
        </w:rPr>
        <w:t xml:space="preserve"> </w:t>
      </w:r>
      <w:r>
        <w:rPr>
          <w:rFonts w:ascii="GHEA Grapalat" w:hAnsi="GHEA Grapalat" w:cs="Sylfaen"/>
          <w:sz w:val="20"/>
        </w:rPr>
        <w:t>հայտարարություններ</w:t>
      </w:r>
      <w:r>
        <w:rPr>
          <w:rFonts w:ascii="GHEA Grapalat" w:hAnsi="GHEA Grapalat"/>
          <w:lang w:val="af-ZA"/>
        </w:rPr>
        <w:t>»</w:t>
      </w:r>
      <w:r>
        <w:rPr>
          <w:rFonts w:ascii="GHEA Grapalat" w:hAnsi="GHEA Grapalat" w:cs="Sylfaen"/>
          <w:sz w:val="20"/>
          <w:lang w:val="af-ZA"/>
        </w:rPr>
        <w:t xml:space="preserve"> </w:t>
      </w:r>
      <w:r>
        <w:rPr>
          <w:rFonts w:ascii="GHEA Grapalat" w:hAnsi="GHEA Grapalat" w:cs="Sylfaen"/>
          <w:sz w:val="20"/>
        </w:rPr>
        <w:t>ենթաբաբաժնում</w:t>
      </w:r>
      <w:r>
        <w:rPr>
          <w:rFonts w:ascii="GHEA Grapalat" w:hAnsi="GHEA Grapalat" w:cs="Sylfaen"/>
          <w:sz w:val="20"/>
          <w:lang w:val="af-ZA"/>
        </w:rPr>
        <w:t xml:space="preserve">` </w:t>
      </w:r>
      <w:r>
        <w:rPr>
          <w:rFonts w:ascii="GHEA Grapalat" w:hAnsi="GHEA Grapalat" w:cs="Sylfaen"/>
          <w:sz w:val="20"/>
        </w:rPr>
        <w:t>առանց</w:t>
      </w:r>
      <w:r>
        <w:rPr>
          <w:rFonts w:ascii="GHEA Grapalat" w:hAnsi="GHEA Grapalat" w:cs="Arial"/>
          <w:sz w:val="20"/>
          <w:lang w:val="af-ZA"/>
        </w:rPr>
        <w:t xml:space="preserve"> </w:t>
      </w:r>
      <w:r>
        <w:rPr>
          <w:rFonts w:ascii="GHEA Grapalat" w:hAnsi="GHEA Grapalat" w:cs="Sylfaen"/>
          <w:sz w:val="20"/>
        </w:rPr>
        <w:t>նշելու</w:t>
      </w:r>
      <w:r>
        <w:rPr>
          <w:rFonts w:ascii="GHEA Grapalat" w:hAnsi="GHEA Grapalat" w:cs="Arial"/>
          <w:sz w:val="20"/>
          <w:lang w:val="af-ZA"/>
        </w:rPr>
        <w:t xml:space="preserve"> </w:t>
      </w:r>
      <w:r>
        <w:rPr>
          <w:rFonts w:ascii="GHEA Grapalat" w:hAnsi="GHEA Grapalat" w:cs="Sylfaen"/>
          <w:sz w:val="20"/>
        </w:rPr>
        <w:t>հարցումը</w:t>
      </w:r>
      <w:r>
        <w:rPr>
          <w:rFonts w:ascii="GHEA Grapalat" w:hAnsi="GHEA Grapalat" w:cs="Arial"/>
          <w:sz w:val="20"/>
          <w:lang w:val="af-ZA"/>
        </w:rPr>
        <w:t xml:space="preserve"> </w:t>
      </w:r>
      <w:r>
        <w:rPr>
          <w:rFonts w:ascii="GHEA Grapalat" w:hAnsi="GHEA Grapalat" w:cs="Sylfaen"/>
          <w:sz w:val="20"/>
        </w:rPr>
        <w:t>կատարած</w:t>
      </w:r>
      <w:r>
        <w:rPr>
          <w:rFonts w:ascii="GHEA Grapalat" w:hAnsi="GHEA Grapalat" w:cs="Arial"/>
          <w:sz w:val="20"/>
          <w:lang w:val="af-ZA"/>
        </w:rPr>
        <w:t xml:space="preserve"> </w:t>
      </w:r>
      <w:r>
        <w:rPr>
          <w:rFonts w:ascii="GHEA Grapalat" w:hAnsi="GHEA Grapalat" w:cs="Arial"/>
          <w:sz w:val="20"/>
        </w:rPr>
        <w:t>մ</w:t>
      </w:r>
      <w:r>
        <w:rPr>
          <w:rFonts w:ascii="GHEA Grapalat" w:hAnsi="GHEA Grapalat" w:cs="Sylfaen"/>
          <w:sz w:val="20"/>
        </w:rPr>
        <w:t>ասնակցի</w:t>
      </w:r>
      <w:r>
        <w:rPr>
          <w:rFonts w:ascii="GHEA Grapalat" w:hAnsi="GHEA Grapalat" w:cs="Arial"/>
          <w:sz w:val="20"/>
          <w:lang w:val="af-ZA"/>
        </w:rPr>
        <w:t xml:space="preserve"> </w:t>
      </w:r>
      <w:r>
        <w:rPr>
          <w:rFonts w:ascii="GHEA Grapalat" w:hAnsi="GHEA Grapalat" w:cs="Sylfaen"/>
          <w:sz w:val="20"/>
        </w:rPr>
        <w:t>տվյալները</w:t>
      </w:r>
      <w:r>
        <w:rPr>
          <w:rFonts w:ascii="GHEA Grapalat" w:hAnsi="GHEA Grapalat" w:cs="Tahoma"/>
          <w:sz w:val="20"/>
        </w:rPr>
        <w:t>։</w:t>
      </w:r>
      <w:r>
        <w:rPr>
          <w:rFonts w:ascii="GHEA Grapalat" w:hAnsi="GHEA Grapalat" w:cs="Tahoma"/>
          <w:sz w:val="20"/>
          <w:lang w:val="af-ZA"/>
        </w:rPr>
        <w:t xml:space="preserve"> </w:t>
      </w:r>
    </w:p>
    <w:p w14:paraId="5D899DF3">
      <w:pPr>
        <w:autoSpaceDE w:val="0"/>
        <w:autoSpaceDN w:val="0"/>
        <w:adjustRightInd w:val="0"/>
        <w:ind w:firstLine="567"/>
        <w:jc w:val="both"/>
        <w:rPr>
          <w:rFonts w:ascii="GHEA Grapalat" w:hAnsi="GHEA Grapalat" w:cs="Arial Unicode"/>
          <w:sz w:val="20"/>
          <w:lang w:val="af-ZA"/>
        </w:rPr>
      </w:pPr>
      <w:r>
        <w:rPr>
          <w:rFonts w:ascii="GHEA Grapalat" w:hAnsi="GHEA Grapalat" w:cs="Arial Unicode"/>
          <w:sz w:val="20"/>
          <w:lang w:val="af-ZA"/>
        </w:rPr>
        <w:t xml:space="preserve">3.3 </w:t>
      </w:r>
      <w:r>
        <w:rPr>
          <w:rFonts w:ascii="GHEA Grapalat" w:hAnsi="GHEA Grapalat" w:cs="Sylfaen"/>
          <w:sz w:val="20"/>
          <w:lang w:val="ru-RU"/>
        </w:rPr>
        <w:t>Պարզաբանում</w:t>
      </w:r>
      <w:r>
        <w:rPr>
          <w:rFonts w:ascii="GHEA Grapalat" w:hAnsi="GHEA Grapalat" w:cs="Arial Unicode"/>
          <w:sz w:val="20"/>
          <w:lang w:val="af-ZA"/>
        </w:rPr>
        <w:t xml:space="preserve"> </w:t>
      </w:r>
      <w:r>
        <w:rPr>
          <w:rFonts w:ascii="GHEA Grapalat" w:hAnsi="GHEA Grapalat" w:cs="Sylfaen"/>
          <w:sz w:val="20"/>
          <w:lang w:val="ru-RU"/>
        </w:rPr>
        <w:t>չի</w:t>
      </w:r>
      <w:r>
        <w:rPr>
          <w:rFonts w:ascii="GHEA Grapalat" w:hAnsi="GHEA Grapalat" w:cs="Arial Unicode"/>
          <w:sz w:val="20"/>
          <w:lang w:val="af-ZA"/>
        </w:rPr>
        <w:t xml:space="preserve"> </w:t>
      </w:r>
      <w:r>
        <w:rPr>
          <w:rFonts w:ascii="GHEA Grapalat" w:hAnsi="GHEA Grapalat" w:cs="Sylfaen"/>
          <w:sz w:val="20"/>
          <w:lang w:val="ru-RU"/>
        </w:rPr>
        <w:t>տրամադրվում</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սույն</w:t>
      </w:r>
      <w:r>
        <w:rPr>
          <w:rFonts w:ascii="GHEA Grapalat" w:hAnsi="GHEA Grapalat" w:cs="Arial Unicode"/>
          <w:sz w:val="20"/>
          <w:lang w:val="af-ZA"/>
        </w:rPr>
        <w:t xml:space="preserve"> </w:t>
      </w:r>
      <w:r>
        <w:rPr>
          <w:rFonts w:ascii="GHEA Grapalat" w:hAnsi="GHEA Grapalat" w:cs="Sylfaen"/>
          <w:sz w:val="20"/>
        </w:rPr>
        <w:t>բաժն</w:t>
      </w:r>
      <w:r>
        <w:rPr>
          <w:rFonts w:ascii="GHEA Grapalat" w:hAnsi="GHEA Grapalat" w:cs="Sylfaen"/>
          <w:sz w:val="20"/>
          <w:lang w:val="ru-RU"/>
        </w:rPr>
        <w:t>ով</w:t>
      </w:r>
      <w:r>
        <w:rPr>
          <w:rFonts w:ascii="GHEA Grapalat" w:hAnsi="GHEA Grapalat" w:cs="Arial Unicode"/>
          <w:sz w:val="20"/>
          <w:lang w:val="af-ZA"/>
        </w:rPr>
        <w:t xml:space="preserve"> </w:t>
      </w:r>
      <w:r>
        <w:rPr>
          <w:rFonts w:ascii="GHEA Grapalat" w:hAnsi="GHEA Grapalat" w:cs="Sylfaen"/>
          <w:sz w:val="20"/>
          <w:lang w:val="ru-RU"/>
        </w:rPr>
        <w:t>սահմանված</w:t>
      </w:r>
      <w:r>
        <w:rPr>
          <w:rFonts w:ascii="GHEA Grapalat" w:hAnsi="GHEA Grapalat" w:cs="Arial Unicode"/>
          <w:sz w:val="20"/>
          <w:lang w:val="af-ZA"/>
        </w:rPr>
        <w:t xml:space="preserve"> </w:t>
      </w:r>
      <w:r>
        <w:rPr>
          <w:rFonts w:ascii="GHEA Grapalat" w:hAnsi="GHEA Grapalat" w:cs="Sylfaen"/>
          <w:sz w:val="20"/>
          <w:lang w:val="ru-RU"/>
        </w:rPr>
        <w:t>ժամկետի</w:t>
      </w:r>
      <w:r>
        <w:rPr>
          <w:rFonts w:ascii="GHEA Grapalat" w:hAnsi="GHEA Grapalat" w:cs="Arial Unicode"/>
          <w:sz w:val="20"/>
          <w:lang w:val="af-ZA"/>
        </w:rPr>
        <w:t xml:space="preserve"> </w:t>
      </w:r>
      <w:r>
        <w:rPr>
          <w:rFonts w:ascii="GHEA Grapalat" w:hAnsi="GHEA Grapalat" w:cs="Sylfaen"/>
          <w:sz w:val="20"/>
          <w:lang w:val="ru-RU"/>
        </w:rPr>
        <w:t>խախտմամբ</w:t>
      </w:r>
      <w:r>
        <w:rPr>
          <w:rFonts w:ascii="GHEA Grapalat" w:hAnsi="GHEA Grapalat" w:cs="Arial Unicode"/>
          <w:sz w:val="20"/>
          <w:lang w:val="af-ZA"/>
        </w:rPr>
        <w:t xml:space="preserve">, </w:t>
      </w:r>
      <w:r>
        <w:rPr>
          <w:rFonts w:ascii="GHEA Grapalat" w:hAnsi="GHEA Grapalat" w:cs="Sylfaen"/>
          <w:sz w:val="20"/>
          <w:lang w:val="ru-RU"/>
        </w:rPr>
        <w:t>ինչպես</w:t>
      </w:r>
      <w:r>
        <w:rPr>
          <w:rFonts w:ascii="GHEA Grapalat" w:hAnsi="GHEA Grapalat" w:cs="Arial Unicode"/>
          <w:sz w:val="20"/>
          <w:lang w:val="af-ZA"/>
        </w:rPr>
        <w:t xml:space="preserve"> </w:t>
      </w:r>
      <w:r>
        <w:rPr>
          <w:rFonts w:ascii="GHEA Grapalat" w:hAnsi="GHEA Grapalat" w:cs="Sylfaen"/>
          <w:sz w:val="20"/>
          <w:lang w:val="ru-RU"/>
        </w:rPr>
        <w:t>նաև</w:t>
      </w:r>
      <w:r>
        <w:rPr>
          <w:rFonts w:ascii="GHEA Grapalat" w:hAnsi="GHEA Grapalat" w:cs="Arial Unicode"/>
          <w:sz w:val="20"/>
          <w:lang w:val="af-ZA"/>
        </w:rPr>
        <w:t xml:space="preserve">, </w:t>
      </w:r>
      <w:r>
        <w:rPr>
          <w:rFonts w:ascii="GHEA Grapalat" w:hAnsi="GHEA Grapalat" w:cs="Sylfaen"/>
          <w:sz w:val="20"/>
          <w:lang w:val="ru-RU"/>
        </w:rPr>
        <w:t>եթե</w:t>
      </w:r>
      <w:r>
        <w:rPr>
          <w:rFonts w:ascii="GHEA Grapalat" w:hAnsi="GHEA Grapalat" w:cs="Arial Unicode"/>
          <w:sz w:val="20"/>
          <w:lang w:val="af-ZA"/>
        </w:rPr>
        <w:t xml:space="preserve"> </w:t>
      </w:r>
      <w:r>
        <w:rPr>
          <w:rFonts w:ascii="GHEA Grapalat" w:hAnsi="GHEA Grapalat" w:cs="Sylfaen"/>
          <w:sz w:val="20"/>
          <w:lang w:val="ru-RU"/>
        </w:rPr>
        <w:t>հարցումը</w:t>
      </w:r>
      <w:r>
        <w:rPr>
          <w:rFonts w:ascii="GHEA Grapalat" w:hAnsi="GHEA Grapalat" w:cs="Arial Unicode"/>
          <w:sz w:val="20"/>
          <w:lang w:val="af-ZA"/>
        </w:rPr>
        <w:t xml:space="preserve"> </w:t>
      </w:r>
      <w:r>
        <w:rPr>
          <w:rFonts w:ascii="GHEA Grapalat" w:hAnsi="GHEA Grapalat" w:cs="Sylfaen"/>
          <w:sz w:val="20"/>
          <w:lang w:val="ru-RU"/>
        </w:rPr>
        <w:t>դուրս</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Arial Unicode"/>
          <w:sz w:val="20"/>
        </w:rPr>
        <w:t>սույն</w:t>
      </w:r>
      <w:r>
        <w:rPr>
          <w:rFonts w:ascii="GHEA Grapalat" w:hAnsi="GHEA Grapalat" w:cs="Arial Unicode"/>
          <w:sz w:val="20"/>
          <w:lang w:val="af-ZA"/>
        </w:rPr>
        <w:t xml:space="preserve"> </w:t>
      </w:r>
      <w:r>
        <w:rPr>
          <w:rFonts w:ascii="GHEA Grapalat" w:hAnsi="GHEA Grapalat" w:cs="Sylfaen"/>
          <w:sz w:val="20"/>
          <w:lang w:val="ru-RU"/>
        </w:rPr>
        <w:t>հրավերի</w:t>
      </w:r>
      <w:r>
        <w:rPr>
          <w:rFonts w:ascii="GHEA Grapalat" w:hAnsi="GHEA Grapalat" w:cs="Arial Unicode"/>
          <w:sz w:val="20"/>
          <w:lang w:val="af-ZA"/>
        </w:rPr>
        <w:t xml:space="preserve"> </w:t>
      </w:r>
      <w:r>
        <w:rPr>
          <w:rFonts w:ascii="GHEA Grapalat" w:hAnsi="GHEA Grapalat" w:cs="Sylfaen"/>
          <w:sz w:val="20"/>
          <w:lang w:val="ru-RU"/>
        </w:rPr>
        <w:t>բովանդակության</w:t>
      </w:r>
      <w:r>
        <w:rPr>
          <w:rFonts w:ascii="GHEA Grapalat" w:hAnsi="GHEA Grapalat" w:cs="Arial Unicode"/>
          <w:sz w:val="20"/>
          <w:lang w:val="af-ZA"/>
        </w:rPr>
        <w:t xml:space="preserve"> </w:t>
      </w:r>
      <w:r>
        <w:rPr>
          <w:rFonts w:ascii="GHEA Grapalat" w:hAnsi="GHEA Grapalat" w:cs="Sylfaen"/>
          <w:sz w:val="20"/>
          <w:lang w:val="ru-RU"/>
        </w:rPr>
        <w:t>շրջանակից</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եթե</w:t>
      </w:r>
      <w:r>
        <w:rPr>
          <w:rFonts w:ascii="GHEA Grapalat" w:hAnsi="GHEA Grapalat" w:cs="Sylfaen"/>
          <w:sz w:val="20"/>
          <w:lang w:val="af-ZA"/>
        </w:rPr>
        <w:t xml:space="preserve"> </w:t>
      </w:r>
      <w:r>
        <w:rPr>
          <w:rFonts w:ascii="GHEA Grapalat" w:hAnsi="GHEA Grapalat" w:cs="Sylfaen"/>
          <w:sz w:val="20"/>
          <w:lang w:val="ru-RU"/>
        </w:rPr>
        <w:t>հարցումը</w:t>
      </w:r>
      <w:r>
        <w:rPr>
          <w:rFonts w:ascii="GHEA Grapalat" w:hAnsi="GHEA Grapalat" w:cs="Sylfaen"/>
          <w:sz w:val="20"/>
          <w:lang w:val="af-ZA"/>
        </w:rPr>
        <w:t xml:space="preserve"> </w:t>
      </w:r>
      <w:r>
        <w:rPr>
          <w:rFonts w:ascii="GHEA Grapalat" w:hAnsi="GHEA Grapalat" w:cs="Sylfaen"/>
          <w:sz w:val="20"/>
          <w:lang w:val="ru-RU"/>
        </w:rPr>
        <w:t>վերաբերում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վերջինիս</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առաջարկվելիք</w:t>
      </w:r>
      <w:r>
        <w:rPr>
          <w:rFonts w:ascii="GHEA Grapalat" w:hAnsi="GHEA Grapalat" w:cs="Sylfaen"/>
          <w:sz w:val="20"/>
          <w:lang w:val="af-ZA"/>
        </w:rPr>
        <w:t xml:space="preserve"> սարքերի և սարքավորումների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հրավերով</w:t>
      </w:r>
      <w:r>
        <w:rPr>
          <w:rFonts w:ascii="GHEA Grapalat" w:hAnsi="GHEA Grapalat" w:cs="Sylfaen"/>
          <w:sz w:val="20"/>
          <w:lang w:val="af-ZA"/>
        </w:rPr>
        <w:t xml:space="preserve"> </w:t>
      </w:r>
      <w:r>
        <w:rPr>
          <w:rFonts w:ascii="GHEA Grapalat" w:hAnsi="GHEA Grapalat" w:cs="Sylfaen"/>
          <w:sz w:val="20"/>
          <w:lang w:val="ru-RU"/>
        </w:rPr>
        <w:t>նախատեսված</w:t>
      </w:r>
      <w:r>
        <w:rPr>
          <w:rFonts w:ascii="GHEA Grapalat" w:hAnsi="GHEA Grapalat" w:cs="Sylfaen"/>
          <w:sz w:val="20"/>
          <w:lang w:val="af-ZA"/>
        </w:rPr>
        <w:t xml:space="preserve"> </w:t>
      </w:r>
      <w:r>
        <w:rPr>
          <w:rFonts w:ascii="GHEA Grapalat" w:hAnsi="GHEA Grapalat" w:cs="Sylfaen"/>
          <w:sz w:val="20"/>
          <w:lang w:val="ru-RU"/>
        </w:rPr>
        <w:t>տեխնիկական</w:t>
      </w:r>
      <w:r>
        <w:rPr>
          <w:rFonts w:ascii="GHEA Grapalat" w:hAnsi="GHEA Grapalat" w:cs="Sylfaen"/>
          <w:sz w:val="20"/>
          <w:lang w:val="af-ZA"/>
        </w:rPr>
        <w:t xml:space="preserve"> </w:t>
      </w:r>
      <w:r>
        <w:rPr>
          <w:rFonts w:ascii="GHEA Grapalat" w:hAnsi="GHEA Grapalat" w:cs="Sylfaen"/>
          <w:sz w:val="20"/>
          <w:lang w:val="ru-RU"/>
        </w:rPr>
        <w:t>բնութագրերին</w:t>
      </w:r>
      <w:r>
        <w:rPr>
          <w:rFonts w:ascii="GHEA Grapalat" w:hAnsi="GHEA Grapalat" w:cs="Sylfaen"/>
          <w:sz w:val="20"/>
          <w:lang w:val="af-ZA"/>
        </w:rPr>
        <w:t xml:space="preserve"> </w:t>
      </w:r>
      <w:r>
        <w:rPr>
          <w:rFonts w:ascii="GHEA Grapalat" w:hAnsi="GHEA Grapalat" w:cs="Sylfaen"/>
          <w:sz w:val="20"/>
          <w:lang w:val="ru-RU"/>
        </w:rPr>
        <w:t>համարժեքության</w:t>
      </w:r>
      <w:r>
        <w:rPr>
          <w:rFonts w:ascii="GHEA Grapalat" w:hAnsi="GHEA Grapalat" w:cs="Sylfaen"/>
          <w:sz w:val="20"/>
          <w:lang w:val="af-ZA"/>
        </w:rPr>
        <w:t xml:space="preserve"> </w:t>
      </w:r>
      <w:r>
        <w:rPr>
          <w:rFonts w:ascii="GHEA Grapalat" w:hAnsi="GHEA Grapalat" w:cs="Sylfaen"/>
          <w:sz w:val="20"/>
          <w:lang w:val="ru-RU"/>
        </w:rPr>
        <w:t>համա</w:t>
      </w:r>
      <w:r>
        <w:rPr>
          <w:rFonts w:ascii="GHEA Grapalat" w:hAnsi="GHEA Grapalat" w:cs="Sylfaen"/>
          <w:sz w:val="20"/>
          <w:lang w:val="af-ZA"/>
        </w:rPr>
        <w:softHyphen/>
      </w:r>
      <w:r>
        <w:rPr>
          <w:rFonts w:ascii="GHEA Grapalat" w:hAnsi="GHEA Grapalat" w:cs="Sylfaen"/>
          <w:sz w:val="20"/>
          <w:lang w:val="ru-RU"/>
        </w:rPr>
        <w:t>պատասխանությանը</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sz w:val="20"/>
          <w:szCs w:val="20"/>
        </w:rPr>
        <w:t>Ընդ</w:t>
      </w:r>
      <w:r>
        <w:rPr>
          <w:rFonts w:ascii="GHEA Grapalat" w:hAnsi="GHEA Grapalat"/>
          <w:sz w:val="20"/>
          <w:szCs w:val="20"/>
          <w:lang w:val="af-ZA"/>
        </w:rPr>
        <w:t xml:space="preserve"> </w:t>
      </w:r>
      <w:r>
        <w:rPr>
          <w:rFonts w:ascii="GHEA Grapalat" w:hAnsi="GHEA Grapalat"/>
          <w:sz w:val="20"/>
          <w:szCs w:val="20"/>
        </w:rPr>
        <w:t>որում</w:t>
      </w:r>
      <w:r>
        <w:rPr>
          <w:rFonts w:ascii="GHEA Grapalat" w:hAnsi="GHEA Grapalat"/>
          <w:sz w:val="20"/>
          <w:szCs w:val="20"/>
          <w:lang w:val="af-ZA"/>
        </w:rPr>
        <w:t xml:space="preserve">, </w:t>
      </w:r>
      <w:r>
        <w:rPr>
          <w:rFonts w:ascii="GHEA Grapalat" w:hAnsi="GHEA Grapalat"/>
          <w:sz w:val="20"/>
          <w:szCs w:val="20"/>
        </w:rPr>
        <w:t>մասնակիցը</w:t>
      </w:r>
      <w:r>
        <w:rPr>
          <w:rFonts w:ascii="GHEA Grapalat" w:hAnsi="GHEA Grapalat"/>
          <w:sz w:val="20"/>
          <w:szCs w:val="20"/>
          <w:lang w:val="af-ZA"/>
        </w:rPr>
        <w:t xml:space="preserve"> </w:t>
      </w:r>
      <w:r>
        <w:rPr>
          <w:rFonts w:ascii="GHEA Grapalat" w:hAnsi="GHEA Grapalat"/>
          <w:sz w:val="20"/>
          <w:szCs w:val="20"/>
        </w:rPr>
        <w:t>գրավոր</w:t>
      </w:r>
      <w:r>
        <w:rPr>
          <w:rFonts w:ascii="GHEA Grapalat" w:hAnsi="GHEA Grapalat"/>
          <w:sz w:val="20"/>
          <w:szCs w:val="20"/>
          <w:lang w:val="af-ZA"/>
        </w:rPr>
        <w:t xml:space="preserve"> </w:t>
      </w:r>
      <w:r>
        <w:rPr>
          <w:rFonts w:ascii="GHEA Grapalat" w:hAnsi="GHEA Grapalat"/>
          <w:sz w:val="20"/>
          <w:szCs w:val="20"/>
        </w:rPr>
        <w:t>ծանուցվում</w:t>
      </w:r>
      <w:r>
        <w:rPr>
          <w:rFonts w:ascii="GHEA Grapalat" w:hAnsi="GHEA Grapalat"/>
          <w:sz w:val="20"/>
          <w:szCs w:val="20"/>
          <w:lang w:val="af-ZA"/>
        </w:rPr>
        <w:t xml:space="preserve"> </w:t>
      </w:r>
      <w:r>
        <w:rPr>
          <w:rFonts w:ascii="GHEA Grapalat" w:hAnsi="GHEA Grapalat"/>
          <w:sz w:val="20"/>
          <w:szCs w:val="20"/>
        </w:rPr>
        <w:t>է</w:t>
      </w:r>
      <w:r>
        <w:rPr>
          <w:rFonts w:ascii="GHEA Grapalat" w:hAnsi="GHEA Grapalat"/>
          <w:sz w:val="20"/>
          <w:szCs w:val="20"/>
          <w:lang w:val="af-ZA"/>
        </w:rPr>
        <w:t xml:space="preserve"> </w:t>
      </w:r>
      <w:r>
        <w:rPr>
          <w:rFonts w:ascii="GHEA Grapalat" w:hAnsi="GHEA Grapalat"/>
          <w:sz w:val="20"/>
          <w:szCs w:val="20"/>
        </w:rPr>
        <w:t>պարզաբանում</w:t>
      </w:r>
      <w:r>
        <w:rPr>
          <w:rFonts w:ascii="GHEA Grapalat" w:hAnsi="GHEA Grapalat"/>
          <w:sz w:val="20"/>
          <w:szCs w:val="20"/>
          <w:lang w:val="af-ZA"/>
        </w:rPr>
        <w:t xml:space="preserve"> </w:t>
      </w:r>
      <w:r>
        <w:rPr>
          <w:rFonts w:ascii="GHEA Grapalat" w:hAnsi="GHEA Grapalat"/>
          <w:sz w:val="20"/>
          <w:szCs w:val="20"/>
        </w:rPr>
        <w:t>չտրամադրելու</w:t>
      </w:r>
      <w:r>
        <w:rPr>
          <w:rFonts w:ascii="GHEA Grapalat" w:hAnsi="GHEA Grapalat"/>
          <w:sz w:val="20"/>
          <w:szCs w:val="20"/>
          <w:lang w:val="af-ZA"/>
        </w:rPr>
        <w:t xml:space="preserve"> </w:t>
      </w:r>
      <w:r>
        <w:rPr>
          <w:rFonts w:ascii="GHEA Grapalat" w:hAnsi="GHEA Grapalat"/>
          <w:sz w:val="20"/>
          <w:szCs w:val="20"/>
        </w:rPr>
        <w:t>հիմքերի</w:t>
      </w:r>
      <w:r>
        <w:rPr>
          <w:rFonts w:ascii="GHEA Grapalat" w:hAnsi="GHEA Grapalat"/>
          <w:sz w:val="20"/>
          <w:szCs w:val="20"/>
          <w:lang w:val="af-ZA"/>
        </w:rPr>
        <w:t xml:space="preserve"> </w:t>
      </w:r>
      <w:r>
        <w:rPr>
          <w:rFonts w:ascii="GHEA Grapalat" w:hAnsi="GHEA Grapalat"/>
          <w:sz w:val="20"/>
          <w:szCs w:val="20"/>
        </w:rPr>
        <w:t>մասին</w:t>
      </w:r>
      <w:r>
        <w:rPr>
          <w:rFonts w:ascii="GHEA Grapalat" w:hAnsi="GHEA Grapalat"/>
          <w:sz w:val="20"/>
          <w:szCs w:val="20"/>
          <w:lang w:val="af-ZA"/>
        </w:rPr>
        <w:t xml:space="preserve">` </w:t>
      </w:r>
      <w:r>
        <w:rPr>
          <w:rFonts w:ascii="GHEA Grapalat" w:hAnsi="GHEA Grapalat" w:cs="Sylfaen"/>
          <w:sz w:val="20"/>
          <w:szCs w:val="20"/>
        </w:rPr>
        <w:t>հարցումը</w:t>
      </w:r>
      <w:r>
        <w:rPr>
          <w:rFonts w:ascii="GHEA Grapalat" w:hAnsi="GHEA Grapalat"/>
          <w:sz w:val="20"/>
          <w:szCs w:val="20"/>
          <w:lang w:val="af-ZA"/>
        </w:rPr>
        <w:t xml:space="preserve"> </w:t>
      </w:r>
      <w:r>
        <w:rPr>
          <w:rFonts w:ascii="GHEA Grapalat" w:hAnsi="GHEA Grapalat" w:cs="Sylfaen"/>
          <w:sz w:val="20"/>
          <w:szCs w:val="20"/>
        </w:rPr>
        <w:t>ստանալու</w:t>
      </w:r>
      <w:r>
        <w:rPr>
          <w:rFonts w:ascii="GHEA Grapalat" w:hAnsi="GHEA Grapalat"/>
          <w:sz w:val="20"/>
          <w:szCs w:val="20"/>
          <w:lang w:val="af-ZA"/>
        </w:rPr>
        <w:t xml:space="preserve"> </w:t>
      </w:r>
      <w:r>
        <w:rPr>
          <w:rFonts w:ascii="GHEA Grapalat" w:hAnsi="GHEA Grapalat" w:cs="Sylfaen"/>
          <w:sz w:val="20"/>
          <w:szCs w:val="20"/>
        </w:rPr>
        <w:t>օրվան</w:t>
      </w:r>
      <w:r>
        <w:rPr>
          <w:rFonts w:ascii="GHEA Grapalat" w:hAnsi="GHEA Grapalat"/>
          <w:sz w:val="20"/>
          <w:szCs w:val="20"/>
          <w:lang w:val="af-ZA"/>
        </w:rPr>
        <w:t xml:space="preserve"> </w:t>
      </w:r>
      <w:r>
        <w:rPr>
          <w:rFonts w:ascii="GHEA Grapalat" w:hAnsi="GHEA Grapalat" w:cs="Sylfaen"/>
          <w:sz w:val="20"/>
          <w:szCs w:val="20"/>
        </w:rPr>
        <w:t>հաջորդող</w:t>
      </w:r>
      <w:r>
        <w:rPr>
          <w:rFonts w:ascii="GHEA Grapalat" w:hAnsi="GHEA Grapalat"/>
          <w:sz w:val="20"/>
          <w:szCs w:val="20"/>
          <w:lang w:val="af-ZA"/>
        </w:rPr>
        <w:t xml:space="preserve"> </w:t>
      </w:r>
      <w:r>
        <w:rPr>
          <w:rFonts w:ascii="GHEA Grapalat" w:hAnsi="GHEA Grapalat" w:cs="Sylfaen"/>
          <w:sz w:val="20"/>
          <w:szCs w:val="20"/>
        </w:rPr>
        <w:t>երկու</w:t>
      </w:r>
      <w:r>
        <w:rPr>
          <w:rFonts w:ascii="GHEA Grapalat" w:hAnsi="GHEA Grapalat" w:cs="Sylfaen"/>
          <w:sz w:val="20"/>
          <w:szCs w:val="20"/>
          <w:lang w:val="af-ZA"/>
        </w:rPr>
        <w:t xml:space="preserve"> </w:t>
      </w:r>
      <w:r>
        <w:rPr>
          <w:rFonts w:ascii="GHEA Grapalat" w:hAnsi="GHEA Grapalat" w:cs="Sylfaen"/>
          <w:sz w:val="20"/>
          <w:szCs w:val="20"/>
        </w:rPr>
        <w:t>օրացուցային</w:t>
      </w:r>
      <w:r>
        <w:rPr>
          <w:rFonts w:ascii="GHEA Grapalat" w:hAnsi="GHEA Grapalat"/>
          <w:sz w:val="20"/>
          <w:szCs w:val="20"/>
          <w:lang w:val="af-ZA"/>
        </w:rPr>
        <w:t xml:space="preserve"> </w:t>
      </w:r>
      <w:r>
        <w:rPr>
          <w:rFonts w:ascii="GHEA Grapalat" w:hAnsi="GHEA Grapalat" w:cs="Sylfaen"/>
          <w:sz w:val="20"/>
          <w:szCs w:val="20"/>
        </w:rPr>
        <w:t>օրվա</w:t>
      </w:r>
      <w:r>
        <w:rPr>
          <w:rFonts w:ascii="GHEA Grapalat" w:hAnsi="GHEA Grapalat"/>
          <w:sz w:val="20"/>
          <w:szCs w:val="20"/>
          <w:lang w:val="af-ZA"/>
        </w:rPr>
        <w:t xml:space="preserve"> </w:t>
      </w:r>
      <w:r>
        <w:rPr>
          <w:rFonts w:ascii="GHEA Grapalat" w:hAnsi="GHEA Grapalat" w:cs="Sylfaen"/>
          <w:sz w:val="20"/>
          <w:szCs w:val="20"/>
        </w:rPr>
        <w:t>ընթացքում</w:t>
      </w:r>
      <w:r>
        <w:rPr>
          <w:rFonts w:ascii="GHEA Grapalat" w:hAnsi="GHEA Grapalat"/>
          <w:sz w:val="20"/>
          <w:szCs w:val="20"/>
          <w:lang w:val="af-ZA"/>
        </w:rPr>
        <w:t>:</w:t>
      </w:r>
    </w:p>
    <w:p w14:paraId="037D5AB8">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Pr>
          <w:rFonts w:ascii="GHEA Grapalat" w:hAnsi="GHEA Grapalat" w:cs="Sylfaen"/>
          <w:sz w:val="20"/>
          <w:lang w:val="ru-RU"/>
        </w:rPr>
        <w:t>Հայտերի</w:t>
      </w:r>
      <w:r>
        <w:rPr>
          <w:rFonts w:ascii="GHEA Grapalat" w:hAnsi="GHEA Grapalat" w:cs="Arial Unicode"/>
          <w:sz w:val="20"/>
          <w:lang w:val="af-ZA"/>
        </w:rPr>
        <w:t xml:space="preserve"> </w:t>
      </w:r>
      <w:r>
        <w:rPr>
          <w:rFonts w:ascii="GHEA Grapalat" w:hAnsi="GHEA Grapalat" w:cs="Sylfaen"/>
          <w:sz w:val="20"/>
          <w:lang w:val="ru-RU"/>
        </w:rPr>
        <w:t>ներկայացման</w:t>
      </w:r>
      <w:r>
        <w:rPr>
          <w:rFonts w:ascii="GHEA Grapalat" w:hAnsi="GHEA Grapalat" w:cs="Arial Unicode"/>
          <w:sz w:val="20"/>
          <w:lang w:val="af-ZA"/>
        </w:rPr>
        <w:t xml:space="preserve"> </w:t>
      </w:r>
      <w:r>
        <w:rPr>
          <w:rFonts w:ascii="GHEA Grapalat" w:hAnsi="GHEA Grapalat" w:cs="Sylfaen"/>
          <w:sz w:val="20"/>
          <w:lang w:val="ru-RU"/>
        </w:rPr>
        <w:t>վերջնաժամկետը</w:t>
      </w:r>
      <w:r>
        <w:rPr>
          <w:rFonts w:ascii="GHEA Grapalat" w:hAnsi="GHEA Grapalat" w:cs="Arial Unicode"/>
          <w:sz w:val="20"/>
          <w:lang w:val="af-ZA"/>
        </w:rPr>
        <w:t xml:space="preserve"> </w:t>
      </w:r>
      <w:r>
        <w:rPr>
          <w:rFonts w:ascii="GHEA Grapalat" w:hAnsi="GHEA Grapalat" w:cs="Sylfaen"/>
          <w:sz w:val="20"/>
          <w:lang w:val="ru-RU"/>
        </w:rPr>
        <w:t>լրանալուց</w:t>
      </w:r>
      <w:r>
        <w:rPr>
          <w:rFonts w:ascii="GHEA Grapalat" w:hAnsi="GHEA Grapalat" w:cs="Arial Unicode"/>
          <w:sz w:val="20"/>
          <w:lang w:val="af-ZA"/>
        </w:rPr>
        <w:t xml:space="preserve"> </w:t>
      </w:r>
      <w:r>
        <w:rPr>
          <w:rFonts w:ascii="GHEA Grapalat" w:hAnsi="GHEA Grapalat" w:cs="Sylfaen"/>
          <w:sz w:val="20"/>
          <w:lang w:val="ru-RU"/>
        </w:rPr>
        <w:t>առնվազն</w:t>
      </w:r>
      <w:r>
        <w:rPr>
          <w:rFonts w:ascii="GHEA Grapalat" w:hAnsi="GHEA Grapalat" w:cs="Arial Unicode"/>
          <w:sz w:val="20"/>
          <w:lang w:val="af-ZA"/>
        </w:rPr>
        <w:t xml:space="preserve"> </w:t>
      </w:r>
      <w:r>
        <w:rPr>
          <w:rFonts w:ascii="GHEA Grapalat" w:hAnsi="GHEA Grapalat" w:cs="Sylfaen"/>
          <w:sz w:val="20"/>
          <w:lang w:val="ru-RU"/>
        </w:rPr>
        <w:t>հինգ</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w:t>
      </w:r>
      <w:r>
        <w:rPr>
          <w:rFonts w:ascii="GHEA Grapalat" w:hAnsi="GHEA Grapalat" w:cs="Arial Unicode"/>
          <w:sz w:val="20"/>
          <w:lang w:val="af-ZA"/>
        </w:rPr>
        <w:t xml:space="preserve"> </w:t>
      </w:r>
      <w:r>
        <w:rPr>
          <w:rFonts w:ascii="GHEA Grapalat" w:hAnsi="GHEA Grapalat" w:cs="Sylfaen"/>
          <w:sz w:val="20"/>
          <w:lang w:val="ru-RU"/>
        </w:rPr>
        <w:t>առաջ</w:t>
      </w:r>
      <w:r>
        <w:rPr>
          <w:rFonts w:ascii="GHEA Grapalat" w:hAnsi="GHEA Grapalat" w:cs="Arial Unicode"/>
          <w:sz w:val="20"/>
          <w:lang w:val="af-ZA"/>
        </w:rPr>
        <w:t xml:space="preserve"> </w:t>
      </w:r>
      <w:r>
        <w:rPr>
          <w:rFonts w:ascii="GHEA Grapalat" w:hAnsi="GHEA Grapalat" w:cs="Sylfaen"/>
          <w:sz w:val="20"/>
          <w:lang w:val="ru-RU"/>
        </w:rPr>
        <w:t>հրավերում</w:t>
      </w:r>
      <w:r>
        <w:rPr>
          <w:rFonts w:ascii="GHEA Grapalat" w:hAnsi="GHEA Grapalat" w:cs="Arial Unicode"/>
          <w:sz w:val="20"/>
          <w:lang w:val="af-ZA"/>
        </w:rPr>
        <w:t xml:space="preserve"> </w:t>
      </w:r>
      <w:r>
        <w:rPr>
          <w:rFonts w:ascii="GHEA Grapalat" w:hAnsi="GHEA Grapalat" w:cs="Sylfaen"/>
          <w:sz w:val="20"/>
          <w:lang w:val="ru-RU"/>
        </w:rPr>
        <w:t>կարող</w:t>
      </w:r>
      <w:r>
        <w:rPr>
          <w:rFonts w:ascii="GHEA Grapalat" w:hAnsi="GHEA Grapalat" w:cs="Arial Unicode"/>
          <w:sz w:val="20"/>
          <w:lang w:val="af-ZA"/>
        </w:rPr>
        <w:t xml:space="preserve"> </w:t>
      </w:r>
      <w:r>
        <w:rPr>
          <w:rFonts w:ascii="GHEA Grapalat" w:hAnsi="GHEA Grapalat" w:cs="Sylfaen"/>
          <w:sz w:val="20"/>
          <w:lang w:val="ru-RU"/>
        </w:rPr>
        <w:t>են</w:t>
      </w:r>
      <w:r>
        <w:rPr>
          <w:rFonts w:ascii="GHEA Grapalat" w:hAnsi="GHEA Grapalat" w:cs="Arial Unicode"/>
          <w:sz w:val="20"/>
          <w:lang w:val="af-ZA"/>
        </w:rPr>
        <w:t xml:space="preserve"> </w:t>
      </w:r>
      <w:r>
        <w:rPr>
          <w:rFonts w:ascii="GHEA Grapalat" w:hAnsi="GHEA Grapalat" w:cs="Sylfaen"/>
          <w:sz w:val="20"/>
          <w:lang w:val="ru-RU"/>
        </w:rPr>
        <w:t>կատարվել</w:t>
      </w:r>
      <w:r>
        <w:rPr>
          <w:rFonts w:ascii="GHEA Grapalat" w:hAnsi="GHEA Grapalat" w:cs="Arial Unicode"/>
          <w:sz w:val="20"/>
          <w:lang w:val="af-ZA"/>
        </w:rPr>
        <w:t xml:space="preserve"> </w:t>
      </w:r>
      <w:r>
        <w:rPr>
          <w:rFonts w:ascii="GHEA Grapalat" w:hAnsi="GHEA Grapalat" w:cs="Sylfaen"/>
          <w:sz w:val="20"/>
          <w:lang w:val="ru-RU"/>
        </w:rPr>
        <w:t>փոփոխություններ</w:t>
      </w:r>
      <w:r>
        <w:rPr>
          <w:rFonts w:ascii="GHEA Grapalat" w:hAnsi="GHEA Grapalat" w:cs="Tahoma"/>
          <w:sz w:val="20"/>
        </w:rPr>
        <w:t>։</w:t>
      </w:r>
      <w:r>
        <w:rPr>
          <w:rFonts w:ascii="GHEA Grapalat" w:hAnsi="GHEA Grapalat" w:cs="Arial Unicode"/>
          <w:sz w:val="20"/>
          <w:lang w:val="af-ZA"/>
        </w:rPr>
        <w:t xml:space="preserve"> </w:t>
      </w:r>
      <w:r>
        <w:rPr>
          <w:rFonts w:ascii="GHEA Grapalat" w:hAnsi="GHEA Grapalat" w:cs="Sylfaen"/>
          <w:sz w:val="20"/>
        </w:rPr>
        <w:t>Փ</w:t>
      </w:r>
      <w:r>
        <w:rPr>
          <w:rFonts w:ascii="GHEA Grapalat" w:hAnsi="GHEA Grapalat" w:cs="Sylfaen"/>
          <w:sz w:val="20"/>
          <w:lang w:val="ru-RU"/>
        </w:rPr>
        <w:t>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օրվան</w:t>
      </w:r>
      <w:r>
        <w:rPr>
          <w:rFonts w:ascii="GHEA Grapalat" w:hAnsi="GHEA Grapalat" w:cs="Arial Unicode"/>
          <w:sz w:val="20"/>
          <w:lang w:val="af-ZA"/>
        </w:rPr>
        <w:t xml:space="preserve"> </w:t>
      </w:r>
      <w:r>
        <w:rPr>
          <w:rFonts w:ascii="GHEA Grapalat" w:hAnsi="GHEA Grapalat" w:cs="Sylfaen"/>
          <w:sz w:val="20"/>
          <w:lang w:val="ru-RU"/>
        </w:rPr>
        <w:t>հաջորդող</w:t>
      </w:r>
      <w:r>
        <w:rPr>
          <w:rFonts w:ascii="GHEA Grapalat" w:hAnsi="GHEA Grapalat" w:cs="Arial Unicode"/>
          <w:sz w:val="20"/>
          <w:lang w:val="af-ZA"/>
        </w:rPr>
        <w:t xml:space="preserve"> </w:t>
      </w:r>
      <w:r>
        <w:rPr>
          <w:rFonts w:ascii="GHEA Grapalat" w:hAnsi="GHEA Grapalat" w:cs="Sylfaen"/>
          <w:sz w:val="20"/>
          <w:lang w:val="ru-RU"/>
        </w:rPr>
        <w:t>երեք</w:t>
      </w:r>
      <w:r>
        <w:rPr>
          <w:rFonts w:ascii="GHEA Grapalat" w:hAnsi="GHEA Grapalat" w:cs="Arial Unicode"/>
          <w:sz w:val="20"/>
          <w:lang w:val="af-ZA"/>
        </w:rPr>
        <w:t xml:space="preserve"> </w:t>
      </w:r>
      <w:r>
        <w:rPr>
          <w:rFonts w:ascii="GHEA Grapalat" w:hAnsi="GHEA Grapalat" w:cs="Sylfaen"/>
          <w:sz w:val="20"/>
          <w:lang w:val="ru-RU"/>
        </w:rPr>
        <w:t>օրացուցային</w:t>
      </w:r>
      <w:r>
        <w:rPr>
          <w:rFonts w:ascii="GHEA Grapalat" w:hAnsi="GHEA Grapalat" w:cs="Arial Unicode"/>
          <w:sz w:val="20"/>
          <w:lang w:val="af-ZA"/>
        </w:rPr>
        <w:t xml:space="preserve"> </w:t>
      </w:r>
      <w:r>
        <w:rPr>
          <w:rFonts w:ascii="GHEA Grapalat" w:hAnsi="GHEA Grapalat" w:cs="Sylfaen"/>
          <w:sz w:val="20"/>
          <w:lang w:val="ru-RU"/>
        </w:rPr>
        <w:t>օրվա</w:t>
      </w:r>
      <w:r>
        <w:rPr>
          <w:rFonts w:ascii="GHEA Grapalat" w:hAnsi="GHEA Grapalat" w:cs="Arial Unicode"/>
          <w:sz w:val="20"/>
          <w:lang w:val="af-ZA"/>
        </w:rPr>
        <w:t xml:space="preserve"> </w:t>
      </w:r>
      <w:r>
        <w:rPr>
          <w:rFonts w:ascii="GHEA Grapalat" w:hAnsi="GHEA Grapalat" w:cs="Sylfaen"/>
          <w:sz w:val="20"/>
          <w:lang w:val="ru-RU"/>
        </w:rPr>
        <w:t>ընթացքում</w:t>
      </w:r>
      <w:r>
        <w:rPr>
          <w:rFonts w:ascii="GHEA Grapalat" w:hAnsi="GHEA Grapalat" w:cs="Arial Unicode"/>
          <w:sz w:val="20"/>
          <w:lang w:val="af-ZA"/>
        </w:rPr>
        <w:t xml:space="preserve"> </w:t>
      </w:r>
      <w:r>
        <w:rPr>
          <w:rFonts w:ascii="GHEA Grapalat" w:hAnsi="GHEA Grapalat" w:cs="Sylfaen"/>
          <w:sz w:val="20"/>
          <w:lang w:val="ru-RU"/>
        </w:rPr>
        <w:t>փոփոխություն</w:t>
      </w:r>
      <w:r>
        <w:rPr>
          <w:rFonts w:ascii="GHEA Grapalat" w:hAnsi="GHEA Grapalat" w:cs="Arial Unicode"/>
          <w:sz w:val="20"/>
          <w:lang w:val="af-ZA"/>
        </w:rPr>
        <w:t xml:space="preserve"> </w:t>
      </w:r>
      <w:r>
        <w:rPr>
          <w:rFonts w:ascii="GHEA Grapalat" w:hAnsi="GHEA Grapalat" w:cs="Sylfaen"/>
          <w:sz w:val="20"/>
          <w:lang w:val="ru-RU"/>
        </w:rPr>
        <w:t>կատարելու</w:t>
      </w:r>
      <w:r>
        <w:rPr>
          <w:rFonts w:ascii="GHEA Grapalat" w:hAnsi="GHEA Grapalat" w:cs="Arial Unicode"/>
          <w:sz w:val="20"/>
          <w:lang w:val="af-ZA"/>
        </w:rPr>
        <w:t xml:space="preserve"> </w:t>
      </w:r>
      <w:r>
        <w:rPr>
          <w:rFonts w:ascii="GHEA Grapalat" w:hAnsi="GHEA Grapalat" w:cs="Sylfaen"/>
          <w:sz w:val="20"/>
          <w:lang w:val="ru-RU"/>
        </w:rPr>
        <w:t>և</w:t>
      </w:r>
      <w:r>
        <w:rPr>
          <w:rFonts w:ascii="GHEA Grapalat" w:hAnsi="GHEA Grapalat" w:cs="Arial Unicode"/>
          <w:sz w:val="20"/>
          <w:lang w:val="af-ZA"/>
        </w:rPr>
        <w:t xml:space="preserve"> </w:t>
      </w:r>
      <w:r>
        <w:rPr>
          <w:rFonts w:ascii="GHEA Grapalat" w:hAnsi="GHEA Grapalat" w:cs="Sylfaen"/>
          <w:sz w:val="20"/>
          <w:lang w:val="ru-RU"/>
        </w:rPr>
        <w:t>դրանք</w:t>
      </w:r>
      <w:r>
        <w:rPr>
          <w:rFonts w:ascii="GHEA Grapalat" w:hAnsi="GHEA Grapalat" w:cs="Arial Unicode"/>
          <w:sz w:val="20"/>
          <w:lang w:val="af-ZA"/>
        </w:rPr>
        <w:t xml:space="preserve"> </w:t>
      </w:r>
      <w:r>
        <w:rPr>
          <w:rFonts w:ascii="GHEA Grapalat" w:hAnsi="GHEA Grapalat" w:cs="Sylfaen"/>
          <w:sz w:val="20"/>
          <w:lang w:val="ru-RU"/>
        </w:rPr>
        <w:t>տրամադրելու</w:t>
      </w:r>
      <w:r>
        <w:rPr>
          <w:rFonts w:ascii="GHEA Grapalat" w:hAnsi="GHEA Grapalat" w:cs="Arial Unicode"/>
          <w:sz w:val="20"/>
          <w:lang w:val="af-ZA"/>
        </w:rPr>
        <w:t xml:space="preserve"> </w:t>
      </w:r>
      <w:r>
        <w:rPr>
          <w:rFonts w:ascii="GHEA Grapalat" w:hAnsi="GHEA Grapalat" w:cs="Sylfaen"/>
          <w:sz w:val="20"/>
          <w:lang w:val="ru-RU"/>
        </w:rPr>
        <w:t>պայմանների</w:t>
      </w:r>
      <w:r>
        <w:rPr>
          <w:rFonts w:ascii="GHEA Grapalat" w:hAnsi="GHEA Grapalat" w:cs="Arial Unicode"/>
          <w:sz w:val="20"/>
          <w:lang w:val="af-ZA"/>
        </w:rPr>
        <w:t xml:space="preserve"> </w:t>
      </w:r>
      <w:r>
        <w:rPr>
          <w:rFonts w:ascii="GHEA Grapalat" w:hAnsi="GHEA Grapalat" w:cs="Sylfaen"/>
          <w:sz w:val="20"/>
          <w:lang w:val="ru-RU"/>
        </w:rPr>
        <w:t>մասին</w:t>
      </w:r>
      <w:r>
        <w:rPr>
          <w:rFonts w:ascii="GHEA Grapalat" w:hAnsi="GHEA Grapalat" w:cs="Arial Unicode"/>
          <w:sz w:val="20"/>
          <w:lang w:val="af-ZA"/>
        </w:rPr>
        <w:t xml:space="preserve"> </w:t>
      </w:r>
      <w:r>
        <w:rPr>
          <w:rFonts w:ascii="GHEA Grapalat" w:hAnsi="GHEA Grapalat" w:cs="Sylfaen"/>
          <w:sz w:val="20"/>
          <w:lang w:val="ru-RU"/>
        </w:rPr>
        <w:t>հայտարարություն</w:t>
      </w:r>
      <w:r>
        <w:rPr>
          <w:rFonts w:ascii="GHEA Grapalat" w:hAnsi="GHEA Grapalat" w:cs="Arial Unicode"/>
          <w:sz w:val="20"/>
          <w:lang w:val="af-ZA"/>
        </w:rPr>
        <w:t xml:space="preserve"> </w:t>
      </w:r>
      <w:r>
        <w:rPr>
          <w:rFonts w:ascii="GHEA Grapalat" w:hAnsi="GHEA Grapalat" w:cs="Sylfaen"/>
          <w:sz w:val="20"/>
          <w:lang w:val="ru-RU"/>
        </w:rPr>
        <w:t>է</w:t>
      </w:r>
      <w:r>
        <w:rPr>
          <w:rFonts w:ascii="GHEA Grapalat" w:hAnsi="GHEA Grapalat" w:cs="Arial Unicode"/>
          <w:sz w:val="20"/>
          <w:lang w:val="af-ZA"/>
        </w:rPr>
        <w:t xml:space="preserve"> </w:t>
      </w:r>
      <w:r>
        <w:rPr>
          <w:rFonts w:ascii="GHEA Grapalat" w:hAnsi="GHEA Grapalat" w:cs="Sylfaen"/>
          <w:sz w:val="20"/>
          <w:lang w:val="ru-RU"/>
        </w:rPr>
        <w:t>հրապարակվում</w:t>
      </w:r>
      <w:r>
        <w:rPr>
          <w:rFonts w:ascii="GHEA Grapalat" w:hAnsi="GHEA Grapalat" w:cs="Arial Unicode"/>
          <w:sz w:val="20"/>
          <w:lang w:val="af-ZA"/>
        </w:rPr>
        <w:t xml:space="preserve"> </w:t>
      </w:r>
      <w:r>
        <w:rPr>
          <w:rFonts w:ascii="GHEA Grapalat" w:hAnsi="GHEA Grapalat" w:cs="Sylfaen"/>
          <w:sz w:val="20"/>
          <w:lang w:val="ru-RU"/>
        </w:rPr>
        <w:t>տեղեկագրում</w:t>
      </w:r>
      <w:r>
        <w:rPr>
          <w:rFonts w:ascii="GHEA Grapalat" w:hAnsi="GHEA Grapalat" w:cs="Tahoma"/>
          <w:sz w:val="20"/>
        </w:rPr>
        <w:t>։</w:t>
      </w:r>
      <w:r>
        <w:rPr>
          <w:rFonts w:ascii="GHEA Grapalat" w:hAnsi="GHEA Grapalat" w:cs="Arial Unicode"/>
          <w:sz w:val="20"/>
          <w:lang w:val="af-ZA"/>
        </w:rPr>
        <w:t xml:space="preserve"> </w:t>
      </w:r>
    </w:p>
    <w:p w14:paraId="7B0E0222">
      <w:pPr>
        <w:autoSpaceDE w:val="0"/>
        <w:autoSpaceDN w:val="0"/>
        <w:adjustRightInd w:val="0"/>
        <w:ind w:firstLine="567"/>
        <w:jc w:val="both"/>
        <w:rPr>
          <w:rFonts w:ascii="GHEA Grapalat" w:hAnsi="GHEA Grapalat" w:cs="Sylfaen"/>
          <w:sz w:val="20"/>
          <w:lang w:val="hy-AM"/>
        </w:rPr>
      </w:pPr>
      <w:r>
        <w:rPr>
          <w:rFonts w:ascii="GHEA Grapalat" w:hAnsi="GHEA Grapalat" w:cs="Sylfaen"/>
          <w:sz w:val="20"/>
          <w:lang w:val="hy-AM"/>
        </w:rPr>
        <w:t>3.5 Յուրաքանչյուր ոք իրավունք ունի մինչև հրավերում փոփոխությունների կատարման համար սահմանված վերջնաժամկետը լրանալը, էլեկտրոնային փոստի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 xml:space="preserve"> </w:t>
      </w:r>
      <w:r>
        <w:rPr>
          <w:rFonts w:ascii="GHEA Grapalat" w:hAnsi="GHEA Grapalat" w:cs="Arial Unicode"/>
          <w:sz w:val="20"/>
          <w:lang w:val="hy-AM"/>
        </w:rPr>
        <w:t xml:space="preserve">3.6 </w:t>
      </w:r>
      <w:r>
        <w:rPr>
          <w:rFonts w:ascii="GHEA Grapalat" w:hAnsi="GHEA Grapalat" w:cs="Sylfaen"/>
          <w:sz w:val="20"/>
          <w:lang w:val="hy-AM"/>
        </w:rPr>
        <w:t>Հրավերում</w:t>
      </w:r>
      <w:r>
        <w:rPr>
          <w:rFonts w:ascii="GHEA Grapalat" w:hAnsi="GHEA Grapalat" w:cs="Arial Unicode"/>
          <w:sz w:val="20"/>
          <w:lang w:val="hy-AM"/>
        </w:rPr>
        <w:t xml:space="preserve"> </w:t>
      </w:r>
      <w:r>
        <w:rPr>
          <w:rFonts w:ascii="GHEA Grapalat" w:hAnsi="GHEA Grapalat" w:cs="Sylfaen"/>
          <w:sz w:val="20"/>
          <w:lang w:val="hy-AM"/>
        </w:rPr>
        <w:t>փոփոխություններ</w:t>
      </w:r>
      <w:r>
        <w:rPr>
          <w:rFonts w:ascii="GHEA Grapalat" w:hAnsi="GHEA Grapalat" w:cs="Arial Unicode"/>
          <w:sz w:val="20"/>
          <w:lang w:val="hy-AM"/>
        </w:rPr>
        <w:t xml:space="preserve"> </w:t>
      </w:r>
      <w:r>
        <w:rPr>
          <w:rFonts w:ascii="GHEA Grapalat" w:hAnsi="GHEA Grapalat" w:cs="Sylfaen"/>
          <w:sz w:val="20"/>
          <w:lang w:val="hy-AM"/>
        </w:rPr>
        <w:t>կատարվելու</w:t>
      </w:r>
      <w:r>
        <w:rPr>
          <w:rFonts w:ascii="GHEA Grapalat" w:hAnsi="GHEA Grapalat" w:cs="Arial Unicode"/>
          <w:sz w:val="20"/>
          <w:lang w:val="hy-AM"/>
        </w:rPr>
        <w:t xml:space="preserve"> </w:t>
      </w:r>
      <w:r>
        <w:rPr>
          <w:rFonts w:ascii="GHEA Grapalat" w:hAnsi="GHEA Grapalat" w:cs="Sylfaen"/>
          <w:sz w:val="20"/>
          <w:lang w:val="hy-AM"/>
        </w:rPr>
        <w:t>դեպքում</w:t>
      </w:r>
      <w:r>
        <w:rPr>
          <w:rFonts w:ascii="GHEA Grapalat" w:hAnsi="GHEA Grapalat" w:cs="Arial Unicode"/>
          <w:sz w:val="20"/>
          <w:lang w:val="hy-AM"/>
        </w:rPr>
        <w:t xml:space="preserve"> </w:t>
      </w:r>
      <w:r>
        <w:rPr>
          <w:rFonts w:ascii="GHEA Grapalat" w:hAnsi="GHEA Grapalat" w:cs="Sylfaen"/>
          <w:sz w:val="20"/>
          <w:lang w:val="hy-AM"/>
        </w:rPr>
        <w:t>հայտերը</w:t>
      </w:r>
      <w:r>
        <w:rPr>
          <w:rFonts w:ascii="GHEA Grapalat" w:hAnsi="GHEA Grapalat" w:cs="Arial Unicode"/>
          <w:sz w:val="20"/>
          <w:lang w:val="hy-AM"/>
        </w:rPr>
        <w:t xml:space="preserve"> </w:t>
      </w:r>
      <w:r>
        <w:rPr>
          <w:rFonts w:ascii="GHEA Grapalat" w:hAnsi="GHEA Grapalat" w:cs="Sylfaen"/>
          <w:sz w:val="20"/>
          <w:lang w:val="hy-AM"/>
        </w:rPr>
        <w:t>ներկայացնելու</w:t>
      </w:r>
      <w:r>
        <w:rPr>
          <w:rFonts w:ascii="GHEA Grapalat" w:hAnsi="GHEA Grapalat" w:cs="Arial Unicode"/>
          <w:sz w:val="20"/>
          <w:lang w:val="hy-AM"/>
        </w:rPr>
        <w:t xml:space="preserve"> </w:t>
      </w:r>
      <w:r>
        <w:rPr>
          <w:rFonts w:ascii="GHEA Grapalat" w:hAnsi="GHEA Grapalat" w:cs="Sylfaen"/>
          <w:sz w:val="20"/>
          <w:lang w:val="hy-AM"/>
        </w:rPr>
        <w:t>վերջնաժամկետը</w:t>
      </w:r>
      <w:r>
        <w:rPr>
          <w:rFonts w:ascii="GHEA Grapalat" w:hAnsi="GHEA Grapalat" w:cs="Arial Unicode"/>
          <w:sz w:val="20"/>
          <w:lang w:val="hy-AM"/>
        </w:rPr>
        <w:t xml:space="preserve"> </w:t>
      </w:r>
      <w:r>
        <w:rPr>
          <w:rFonts w:ascii="GHEA Grapalat" w:hAnsi="GHEA Grapalat" w:cs="Sylfaen"/>
          <w:sz w:val="20"/>
          <w:lang w:val="hy-AM"/>
        </w:rPr>
        <w:t>հաշվվում</w:t>
      </w:r>
      <w:r>
        <w:rPr>
          <w:rFonts w:ascii="GHEA Grapalat" w:hAnsi="GHEA Grapalat" w:cs="Arial Unicode"/>
          <w:sz w:val="20"/>
          <w:lang w:val="hy-AM"/>
        </w:rPr>
        <w:t xml:space="preserve"> </w:t>
      </w:r>
      <w:r>
        <w:rPr>
          <w:rFonts w:ascii="GHEA Grapalat" w:hAnsi="GHEA Grapalat" w:cs="Sylfaen"/>
          <w:sz w:val="20"/>
          <w:lang w:val="hy-AM"/>
        </w:rPr>
        <w:t>է</w:t>
      </w:r>
      <w:r>
        <w:rPr>
          <w:rFonts w:ascii="GHEA Grapalat" w:hAnsi="GHEA Grapalat" w:cs="Arial Unicode"/>
          <w:sz w:val="20"/>
          <w:lang w:val="hy-AM"/>
        </w:rPr>
        <w:t xml:space="preserve"> </w:t>
      </w:r>
      <w:r>
        <w:rPr>
          <w:rFonts w:ascii="GHEA Grapalat" w:hAnsi="GHEA Grapalat" w:cs="Sylfaen"/>
          <w:sz w:val="20"/>
          <w:lang w:val="hy-AM"/>
        </w:rPr>
        <w:t>այդ</w:t>
      </w:r>
      <w:r>
        <w:rPr>
          <w:rFonts w:ascii="GHEA Grapalat" w:hAnsi="GHEA Grapalat" w:cs="Arial Unicode"/>
          <w:sz w:val="20"/>
          <w:lang w:val="hy-AM"/>
        </w:rPr>
        <w:t xml:space="preserve"> </w:t>
      </w:r>
      <w:r>
        <w:rPr>
          <w:rFonts w:ascii="GHEA Grapalat" w:hAnsi="GHEA Grapalat" w:cs="Sylfaen"/>
          <w:sz w:val="20"/>
          <w:lang w:val="hy-AM"/>
        </w:rPr>
        <w:t>փոփոխությունների</w:t>
      </w:r>
      <w:r>
        <w:rPr>
          <w:rFonts w:ascii="GHEA Grapalat" w:hAnsi="GHEA Grapalat" w:cs="Arial Unicode"/>
          <w:sz w:val="20"/>
          <w:lang w:val="hy-AM"/>
        </w:rPr>
        <w:t xml:space="preserve"> </w:t>
      </w:r>
      <w:r>
        <w:rPr>
          <w:rFonts w:ascii="GHEA Grapalat" w:hAnsi="GHEA Grapalat" w:cs="Sylfaen"/>
          <w:sz w:val="20"/>
          <w:lang w:val="hy-AM"/>
        </w:rPr>
        <w:t>մասին</w:t>
      </w:r>
      <w:r>
        <w:rPr>
          <w:rFonts w:ascii="GHEA Grapalat" w:hAnsi="GHEA Grapalat" w:cs="Arial Unicode"/>
          <w:sz w:val="20"/>
          <w:lang w:val="hy-AM"/>
        </w:rPr>
        <w:t xml:space="preserve"> </w:t>
      </w:r>
      <w:r>
        <w:rPr>
          <w:rFonts w:ascii="GHEA Grapalat" w:hAnsi="GHEA Grapalat" w:cs="Sylfaen"/>
          <w:sz w:val="20"/>
          <w:lang w:val="hy-AM"/>
        </w:rPr>
        <w:t>տեղեկագրում</w:t>
      </w:r>
      <w:r>
        <w:rPr>
          <w:rFonts w:ascii="GHEA Grapalat" w:hAnsi="GHEA Grapalat" w:cs="Arial"/>
          <w:sz w:val="20"/>
          <w:lang w:val="hy-AM"/>
        </w:rPr>
        <w:t xml:space="preserve"> </w:t>
      </w:r>
      <w:r>
        <w:rPr>
          <w:rFonts w:ascii="GHEA Grapalat" w:hAnsi="GHEA Grapalat" w:cs="Sylfaen"/>
          <w:sz w:val="20"/>
          <w:lang w:val="hy-AM"/>
        </w:rPr>
        <w:t>հայտարարության</w:t>
      </w:r>
      <w:r>
        <w:rPr>
          <w:rFonts w:ascii="GHEA Grapalat" w:hAnsi="GHEA Grapalat" w:cs="Arial Unicode"/>
          <w:sz w:val="20"/>
          <w:lang w:val="hy-AM"/>
        </w:rPr>
        <w:t xml:space="preserve"> </w:t>
      </w:r>
      <w:r>
        <w:rPr>
          <w:rFonts w:ascii="GHEA Grapalat" w:hAnsi="GHEA Grapalat" w:cs="Sylfaen"/>
          <w:sz w:val="20"/>
          <w:lang w:val="hy-AM"/>
        </w:rPr>
        <w:t>հրապարակման</w:t>
      </w:r>
      <w:r>
        <w:rPr>
          <w:rFonts w:ascii="GHEA Grapalat" w:hAnsi="GHEA Grapalat" w:cs="Arial Unicode"/>
          <w:sz w:val="20"/>
          <w:lang w:val="hy-AM"/>
        </w:rPr>
        <w:t xml:space="preserve"> </w:t>
      </w:r>
      <w:r>
        <w:rPr>
          <w:rFonts w:ascii="GHEA Grapalat" w:hAnsi="GHEA Grapalat" w:cs="Sylfaen"/>
          <w:sz w:val="20"/>
          <w:lang w:val="hy-AM"/>
        </w:rPr>
        <w:t>օրվանից</w:t>
      </w:r>
      <w:r>
        <w:rPr>
          <w:rFonts w:ascii="GHEA Grapalat" w:hAnsi="GHEA Grapalat" w:cs="Tahoma"/>
          <w:sz w:val="20"/>
          <w:lang w:val="hy-AM"/>
        </w:rPr>
        <w:t>։</w:t>
      </w:r>
      <w:r>
        <w:rPr>
          <w:rFonts w:ascii="GHEA Grapalat" w:hAnsi="GHEA Grapalat" w:cs="Arial Unicode"/>
          <w:sz w:val="20"/>
          <w:lang w:val="hy-AM"/>
        </w:rPr>
        <w:t xml:space="preserve"> </w:t>
      </w:r>
    </w:p>
    <w:p w14:paraId="11573F03">
      <w:pPr>
        <w:ind w:firstLine="567"/>
        <w:jc w:val="both"/>
        <w:rPr>
          <w:rFonts w:ascii="GHEA Grapalat" w:hAnsi="GHEA Grapalat"/>
          <w:b/>
          <w:sz w:val="20"/>
          <w:lang w:val="hy-AM"/>
        </w:rPr>
      </w:pPr>
    </w:p>
    <w:p w14:paraId="5B190FA2">
      <w:pPr>
        <w:jc w:val="center"/>
        <w:rPr>
          <w:rFonts w:ascii="GHEA Grapalat" w:hAnsi="GHEA Grapalat" w:cs="Arial"/>
          <w:b/>
          <w:sz w:val="20"/>
          <w:lang w:val="hy-AM"/>
        </w:rPr>
      </w:pPr>
      <w:r>
        <w:rPr>
          <w:rFonts w:ascii="GHEA Grapalat" w:hAnsi="GHEA Grapalat"/>
          <w:b/>
          <w:sz w:val="20"/>
          <w:lang w:val="hy-AM"/>
        </w:rPr>
        <w:t xml:space="preserve">4.  </w:t>
      </w:r>
      <w:r>
        <w:rPr>
          <w:rFonts w:ascii="GHEA Grapalat" w:hAnsi="GHEA Grapalat" w:cs="Sylfaen"/>
          <w:b/>
          <w:sz w:val="20"/>
          <w:lang w:val="hy-AM"/>
        </w:rPr>
        <w:t>ՀԱՅՏԸ</w:t>
      </w:r>
      <w:r>
        <w:rPr>
          <w:rFonts w:ascii="GHEA Grapalat" w:hAnsi="GHEA Grapalat" w:cs="Arial"/>
          <w:b/>
          <w:sz w:val="20"/>
          <w:lang w:val="hy-AM"/>
        </w:rPr>
        <w:t xml:space="preserve"> </w:t>
      </w:r>
      <w:r>
        <w:rPr>
          <w:rFonts w:ascii="GHEA Grapalat" w:hAnsi="GHEA Grapalat" w:cs="Sylfaen"/>
          <w:b/>
          <w:sz w:val="20"/>
          <w:lang w:val="hy-AM"/>
        </w:rPr>
        <w:t>ՆԵՐԿԱՅԱՑՆԵԼՈՒ</w:t>
      </w:r>
      <w:r>
        <w:rPr>
          <w:rFonts w:ascii="GHEA Grapalat" w:hAnsi="GHEA Grapalat" w:cs="Arial"/>
          <w:b/>
          <w:sz w:val="20"/>
          <w:lang w:val="hy-AM"/>
        </w:rPr>
        <w:t xml:space="preserve"> </w:t>
      </w:r>
      <w:r>
        <w:rPr>
          <w:rFonts w:ascii="GHEA Grapalat" w:hAnsi="GHEA Grapalat" w:cs="Sylfaen"/>
          <w:b/>
          <w:sz w:val="20"/>
          <w:lang w:val="hy-AM"/>
        </w:rPr>
        <w:t>ԿԱՐԳԸ</w:t>
      </w:r>
    </w:p>
    <w:p w14:paraId="6B79A6DF">
      <w:pPr>
        <w:jc w:val="center"/>
        <w:rPr>
          <w:rFonts w:ascii="GHEA Grapalat" w:hAnsi="GHEA Grapalat"/>
          <w:b/>
          <w:sz w:val="20"/>
          <w:lang w:val="hy-AM"/>
        </w:rPr>
      </w:pPr>
      <w:r>
        <w:rPr>
          <w:rFonts w:ascii="GHEA Grapalat" w:hAnsi="GHEA Grapalat"/>
          <w:b/>
          <w:sz w:val="20"/>
          <w:lang w:val="hy-AM"/>
        </w:rPr>
        <w:t xml:space="preserve">  </w:t>
      </w:r>
    </w:p>
    <w:p w14:paraId="35039DDE">
      <w:pPr>
        <w:ind w:firstLine="567"/>
        <w:jc w:val="both"/>
        <w:rPr>
          <w:rFonts w:ascii="GHEA Grapalat" w:hAnsi="GHEA Grapalat"/>
          <w:sz w:val="20"/>
          <w:lang w:val="hy-AM"/>
        </w:rPr>
      </w:pPr>
      <w:r>
        <w:rPr>
          <w:rFonts w:ascii="GHEA Grapalat" w:hAnsi="GHEA Grapalat"/>
          <w:sz w:val="20"/>
          <w:lang w:val="hy-AM"/>
        </w:rPr>
        <w:t>4</w:t>
      </w:r>
      <w:r>
        <w:rPr>
          <w:rFonts w:ascii="GHEA Grapalat" w:hAnsi="GHEA Grapalat" w:cs="Sylfaen"/>
          <w:sz w:val="20"/>
          <w:lang w:val="hy-AM"/>
        </w:rPr>
        <w:t>.1 Սույն ընթացակարգին մասնակցելու համար մասնակիցը հանձնաժողովին ներկայացնում է հայտ</w:t>
      </w:r>
      <w:r>
        <w:rPr>
          <w:rFonts w:ascii="GHEA Grapalat" w:hAnsi="GHEA Grapalat" w:cs="Tahoma"/>
          <w:sz w:val="20"/>
          <w:lang w:val="hy-AM"/>
        </w:rPr>
        <w:t>։</w:t>
      </w:r>
      <w:r>
        <w:rPr>
          <w:rFonts w:ascii="GHEA Grapalat" w:hAnsi="GHEA Grapalat"/>
          <w:sz w:val="20"/>
          <w:lang w:val="hy-AM"/>
        </w:rPr>
        <w:t xml:space="preserve"> </w:t>
      </w:r>
      <w:r>
        <w:rPr>
          <w:rFonts w:ascii="GHEA Grapalat" w:hAnsi="GHEA Grapalat" w:cs="Sylfaen"/>
          <w:sz w:val="20"/>
          <w:lang w:val="hy-AM"/>
        </w:rPr>
        <w:t>Հայտը սույն հրավերի հիման վրա մասնակցի կողմից ներկայացվող առաջարկն է:</w:t>
      </w:r>
    </w:p>
    <w:p w14:paraId="66CC1401">
      <w:pPr>
        <w:pStyle w:val="19"/>
        <w:spacing w:line="240" w:lineRule="auto"/>
        <w:ind w:firstLine="567"/>
        <w:rPr>
          <w:rFonts w:ascii="GHEA Grapalat" w:hAnsi="GHEA Grapalat" w:cs="Sylfaen"/>
          <w:szCs w:val="24"/>
          <w:lang w:val="hy-AM"/>
        </w:rPr>
      </w:pPr>
      <w:r>
        <w:rPr>
          <w:rFonts w:ascii="GHEA Grapalat" w:hAnsi="GHEA Grapalat" w:cs="Sylfaen"/>
        </w:rPr>
        <w:t>Մասնակիցը</w:t>
      </w:r>
      <w:r>
        <w:rPr>
          <w:rFonts w:ascii="GHEA Grapalat" w:hAnsi="GHEA Grapalat"/>
          <w:lang w:val="hy-AM"/>
        </w:rPr>
        <w:t xml:space="preserve"> </w:t>
      </w:r>
      <w:r>
        <w:rPr>
          <w:rFonts w:ascii="GHEA Grapalat" w:hAnsi="GHEA Grapalat" w:cs="Sylfaen"/>
        </w:rPr>
        <w:t>կարող</w:t>
      </w:r>
      <w:r>
        <w:rPr>
          <w:rFonts w:ascii="GHEA Grapalat" w:hAnsi="GHEA Grapalat"/>
          <w:lang w:val="hy-AM"/>
        </w:rPr>
        <w:t xml:space="preserve"> </w:t>
      </w:r>
      <w:r>
        <w:rPr>
          <w:rFonts w:ascii="GHEA Grapalat" w:hAnsi="GHEA Grapalat" w:cs="Sylfaen"/>
        </w:rPr>
        <w:t>է</w:t>
      </w:r>
      <w:r>
        <w:rPr>
          <w:rFonts w:ascii="GHEA Grapalat" w:hAnsi="GHEA Grapalat"/>
          <w:lang w:val="hy-AM"/>
        </w:rPr>
        <w:t xml:space="preserve"> </w:t>
      </w:r>
      <w:r>
        <w:rPr>
          <w:rFonts w:ascii="GHEA Grapalat" w:hAnsi="GHEA Grapalat" w:cs="Sylfaen"/>
        </w:rPr>
        <w:t>հայտ</w:t>
      </w:r>
      <w:r>
        <w:rPr>
          <w:rFonts w:ascii="GHEA Grapalat" w:hAnsi="GHEA Grapalat"/>
          <w:lang w:val="hy-AM"/>
        </w:rPr>
        <w:t xml:space="preserve"> </w:t>
      </w:r>
      <w:r>
        <w:rPr>
          <w:rFonts w:ascii="GHEA Grapalat" w:hAnsi="GHEA Grapalat" w:cs="Sylfaen"/>
        </w:rPr>
        <w:t>ներկայացնել</w:t>
      </w:r>
      <w:r>
        <w:rPr>
          <w:rFonts w:ascii="GHEA Grapalat" w:hAnsi="GHEA Grapalat"/>
          <w:lang w:val="hy-AM"/>
        </w:rPr>
        <w:t xml:space="preserve"> </w:t>
      </w:r>
      <w:r>
        <w:rPr>
          <w:rFonts w:ascii="GHEA Grapalat" w:hAnsi="GHEA Grapalat" w:cs="Sylfaen"/>
        </w:rPr>
        <w:t>ինչպես</w:t>
      </w:r>
      <w:r>
        <w:rPr>
          <w:rFonts w:ascii="GHEA Grapalat" w:hAnsi="GHEA Grapalat"/>
          <w:lang w:val="hy-AM"/>
        </w:rPr>
        <w:t xml:space="preserve"> </w:t>
      </w:r>
      <w:r>
        <w:rPr>
          <w:rFonts w:ascii="GHEA Grapalat" w:hAnsi="GHEA Grapalat" w:cs="Sylfaen"/>
        </w:rPr>
        <w:t>յուրաքանչյուր</w:t>
      </w:r>
      <w:r>
        <w:rPr>
          <w:rFonts w:ascii="GHEA Grapalat" w:hAnsi="GHEA Grapalat"/>
          <w:lang w:val="hy-AM"/>
        </w:rPr>
        <w:t xml:space="preserve"> </w:t>
      </w:r>
      <w:r>
        <w:rPr>
          <w:rFonts w:ascii="GHEA Grapalat" w:hAnsi="GHEA Grapalat" w:cs="Sylfaen"/>
        </w:rPr>
        <w:t>չափաբաժնի</w:t>
      </w:r>
      <w:r>
        <w:rPr>
          <w:rFonts w:ascii="GHEA Grapalat" w:hAnsi="GHEA Grapalat"/>
          <w:lang w:val="hy-AM"/>
        </w:rPr>
        <w:t xml:space="preserve">, </w:t>
      </w:r>
      <w:r>
        <w:rPr>
          <w:rFonts w:ascii="GHEA Grapalat" w:hAnsi="GHEA Grapalat" w:cs="Sylfaen"/>
        </w:rPr>
        <w:t>այնպես</w:t>
      </w:r>
      <w:r>
        <w:rPr>
          <w:rFonts w:ascii="GHEA Grapalat" w:hAnsi="GHEA Grapalat"/>
          <w:lang w:val="hy-AM"/>
        </w:rPr>
        <w:t xml:space="preserve"> </w:t>
      </w:r>
      <w:r>
        <w:rPr>
          <w:rFonts w:ascii="GHEA Grapalat" w:hAnsi="GHEA Grapalat" w:cs="Sylfaen"/>
        </w:rPr>
        <w:t>էլ</w:t>
      </w:r>
      <w:r>
        <w:rPr>
          <w:rFonts w:ascii="GHEA Grapalat" w:hAnsi="GHEA Grapalat"/>
          <w:lang w:val="hy-AM"/>
        </w:rPr>
        <w:t xml:space="preserve"> </w:t>
      </w:r>
      <w:r>
        <w:rPr>
          <w:rFonts w:ascii="GHEA Grapalat" w:hAnsi="GHEA Grapalat" w:cs="Sylfaen"/>
        </w:rPr>
        <w:t>մի</w:t>
      </w:r>
      <w:r>
        <w:rPr>
          <w:rFonts w:ascii="GHEA Grapalat" w:hAnsi="GHEA Grapalat"/>
          <w:lang w:val="hy-AM"/>
        </w:rPr>
        <w:t xml:space="preserve"> </w:t>
      </w:r>
      <w:r>
        <w:rPr>
          <w:rFonts w:ascii="GHEA Grapalat" w:hAnsi="GHEA Grapalat" w:cs="Sylfaen"/>
        </w:rPr>
        <w:t>քանի</w:t>
      </w:r>
      <w:r>
        <w:rPr>
          <w:rFonts w:ascii="GHEA Grapalat" w:hAnsi="GHEA Grapalat"/>
          <w:lang w:val="hy-AM"/>
        </w:rPr>
        <w:t xml:space="preserve"> </w:t>
      </w:r>
      <w:r>
        <w:rPr>
          <w:rFonts w:ascii="GHEA Grapalat" w:hAnsi="GHEA Grapalat" w:cs="Sylfaen"/>
        </w:rPr>
        <w:t>կամ</w:t>
      </w:r>
      <w:r>
        <w:rPr>
          <w:rFonts w:ascii="GHEA Grapalat" w:hAnsi="GHEA Grapalat"/>
          <w:lang w:val="hy-AM"/>
        </w:rPr>
        <w:t xml:space="preserve"> </w:t>
      </w:r>
      <w:r>
        <w:rPr>
          <w:rFonts w:ascii="GHEA Grapalat" w:hAnsi="GHEA Grapalat" w:cs="Sylfaen"/>
        </w:rPr>
        <w:t>բոլոր</w:t>
      </w:r>
      <w:r>
        <w:rPr>
          <w:rFonts w:ascii="GHEA Grapalat" w:hAnsi="GHEA Grapalat"/>
          <w:lang w:val="hy-AM"/>
        </w:rPr>
        <w:t xml:space="preserve"> </w:t>
      </w:r>
      <w:r>
        <w:rPr>
          <w:rFonts w:ascii="GHEA Grapalat" w:hAnsi="GHEA Grapalat" w:cs="Sylfaen"/>
        </w:rPr>
        <w:t>չափաբաժինների</w:t>
      </w:r>
      <w:r>
        <w:rPr>
          <w:rFonts w:ascii="GHEA Grapalat" w:hAnsi="GHEA Grapalat"/>
          <w:lang w:val="hy-AM"/>
        </w:rPr>
        <w:t xml:space="preserve"> </w:t>
      </w:r>
      <w:r>
        <w:rPr>
          <w:rFonts w:ascii="GHEA Grapalat" w:hAnsi="GHEA Grapalat" w:cs="Sylfaen"/>
        </w:rPr>
        <w:t>համար</w:t>
      </w:r>
      <w:r>
        <w:rPr>
          <w:rFonts w:ascii="GHEA Grapalat" w:hAnsi="GHEA Grapalat" w:cs="Sylfaen"/>
          <w:szCs w:val="24"/>
          <w:lang w:val="hy-AM"/>
        </w:rPr>
        <w:t xml:space="preserve">։  </w:t>
      </w:r>
    </w:p>
    <w:p w14:paraId="3E2859B5">
      <w:pPr>
        <w:pStyle w:val="19"/>
        <w:spacing w:line="240" w:lineRule="auto"/>
        <w:ind w:firstLine="567"/>
        <w:rPr>
          <w:rFonts w:ascii="GHEA Grapalat" w:hAnsi="GHEA Grapalat" w:cs="Sylfaen"/>
          <w:szCs w:val="24"/>
          <w:lang w:val="hy-AM"/>
        </w:rPr>
      </w:pPr>
      <w:r>
        <w:rPr>
          <w:rFonts w:ascii="GHEA Grapalat" w:hAnsi="GHEA Grapalat" w:cs="Sylfaen"/>
          <w:szCs w:val="24"/>
          <w:lang w:val="hy-AM"/>
        </w:rPr>
        <w:t>Հայտը ներկայացվում է մինչև դրա համար սույն հրավերով սահմանված ժամկետի ավարտը։</w:t>
      </w:r>
    </w:p>
    <w:p w14:paraId="2D064B73">
      <w:pPr>
        <w:pStyle w:val="19"/>
        <w:spacing w:line="240" w:lineRule="auto"/>
        <w:ind w:firstLine="567"/>
        <w:rPr>
          <w:rFonts w:ascii="GHEA Grapalat" w:hAnsi="GHEA Grapalat" w:cs="Sylfaen"/>
          <w:szCs w:val="24"/>
          <w:lang w:val="hy-AM"/>
        </w:rPr>
      </w:pPr>
      <w:r>
        <w:rPr>
          <w:rFonts w:ascii="GHEA Grapalat" w:hAnsi="GHEA Grapalat" w:cs="Sylfaen"/>
          <w:szCs w:val="24"/>
          <w:lang w:val="hy-AM"/>
        </w:rPr>
        <w:t>Հայտի պատրաստման կարգը նկարագրված է սույն հրավերի 2-րդ մասում` գնանշման հարցման հայտերը պատրաստելու հրահանգում։</w:t>
      </w:r>
    </w:p>
    <w:p w14:paraId="65893452">
      <w:pPr>
        <w:pStyle w:val="19"/>
        <w:spacing w:line="240" w:lineRule="auto"/>
        <w:ind w:firstLine="567"/>
        <w:rPr>
          <w:rFonts w:ascii="GHEA Grapalat" w:hAnsi="GHEA Grapalat" w:cs="Sylfaen"/>
          <w:szCs w:val="24"/>
          <w:lang w:val="hy-AM"/>
        </w:rPr>
      </w:pPr>
      <w:r>
        <w:rPr>
          <w:rFonts w:ascii="GHEA Grapalat" w:hAnsi="GHEA Grapalat" w:cs="Sylfaen"/>
          <w:szCs w:val="24"/>
          <w:lang w:val="hy-AM"/>
        </w:rPr>
        <w:t xml:space="preserve">4.2  Ընթացակարգի հայտերն անհրաժեշտ է ներկայացնել </w:t>
      </w:r>
      <w:r>
        <w:rPr>
          <w:rFonts w:ascii="GHEA Grapalat" w:hAnsi="GHEA Grapalat" w:cs="Sylfaen"/>
        </w:rPr>
        <w:t>հանձնաժողովին</w:t>
      </w:r>
      <w:r>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«7-»րդ օրվա ժամը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cs="Sylfaen"/>
          <w:szCs w:val="24"/>
          <w:lang w:val="hy-AM"/>
        </w:rPr>
        <w:t>»-ն, « ՀՀ Գեղարքունիքի մարզի Սևան քաղաքի Խորհուրդների 8 »  հասցեով:</w:t>
      </w:r>
    </w:p>
    <w:p w14:paraId="5BA91ACF">
      <w:pPr>
        <w:pStyle w:val="19"/>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w:t>
      </w:r>
      <w:r>
        <w:rPr>
          <w:rFonts w:ascii="GHEA Grapalat" w:hAnsi="GHEA Grapalat"/>
          <w:sz w:val="24"/>
          <w:szCs w:val="24"/>
          <w:lang w:val="hy-AM"/>
        </w:rPr>
        <w:t xml:space="preserve"> Հերմինե Գևորգյանը։</w:t>
      </w:r>
      <w:r>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pPr>
        <w:pStyle w:val="19"/>
        <w:spacing w:line="240" w:lineRule="auto"/>
        <w:ind w:firstLine="567"/>
        <w:rPr>
          <w:rFonts w:ascii="GHEA Grapalat" w:hAnsi="GHEA Grapalat" w:cs="Sylfaen"/>
          <w:szCs w:val="24"/>
          <w:lang w:val="hy-AM"/>
        </w:rPr>
      </w:pPr>
      <w:r>
        <w:rPr>
          <w:rFonts w:ascii="GHEA Grapalat" w:hAnsi="GHEA Grapalat" w:cs="Sylfaen"/>
          <w:szCs w:val="24"/>
          <w:lang w:val="hy-AM"/>
        </w:rPr>
        <w:t>4.3 Մասնակիցը հայտով ներկայացնում է`</w:t>
      </w:r>
    </w:p>
    <w:p w14:paraId="34B64B4B">
      <w:pPr>
        <w:pStyle w:val="19"/>
        <w:spacing w:line="240" w:lineRule="auto"/>
        <w:ind w:firstLine="567"/>
        <w:rPr>
          <w:rFonts w:ascii="GHEA Grapalat" w:hAnsi="GHEA Grapalat" w:cs="Sylfaen"/>
          <w:szCs w:val="24"/>
          <w:lang w:val="hy-AM"/>
        </w:rPr>
      </w:pPr>
      <w:bookmarkStart w:id="2" w:name="_Hlk9261647"/>
      <w:r>
        <w:rPr>
          <w:rFonts w:ascii="GHEA Grapalat" w:hAnsi="GHEA Grapalat" w:cs="Sylfaen"/>
          <w:szCs w:val="24"/>
          <w:lang w:val="hy-AM"/>
        </w:rPr>
        <w:t>1) իր կողմից հաստատված՝ սույն հրավերի 2-րդ մասի 2.1 կետով նախատեսված դիմում-հայտարարություն`</w:t>
      </w:r>
      <w:r>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Pr>
          <w:rFonts w:ascii="GHEA Grapalat" w:hAnsi="GHEA Grapalat" w:cs="Sylfaen"/>
          <w:szCs w:val="24"/>
          <w:lang w:val="hy-AM"/>
        </w:rPr>
        <w:t>, որը ներառում է`</w:t>
      </w:r>
    </w:p>
    <w:p w14:paraId="50735DA7">
      <w:pPr>
        <w:pStyle w:val="19"/>
        <w:spacing w:line="240" w:lineRule="auto"/>
        <w:ind w:firstLine="567"/>
        <w:rPr>
          <w:rFonts w:ascii="GHEA Grapalat" w:hAnsi="GHEA Grapalat" w:cs="Sylfaen"/>
          <w:szCs w:val="24"/>
          <w:lang w:val="hy-AM"/>
        </w:rPr>
      </w:pPr>
      <w:r>
        <w:rPr>
          <w:rFonts w:ascii="GHEA Grapalat" w:hAnsi="GHEA Grapalat" w:cs="Sylfaen"/>
          <w:szCs w:val="24"/>
          <w:lang w:val="hy-AM"/>
        </w:rPr>
        <w:t>ա) հավաստում սույն հրավերով սահմանված մասնակ</w:t>
      </w:r>
      <w:r>
        <w:rPr>
          <w:rFonts w:ascii="GHEA Grapalat" w:hAnsi="GHEA Grapalat" w:cs="Sylfaen"/>
          <w:szCs w:val="24"/>
          <w:lang w:val="hy-AM"/>
        </w:rPr>
        <w:softHyphen/>
      </w:r>
      <w:r>
        <w:rPr>
          <w:rFonts w:ascii="GHEA Grapalat" w:hAnsi="GHEA Grapalat" w:cs="Sylfaen"/>
          <w:szCs w:val="24"/>
          <w:lang w:val="hy-AM"/>
        </w:rPr>
        <w:t>ցության իրավունքի պահանջներին իր և իրեն փոխկապակցված անձանց տվյալների համապատասխանության մասին.</w:t>
      </w:r>
    </w:p>
    <w:p w14:paraId="74DCBA1A">
      <w:pPr>
        <w:shd w:val="clear" w:color="auto" w:fill="FFFFFF"/>
        <w:ind w:firstLine="567"/>
        <w:jc w:val="both"/>
        <w:rPr>
          <w:rFonts w:ascii="GHEA Grapalat" w:hAnsi="GHEA Grapalat" w:cs="Sylfaen"/>
          <w:sz w:val="20"/>
          <w:lang w:val="hy-AM"/>
        </w:rPr>
      </w:pPr>
      <w:r>
        <w:rPr>
          <w:rFonts w:ascii="GHEA Grapalat" w:hAnsi="GHEA Grapalat" w:cs="Sylfaen"/>
          <w:sz w:val="20"/>
          <w:lang w:val="hy-AM"/>
        </w:rPr>
        <w:t>բ)</w:t>
      </w:r>
      <w:r>
        <w:rPr>
          <w:rFonts w:ascii="GHEA Grapalat" w:hAnsi="GHEA Grapalat" w:cs="Sylfaen"/>
          <w:lang w:val="hy-AM"/>
        </w:rPr>
        <w:t xml:space="preserve"> </w:t>
      </w:r>
      <w:r>
        <w:rPr>
          <w:rFonts w:ascii="GHEA Grapalat" w:hAnsi="GHEA Grapalat" w:cs="Sylfaen"/>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14:paraId="52DC654A">
      <w:pPr>
        <w:pStyle w:val="19"/>
        <w:spacing w:line="240" w:lineRule="auto"/>
        <w:ind w:firstLine="567"/>
        <w:rPr>
          <w:rFonts w:ascii="GHEA Grapalat" w:hAnsi="GHEA Grapalat" w:cs="Sylfaen"/>
          <w:szCs w:val="24"/>
          <w:lang w:val="hy-AM"/>
        </w:rPr>
      </w:pPr>
      <w:r>
        <w:rPr>
          <w:rFonts w:ascii="GHEA Grapalat" w:hAnsi="GHEA Grapalat" w:cs="Sylfaen"/>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bookmarkEnd w:id="2"/>
    <w:p w14:paraId="6C26ACCF">
      <w:pPr>
        <w:pStyle w:val="19"/>
        <w:spacing w:line="240" w:lineRule="auto"/>
        <w:ind w:firstLine="567"/>
        <w:rPr>
          <w:rFonts w:ascii="GHEA Grapalat" w:hAnsi="GHEA Grapalat" w:cs="Sylfaen"/>
          <w:szCs w:val="24"/>
          <w:lang w:val="hy-AM"/>
        </w:rPr>
      </w:pPr>
      <w:bookmarkStart w:id="3" w:name="_Hlk9261892"/>
      <w:r>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pPr>
        <w:pStyle w:val="54"/>
        <w:spacing w:line="240" w:lineRule="auto"/>
        <w:ind w:firstLine="630"/>
        <w:rPr>
          <w:rFonts w:ascii="Cambria Math" w:hAnsi="Cambria Math" w:cs="Sylfaen"/>
          <w:szCs w:val="24"/>
          <w:lang w:val="hy-AM"/>
        </w:rPr>
      </w:pPr>
      <w:r>
        <w:rPr>
          <w:rFonts w:ascii="GHEA Grapalat" w:hAnsi="GHEA Grapalat"/>
          <w:sz w:val="20"/>
          <w:lang w:val="hy-AM"/>
        </w:rPr>
        <w:t xml:space="preserve">ե) </w:t>
      </w:r>
      <w:r>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Pr>
          <w:rFonts w:ascii="GHEA Grapalat" w:hAnsi="GHEA Grapalat"/>
          <w:sz w:val="20"/>
          <w:lang w:val="hy-AM"/>
        </w:rPr>
        <w:t xml:space="preserve">Ընդ որում </w:t>
      </w:r>
      <w:r>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Pr>
          <w:rFonts w:ascii="Cambria Math" w:hAnsi="Cambria Math" w:cs="Sylfaen"/>
          <w:sz w:val="20"/>
          <w:lang w:val="hy-AM"/>
        </w:rPr>
        <w:t>․</w:t>
      </w:r>
      <w:r>
        <w:rPr>
          <w:rStyle w:val="30"/>
          <w:rFonts w:ascii="Cambria Math" w:hAnsi="Cambria Math" w:cs="Sylfaen"/>
          <w:sz w:val="20"/>
          <w:lang w:val="hy-AM"/>
        </w:rPr>
        <w:footnoteReference w:id="3"/>
      </w:r>
    </w:p>
    <w:bookmarkEnd w:id="3"/>
    <w:p w14:paraId="4C4B5418">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2) իր կողմից հաստատված գնային առաջարկ</w:t>
      </w:r>
    </w:p>
    <w:p w14:paraId="29ED44B2">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 շինարարական աշխատանքների գնման դեպքում իր կողմից հաստատված հավաստում՝ սույն հրավերին կցված նախագծային փաստաթղթերով, որը հանդիսանում է նաև 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(օգտագործումը) դրանց տեխնիկական բնութագրերը, ապրանքային նշանները, ֆիրմային անվանումները, մակնիշները և երաշխիքային ժամկետները նախապես գրավոր համաձայնեցնելով պատվիրատուի հետ: Սույն ենթակետով նախատեսված հավաստումն առանձին հավելվածով հաստատվում է նաև կնքվելիք պայմանագրով.</w:t>
      </w:r>
      <w:r>
        <w:rPr>
          <w:rFonts w:ascii="GHEA Grapalat" w:hAnsi="GHEA Grapalat" w:cs="Sylfaen"/>
          <w:sz w:val="20"/>
          <w:szCs w:val="24"/>
          <w:vertAlign w:val="superscript"/>
          <w:lang w:val="hy-AM" w:eastAsia="en-US"/>
        </w:rPr>
        <w:t>8</w:t>
      </w:r>
    </w:p>
    <w:p w14:paraId="71813D4B">
      <w:pPr>
        <w:pStyle w:val="54"/>
        <w:spacing w:line="240" w:lineRule="auto"/>
        <w:rPr>
          <w:rFonts w:ascii="GHEA Grapalat" w:hAnsi="GHEA Grapalat" w:cs="Sylfaen"/>
          <w:sz w:val="20"/>
          <w:szCs w:val="24"/>
          <w:lang w:val="hy-AM" w:eastAsia="en-US"/>
        </w:rPr>
      </w:pPr>
    </w:p>
    <w:p w14:paraId="1A19432A">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56326A56">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265B67">
      <w:pPr>
        <w:pStyle w:val="54"/>
        <w:spacing w:line="240" w:lineRule="auto"/>
        <w:rPr>
          <w:rFonts w:ascii="GHEA Grapalat" w:hAnsi="GHEA Grapalat" w:cs="Sylfaen"/>
          <w:sz w:val="20"/>
          <w:szCs w:val="24"/>
          <w:lang w:val="hy-AM" w:eastAsia="en-US"/>
        </w:rPr>
      </w:pPr>
      <w:bookmarkStart w:id="4" w:name="_Hlk9262052"/>
      <w:r>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pPr>
        <w:pStyle w:val="54"/>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pPr>
        <w:pStyle w:val="54"/>
        <w:numPr>
          <w:ilvl w:val="0"/>
          <w:numId w:val="3"/>
        </w:numPr>
        <w:spacing w:line="240" w:lineRule="auto"/>
        <w:ind w:left="0" w:firstLine="810"/>
        <w:rPr>
          <w:rFonts w:ascii="GHEA Grapalat" w:hAnsi="GHEA Grapalat" w:cs="Sylfaen"/>
          <w:sz w:val="20"/>
          <w:szCs w:val="24"/>
          <w:lang w:val="hy-AM" w:eastAsia="en-US"/>
        </w:rPr>
      </w:pPr>
      <w:r>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pPr>
        <w:pStyle w:val="54"/>
        <w:spacing w:line="240" w:lineRule="auto"/>
        <w:rPr>
          <w:rFonts w:ascii="GHEA Grapalat" w:hAnsi="GHEA Grapalat" w:cs="Sylfaen"/>
          <w:sz w:val="20"/>
          <w:szCs w:val="24"/>
          <w:lang w:val="hy-AM" w:eastAsia="en-US"/>
        </w:rPr>
      </w:pPr>
    </w:p>
    <w:p w14:paraId="688D4352">
      <w:pPr>
        <w:jc w:val="center"/>
        <w:rPr>
          <w:rFonts w:ascii="GHEA Grapalat" w:hAnsi="GHEA Grapalat" w:cs="Arial"/>
          <w:b/>
          <w:sz w:val="20"/>
          <w:lang w:val="es-ES"/>
        </w:rPr>
      </w:pPr>
      <w:r>
        <w:rPr>
          <w:rFonts w:ascii="GHEA Grapalat" w:hAnsi="GHEA Grapalat"/>
          <w:b/>
          <w:sz w:val="20"/>
          <w:lang w:val="es-ES"/>
        </w:rPr>
        <w:t xml:space="preserve">5.   </w:t>
      </w:r>
      <w:r>
        <w:rPr>
          <w:rFonts w:ascii="GHEA Grapalat" w:hAnsi="GHEA Grapalat" w:cs="Sylfaen"/>
          <w:b/>
          <w:sz w:val="20"/>
          <w:lang w:val="es-ES"/>
        </w:rPr>
        <w:t>ՀԱՅՏԻ</w:t>
      </w:r>
      <w:r>
        <w:rPr>
          <w:rFonts w:ascii="GHEA Grapalat" w:hAnsi="GHEA Grapalat" w:cs="Arial"/>
          <w:b/>
          <w:sz w:val="20"/>
          <w:lang w:val="es-ES"/>
        </w:rPr>
        <w:t xml:space="preserve">   </w:t>
      </w:r>
      <w:r>
        <w:rPr>
          <w:rFonts w:ascii="GHEA Grapalat" w:hAnsi="GHEA Grapalat" w:cs="Sylfaen"/>
          <w:b/>
          <w:sz w:val="20"/>
          <w:lang w:val="es-ES"/>
        </w:rPr>
        <w:t>ԳՆԱՅԻՆ</w:t>
      </w:r>
      <w:r>
        <w:rPr>
          <w:rFonts w:ascii="GHEA Grapalat" w:hAnsi="GHEA Grapalat" w:cs="Arial"/>
          <w:b/>
          <w:sz w:val="20"/>
          <w:lang w:val="es-ES"/>
        </w:rPr>
        <w:t xml:space="preserve">  </w:t>
      </w:r>
      <w:r>
        <w:rPr>
          <w:rFonts w:ascii="GHEA Grapalat" w:hAnsi="GHEA Grapalat" w:cs="Sylfaen"/>
          <w:b/>
          <w:sz w:val="20"/>
          <w:lang w:val="es-ES"/>
        </w:rPr>
        <w:t>ԱՌԱՋԱՐԿԸ</w:t>
      </w:r>
      <w:r>
        <w:rPr>
          <w:rFonts w:ascii="GHEA Grapalat" w:hAnsi="GHEA Grapalat" w:cs="Arial"/>
          <w:b/>
          <w:sz w:val="20"/>
          <w:lang w:val="es-ES"/>
        </w:rPr>
        <w:t xml:space="preserve"> </w:t>
      </w:r>
    </w:p>
    <w:p w14:paraId="7C1AB056">
      <w:pPr>
        <w:ind w:firstLine="567"/>
        <w:jc w:val="both"/>
        <w:rPr>
          <w:rFonts w:ascii="GHEA Grapalat" w:hAnsi="GHEA Grapalat"/>
          <w:sz w:val="20"/>
          <w:lang w:val="es-ES"/>
        </w:rPr>
      </w:pPr>
      <w:r>
        <w:rPr>
          <w:rFonts w:ascii="GHEA Grapalat" w:hAnsi="GHEA Grapalat" w:cs="Sylfaen"/>
          <w:sz w:val="20"/>
          <w:lang w:val="es-ES"/>
        </w:rPr>
        <w:t xml:space="preserve">5.1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գինը</w:t>
      </w:r>
      <w:r>
        <w:rPr>
          <w:rFonts w:ascii="GHEA Grapalat" w:hAnsi="GHEA Grapalat" w:cs="Sylfaen"/>
          <w:sz w:val="20"/>
          <w:lang w:val="es-ES"/>
        </w:rPr>
        <w:t xml:space="preserve"> </w:t>
      </w:r>
      <w:r>
        <w:rPr>
          <w:rFonts w:ascii="GHEA Grapalat" w:hAnsi="GHEA Grapalat" w:cs="Sylfaen"/>
          <w:sz w:val="20"/>
          <w:lang w:val="hy-AM"/>
        </w:rPr>
        <w:t>աշխատանքի</w:t>
      </w:r>
      <w:r>
        <w:rPr>
          <w:rFonts w:ascii="GHEA Grapalat" w:hAnsi="GHEA Grapalat" w:cs="Sylfaen"/>
          <w:sz w:val="20"/>
          <w:lang w:val="es-ES"/>
        </w:rPr>
        <w:t xml:space="preserve"> </w:t>
      </w:r>
      <w:r>
        <w:rPr>
          <w:rFonts w:ascii="GHEA Grapalat" w:hAnsi="GHEA Grapalat" w:cs="Sylfaen"/>
          <w:sz w:val="20"/>
          <w:lang w:val="hy-AM"/>
        </w:rPr>
        <w:t>արժեքից</w:t>
      </w:r>
      <w:r>
        <w:rPr>
          <w:rFonts w:ascii="GHEA Grapalat" w:hAnsi="GHEA Grapalat" w:cs="Sylfaen"/>
          <w:sz w:val="20"/>
          <w:lang w:val="es-ES"/>
        </w:rPr>
        <w:t xml:space="preserve"> </w:t>
      </w:r>
      <w:r>
        <w:rPr>
          <w:rFonts w:ascii="GHEA Grapalat" w:hAnsi="GHEA Grapalat" w:cs="Sylfaen"/>
          <w:sz w:val="20"/>
          <w:lang w:val="hy-AM"/>
        </w:rPr>
        <w:t>բացի</w:t>
      </w:r>
      <w:r>
        <w:rPr>
          <w:rFonts w:ascii="GHEA Grapalat" w:hAnsi="GHEA Grapalat" w:cs="Sylfaen"/>
          <w:sz w:val="20"/>
          <w:lang w:val="es-ES"/>
        </w:rPr>
        <w:t xml:space="preserve"> </w:t>
      </w:r>
      <w:r>
        <w:rPr>
          <w:rFonts w:ascii="GHEA Grapalat" w:hAnsi="GHEA Grapalat" w:cs="Sylfaen"/>
          <w:sz w:val="20"/>
          <w:lang w:val="hy-AM"/>
        </w:rPr>
        <w:t>ներառում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փոխադրման</w:t>
      </w:r>
      <w:r>
        <w:rPr>
          <w:rFonts w:ascii="GHEA Grapalat" w:hAnsi="GHEA Grapalat" w:cs="Sylfaen"/>
          <w:sz w:val="20"/>
          <w:lang w:val="es-ES"/>
        </w:rPr>
        <w:t xml:space="preserve">, </w:t>
      </w:r>
      <w:r>
        <w:rPr>
          <w:rFonts w:ascii="GHEA Grapalat" w:hAnsi="GHEA Grapalat" w:cs="Sylfaen"/>
          <w:sz w:val="20"/>
          <w:lang w:val="hy-AM"/>
        </w:rPr>
        <w:t>ապահովագրման</w:t>
      </w:r>
      <w:r>
        <w:rPr>
          <w:rFonts w:ascii="GHEA Grapalat" w:hAnsi="GHEA Grapalat" w:cs="Sylfaen"/>
          <w:sz w:val="20"/>
          <w:lang w:val="es-ES"/>
        </w:rPr>
        <w:t xml:space="preserve">, </w:t>
      </w:r>
      <w:r>
        <w:rPr>
          <w:rFonts w:ascii="GHEA Grapalat" w:hAnsi="GHEA Grapalat" w:cs="Sylfaen"/>
          <w:sz w:val="20"/>
          <w:lang w:val="hy-AM"/>
        </w:rPr>
        <w:t>տուրքերի</w:t>
      </w:r>
      <w:r>
        <w:rPr>
          <w:rFonts w:ascii="GHEA Grapalat" w:hAnsi="GHEA Grapalat" w:cs="Sylfaen"/>
          <w:sz w:val="20"/>
          <w:lang w:val="es-ES"/>
        </w:rPr>
        <w:t xml:space="preserve">, </w:t>
      </w:r>
      <w:r>
        <w:rPr>
          <w:rFonts w:ascii="GHEA Grapalat" w:hAnsi="GHEA Grapalat" w:cs="Sylfaen"/>
          <w:sz w:val="20"/>
          <w:lang w:val="hy-AM"/>
        </w:rPr>
        <w:t>հարկերի</w:t>
      </w:r>
      <w:r>
        <w:rPr>
          <w:rFonts w:ascii="GHEA Grapalat" w:hAnsi="GHEA Grapalat" w:cs="Sylfaen"/>
          <w:sz w:val="20"/>
          <w:lang w:val="es-ES"/>
        </w:rPr>
        <w:t xml:space="preserve">, </w:t>
      </w:r>
      <w:r>
        <w:rPr>
          <w:rFonts w:ascii="GHEA Grapalat" w:hAnsi="GHEA Grapalat" w:cs="Sylfaen"/>
          <w:sz w:val="20"/>
          <w:lang w:val="hy-AM"/>
        </w:rPr>
        <w:t>այլ</w:t>
      </w:r>
      <w:r>
        <w:rPr>
          <w:rFonts w:ascii="GHEA Grapalat" w:hAnsi="GHEA Grapalat" w:cs="Sylfaen"/>
          <w:sz w:val="20"/>
          <w:lang w:val="es-ES"/>
        </w:rPr>
        <w:t xml:space="preserve"> </w:t>
      </w:r>
      <w:r>
        <w:rPr>
          <w:rFonts w:ascii="GHEA Grapalat" w:hAnsi="GHEA Grapalat" w:cs="Sylfaen"/>
          <w:sz w:val="20"/>
          <w:lang w:val="hy-AM"/>
        </w:rPr>
        <w:t>վճարումների</w:t>
      </w:r>
      <w:r>
        <w:rPr>
          <w:rFonts w:ascii="GHEA Grapalat" w:hAnsi="GHEA Grapalat" w:cs="Sylfaen"/>
          <w:sz w:val="20"/>
          <w:lang w:val="es-ES"/>
        </w:rPr>
        <w:t xml:space="preserve"> </w:t>
      </w:r>
      <w:r>
        <w:rPr>
          <w:rFonts w:ascii="GHEA Grapalat" w:hAnsi="GHEA Grapalat" w:cs="Sylfaen"/>
          <w:sz w:val="20"/>
          <w:lang w:val="hy-AM"/>
        </w:rPr>
        <w:t>գծով</w:t>
      </w:r>
      <w:r>
        <w:rPr>
          <w:rFonts w:ascii="GHEA Grapalat" w:hAnsi="GHEA Grapalat" w:cs="Sylfaen"/>
          <w:sz w:val="20"/>
          <w:lang w:val="es-ES"/>
        </w:rPr>
        <w:t xml:space="preserve"> </w:t>
      </w:r>
      <w:r>
        <w:rPr>
          <w:rFonts w:ascii="GHEA Grapalat" w:hAnsi="GHEA Grapalat" w:cs="Sylfaen"/>
          <w:sz w:val="20"/>
          <w:lang w:val="hy-AM"/>
        </w:rPr>
        <w:t>ծախսերը</w:t>
      </w:r>
      <w:r>
        <w:rPr>
          <w:rFonts w:ascii="GHEA Grapalat" w:hAnsi="GHEA Grapalat" w:cs="Sylfaen"/>
          <w:sz w:val="20"/>
          <w:lang w:val="es-ES"/>
        </w:rPr>
        <w:t xml:space="preserve"> </w:t>
      </w:r>
      <w:r>
        <w:rPr>
          <w:rFonts w:ascii="GHEA Grapalat" w:hAnsi="GHEA Grapalat" w:cs="Sylfaen"/>
          <w:sz w:val="20"/>
          <w:lang w:val="hy-AM"/>
        </w:rPr>
        <w:t>և</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կարող</w:t>
      </w:r>
      <w:r>
        <w:rPr>
          <w:rFonts w:ascii="GHEA Grapalat" w:hAnsi="GHEA Grapalat" w:cs="Sylfaen"/>
          <w:sz w:val="20"/>
          <w:lang w:val="es-ES"/>
        </w:rPr>
        <w:t xml:space="preserve"> </w:t>
      </w:r>
      <w:r>
        <w:rPr>
          <w:rFonts w:ascii="GHEA Grapalat" w:hAnsi="GHEA Grapalat" w:cs="Sylfaen"/>
          <w:sz w:val="20"/>
          <w:lang w:val="hy-AM"/>
        </w:rPr>
        <w:t>պակաս</w:t>
      </w:r>
      <w:r>
        <w:rPr>
          <w:rFonts w:ascii="GHEA Grapalat" w:hAnsi="GHEA Grapalat" w:cs="Sylfaen"/>
          <w:sz w:val="20"/>
          <w:lang w:val="es-ES"/>
        </w:rPr>
        <w:t xml:space="preserve"> </w:t>
      </w:r>
      <w:r>
        <w:rPr>
          <w:rFonts w:ascii="GHEA Grapalat" w:hAnsi="GHEA Grapalat" w:cs="Sylfaen"/>
          <w:sz w:val="20"/>
          <w:lang w:val="hy-AM"/>
        </w:rPr>
        <w:t>լինել</w:t>
      </w:r>
      <w:r>
        <w:rPr>
          <w:rFonts w:ascii="GHEA Grapalat" w:hAnsi="GHEA Grapalat" w:cs="Sylfaen"/>
          <w:sz w:val="20"/>
          <w:lang w:val="es-ES"/>
        </w:rPr>
        <w:t xml:space="preserve"> </w:t>
      </w:r>
      <w:r>
        <w:rPr>
          <w:rFonts w:ascii="GHEA Grapalat" w:hAnsi="GHEA Grapalat" w:cs="Sylfaen"/>
          <w:sz w:val="20"/>
          <w:lang w:val="hy-AM"/>
        </w:rPr>
        <w:t>դրանց</w:t>
      </w:r>
      <w:r>
        <w:rPr>
          <w:rFonts w:ascii="GHEA Grapalat" w:hAnsi="GHEA Grapalat" w:cs="Sylfaen"/>
          <w:sz w:val="20"/>
          <w:lang w:val="es-ES"/>
        </w:rPr>
        <w:t xml:space="preserve"> </w:t>
      </w:r>
      <w:r>
        <w:rPr>
          <w:rFonts w:ascii="GHEA Grapalat" w:hAnsi="GHEA Grapalat" w:cs="Sylfaen"/>
          <w:sz w:val="20"/>
          <w:lang w:val="hy-AM"/>
        </w:rPr>
        <w:t>ինքնարժեքից</w:t>
      </w:r>
      <w:r>
        <w:rPr>
          <w:rFonts w:ascii="GHEA Grapalat" w:hAnsi="GHEA Grapalat" w:cs="Sylfaen"/>
          <w:sz w:val="20"/>
          <w:lang w:val="es-ES"/>
        </w:rPr>
        <w:t xml:space="preserve">: </w:t>
      </w:r>
      <w:r>
        <w:rPr>
          <w:rFonts w:ascii="GHEA Grapalat" w:hAnsi="GHEA Grapalat" w:cs="Sylfaen"/>
          <w:sz w:val="20"/>
          <w:lang w:val="hy-AM"/>
        </w:rPr>
        <w:t>Առաջարկվող</w:t>
      </w:r>
      <w:r>
        <w:rPr>
          <w:rFonts w:ascii="GHEA Grapalat" w:hAnsi="GHEA Grapalat" w:cs="Sylfaen"/>
          <w:sz w:val="20"/>
          <w:lang w:val="es-ES"/>
        </w:rPr>
        <w:t xml:space="preserve"> </w:t>
      </w:r>
      <w:r>
        <w:rPr>
          <w:rFonts w:ascii="GHEA Grapalat" w:hAnsi="GHEA Grapalat" w:cs="Sylfaen"/>
          <w:sz w:val="20"/>
          <w:lang w:val="hy-AM"/>
        </w:rPr>
        <w:t>գնի</w:t>
      </w:r>
      <w:r>
        <w:rPr>
          <w:rFonts w:ascii="GHEA Grapalat" w:hAnsi="GHEA Grapalat" w:cs="Sylfaen"/>
          <w:sz w:val="20"/>
          <w:lang w:val="es-ES"/>
        </w:rPr>
        <w:t xml:space="preserve">  </w:t>
      </w:r>
      <w:r>
        <w:rPr>
          <w:rFonts w:ascii="GHEA Grapalat" w:hAnsi="GHEA Grapalat" w:cs="Sylfaen"/>
          <w:sz w:val="20"/>
          <w:lang w:val="hy-AM"/>
        </w:rPr>
        <w:t>հաշվարկը</w:t>
      </w:r>
      <w:r>
        <w:rPr>
          <w:rFonts w:ascii="GHEA Grapalat" w:hAnsi="GHEA Grapalat" w:cs="Sylfaen"/>
          <w:sz w:val="20"/>
          <w:lang w:val="es-ES"/>
        </w:rPr>
        <w:t xml:space="preserve"> </w:t>
      </w:r>
      <w:r>
        <w:rPr>
          <w:rFonts w:ascii="GHEA Grapalat" w:hAnsi="GHEA Grapalat" w:cs="Sylfaen"/>
          <w:sz w:val="20"/>
          <w:lang w:val="hy-AM"/>
        </w:rPr>
        <w:t>պետք</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ներկայացվի</w:t>
      </w:r>
      <w:r>
        <w:rPr>
          <w:rFonts w:ascii="GHEA Grapalat" w:hAnsi="GHEA Grapalat" w:cs="Sylfaen"/>
          <w:sz w:val="20"/>
          <w:lang w:val="es-ES"/>
        </w:rPr>
        <w:t xml:space="preserve"> </w:t>
      </w:r>
      <w:r>
        <w:rPr>
          <w:rFonts w:ascii="GHEA Grapalat" w:hAnsi="GHEA Grapalat" w:cs="Sylfaen"/>
          <w:sz w:val="20"/>
          <w:lang w:val="hy-AM"/>
        </w:rPr>
        <w:t>հայտով</w:t>
      </w:r>
      <w:r>
        <w:rPr>
          <w:rFonts w:ascii="GHEA Grapalat" w:hAnsi="GHEA Grapalat"/>
          <w:sz w:val="20"/>
          <w:lang w:val="es-ES"/>
        </w:rPr>
        <w:t>:</w:t>
      </w:r>
    </w:p>
    <w:p w14:paraId="26EBD731">
      <w:pPr>
        <w:pStyle w:val="54"/>
        <w:spacing w:line="240" w:lineRule="auto"/>
        <w:ind w:firstLine="567"/>
        <w:rPr>
          <w:rFonts w:ascii="GHEA Grapalat" w:hAnsi="GHEA Grapalat" w:cs="Sylfaen"/>
          <w:sz w:val="20"/>
          <w:szCs w:val="24"/>
          <w:lang w:val="es-ES" w:eastAsia="en-US"/>
        </w:rPr>
      </w:pPr>
      <w:r>
        <w:rPr>
          <w:rFonts w:ascii="GHEA Grapalat" w:hAnsi="GHEA Grapalat"/>
          <w:sz w:val="20"/>
          <w:lang w:val="es-ES"/>
        </w:rPr>
        <w:t>5.</w:t>
      </w:r>
      <w:r>
        <w:rPr>
          <w:rFonts w:ascii="GHEA Grapalat" w:hAnsi="GHEA Grapalat"/>
          <w:sz w:val="20"/>
          <w:lang w:val="hy-AM"/>
        </w:rPr>
        <w:t>2</w:t>
      </w:r>
      <w:r>
        <w:rPr>
          <w:rFonts w:ascii="GHEA Grapalat" w:hAnsi="GHEA Grapalat" w:cs="Sylfaen"/>
          <w:sz w:val="20"/>
          <w:lang w:val="es-ES"/>
        </w:rPr>
        <w:t xml:space="preserve"> Մ</w:t>
      </w:r>
      <w:r>
        <w:rPr>
          <w:rFonts w:ascii="GHEA Grapalat" w:hAnsi="GHEA Grapalat" w:cs="Sylfaen"/>
          <w:sz w:val="20"/>
          <w:szCs w:val="24"/>
          <w:lang w:val="hy-AM" w:eastAsia="en-US"/>
        </w:rPr>
        <w:t>ասնակիցը գնային առաջարկը ներկայացնում է արժեք (ինքնարժեքի և կանխատեսվող շահույթի հանրագումարը)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Pr>
          <w:rFonts w:ascii="GHEA Grapalat" w:hAnsi="GHEA Grapalat" w:cs="Sylfaen"/>
          <w:sz w:val="20"/>
          <w:szCs w:val="24"/>
          <w:lang w:eastAsia="en-US"/>
        </w:rPr>
        <w:t>Ա</w:t>
      </w:r>
      <w:r>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Pr>
          <w:rFonts w:ascii="GHEA Grapalat" w:hAnsi="GHEA Grapalat" w:cs="Sylfaen"/>
          <w:sz w:val="20"/>
          <w:szCs w:val="24"/>
          <w:lang w:eastAsia="en-US"/>
        </w:rPr>
        <w:t>մ</w:t>
      </w:r>
      <w:r>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Pr>
          <w:rFonts w:ascii="GHEA Grapalat" w:hAnsi="GHEA Grapalat" w:cs="Sylfaen"/>
          <w:sz w:val="20"/>
          <w:szCs w:val="24"/>
          <w:lang w:val="es-ES" w:eastAsia="en-US"/>
        </w:rPr>
        <w:t xml:space="preserve"> </w:t>
      </w:r>
      <w:r>
        <w:rPr>
          <w:rFonts w:ascii="GHEA Grapalat" w:hAnsi="GHEA Grapalat" w:cs="Sylfaen"/>
          <w:sz w:val="20"/>
          <w:lang w:val="ru-RU"/>
        </w:rPr>
        <w:t>ներկայաց</w:t>
      </w:r>
      <w:r>
        <w:rPr>
          <w:rFonts w:ascii="GHEA Grapalat" w:hAnsi="GHEA Grapalat" w:cs="Sylfaen"/>
          <w:sz w:val="20"/>
        </w:rPr>
        <w:t>վող</w:t>
      </w:r>
      <w:r>
        <w:rPr>
          <w:rFonts w:ascii="GHEA Grapalat" w:hAnsi="GHEA Grapalat" w:cs="Sylfaen"/>
          <w:sz w:val="20"/>
          <w:lang w:val="es-ES"/>
        </w:rPr>
        <w:t xml:space="preserve"> </w:t>
      </w:r>
      <w:r>
        <w:rPr>
          <w:rFonts w:ascii="GHEA Grapalat" w:hAnsi="GHEA Grapalat" w:cs="Sylfaen"/>
          <w:sz w:val="20"/>
          <w:lang w:val="ru-RU"/>
        </w:rPr>
        <w:t>գնային</w:t>
      </w:r>
      <w:r>
        <w:rPr>
          <w:rFonts w:ascii="GHEA Grapalat" w:hAnsi="GHEA Grapalat" w:cs="Sylfaen"/>
          <w:sz w:val="20"/>
          <w:lang w:val="es-ES"/>
        </w:rPr>
        <w:t xml:space="preserve"> </w:t>
      </w:r>
      <w:r>
        <w:rPr>
          <w:rFonts w:ascii="GHEA Grapalat" w:hAnsi="GHEA Grapalat" w:cs="Sylfaen"/>
          <w:sz w:val="20"/>
          <w:lang w:val="ru-RU"/>
        </w:rPr>
        <w:t>առաջարկում</w:t>
      </w:r>
      <w:r>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Pr>
          <w:rFonts w:ascii="GHEA Grapalat" w:hAnsi="GHEA Grapalat" w:cs="Sylfaen"/>
          <w:sz w:val="20"/>
          <w:szCs w:val="24"/>
          <w:lang w:val="es-ES" w:eastAsia="en-US"/>
        </w:rPr>
        <w:t xml:space="preserve"> </w:t>
      </w:r>
      <w:r>
        <w:rPr>
          <w:rFonts w:ascii="GHEA Grapalat" w:hAnsi="GHEA Grapalat" w:cs="Sylfaen"/>
          <w:sz w:val="20"/>
          <w:szCs w:val="24"/>
          <w:lang w:val="hy-AM" w:eastAsia="en-US"/>
        </w:rPr>
        <w:t>Ընդ որում</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p>
    <w:p w14:paraId="40AB47B2">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eastAsia="en-US"/>
        </w:rPr>
        <w:t>ա</w:t>
      </w:r>
      <w:r>
        <w:rPr>
          <w:rFonts w:ascii="GHEA Grapalat" w:hAnsi="GHEA Grapalat" w:cs="Sylfaen"/>
          <w:sz w:val="20"/>
          <w:szCs w:val="24"/>
          <w:lang w:val="es-ES" w:eastAsia="en-US"/>
        </w:rPr>
        <w:t>.</w:t>
      </w:r>
      <w:r>
        <w:rPr>
          <w:rFonts w:ascii="GHEA Grapalat" w:hAnsi="GHEA Grapalat" w:cs="Sylfaen"/>
          <w:sz w:val="20"/>
          <w:szCs w:val="24"/>
          <w:lang w:val="hy-AM" w:eastAsia="en-US"/>
        </w:rPr>
        <w:t xml:space="preserve"> </w:t>
      </w:r>
      <w:r>
        <w:rPr>
          <w:rFonts w:ascii="GHEA Grapalat" w:hAnsi="GHEA Grapalat" w:cs="Sylfaen"/>
          <w:sz w:val="20"/>
          <w:szCs w:val="24"/>
          <w:lang w:eastAsia="en-US"/>
        </w:rPr>
        <w:t>մ</w:t>
      </w:r>
      <w:r>
        <w:rPr>
          <w:rFonts w:ascii="GHEA Grapalat" w:hAnsi="GHEA Grapalat" w:cs="Sylfaen"/>
          <w:sz w:val="20"/>
          <w:szCs w:val="24"/>
          <w:lang w:val="hy-AM" w:eastAsia="en-US"/>
        </w:rPr>
        <w:t>ասնակիցների գնային առաջարկների գնահատում</w:t>
      </w:r>
      <w:r>
        <w:rPr>
          <w:rFonts w:ascii="GHEA Grapalat" w:hAnsi="GHEA Grapalat" w:cs="Sylfaen"/>
          <w:sz w:val="20"/>
          <w:szCs w:val="24"/>
          <w:lang w:eastAsia="en-US"/>
        </w:rPr>
        <w:t>ն</w:t>
      </w:r>
      <w:r>
        <w:rPr>
          <w:rFonts w:ascii="GHEA Grapalat" w:hAnsi="GHEA Grapalat" w:cs="Sylfaen"/>
          <w:sz w:val="20"/>
          <w:szCs w:val="24"/>
          <w:lang w:val="hy-AM" w:eastAsia="en-US"/>
        </w:rPr>
        <w:t xml:space="preserve"> </w:t>
      </w:r>
      <w:r>
        <w:rPr>
          <w:rFonts w:ascii="GHEA Grapalat" w:hAnsi="GHEA Grapalat" w:cs="Sylfaen"/>
          <w:sz w:val="20"/>
          <w:szCs w:val="24"/>
          <w:lang w:eastAsia="en-US"/>
        </w:rPr>
        <w:t>ու</w:t>
      </w:r>
      <w:r>
        <w:rPr>
          <w:rFonts w:ascii="GHEA Grapalat" w:hAnsi="GHEA Grapalat" w:cs="Sylfaen"/>
          <w:sz w:val="20"/>
          <w:szCs w:val="24"/>
          <w:lang w:val="hy-AM" w:eastAsia="en-US"/>
        </w:rPr>
        <w:t xml:space="preserve"> համեմատումն իրականացվում </w:t>
      </w:r>
      <w:r>
        <w:rPr>
          <w:rFonts w:ascii="GHEA Grapalat" w:hAnsi="GHEA Grapalat" w:cs="Sylfaen"/>
          <w:sz w:val="20"/>
          <w:szCs w:val="24"/>
          <w:lang w:eastAsia="en-US"/>
        </w:rPr>
        <w:t>են</w:t>
      </w:r>
      <w:r>
        <w:rPr>
          <w:rFonts w:ascii="GHEA Grapalat" w:hAnsi="GHEA Grapalat" w:cs="Sylfaen"/>
          <w:sz w:val="20"/>
          <w:szCs w:val="24"/>
          <w:lang w:val="hy-AM" w:eastAsia="en-US"/>
        </w:rPr>
        <w:t xml:space="preserve"> առանց սույն կետում նշված հարկի գումարի հաշվարկման,</w:t>
      </w:r>
    </w:p>
    <w:p w14:paraId="05EA49CA">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081D80DC">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ՄԳ-ն ընտրված մասնակցի առաջարկած գինն է.</w:t>
      </w:r>
    </w:p>
    <w:p w14:paraId="6EE52D6B">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ՆԳ-ն սույն հրավերով հրապարակված շինարարական աշխատանքների նախահաշվային գինն է.</w:t>
      </w:r>
    </w:p>
    <w:p w14:paraId="690C563C">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ԿԾ-ն տվյալ կատարողական ակտով ներկայացված աշխատանքների ծավալն է՝ գումարային արտահայտությամբ.</w:t>
      </w:r>
    </w:p>
    <w:p w14:paraId="19551916">
      <w:pPr>
        <w:pStyle w:val="54"/>
        <w:spacing w:line="240" w:lineRule="auto"/>
        <w:ind w:firstLine="567"/>
        <w:rPr>
          <w:rFonts w:ascii="GHEA Grapalat" w:hAnsi="GHEA Grapalat" w:cs="Sylfaen"/>
          <w:sz w:val="20"/>
          <w:szCs w:val="24"/>
          <w:vertAlign w:val="superscript"/>
          <w:lang w:val="es-ES" w:eastAsia="en-US"/>
        </w:rPr>
      </w:pPr>
      <w:r>
        <w:rPr>
          <w:rFonts w:ascii="GHEA Grapalat" w:hAnsi="GHEA Grapalat" w:cs="Sylfaen"/>
          <w:sz w:val="20"/>
          <w:szCs w:val="24"/>
          <w:lang w:val="hy-AM" w:eastAsia="en-US"/>
        </w:rPr>
        <w:t>ՎԳ –ն ծավալաթերթ-նախահաշվով սահմանված աշխատանքների դիմաց վճարվող գումարն է:</w:t>
      </w:r>
    </w:p>
    <w:p w14:paraId="70B019EF">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 հայտը ենթակա չէ մերժման, եթե`</w:t>
      </w:r>
    </w:p>
    <w:p w14:paraId="2EDFE7D4">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5ECD692F">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0949209F">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5575207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96C6C7A">
      <w:pPr>
        <w:tabs>
          <w:tab w:val="left" w:pos="0"/>
        </w:tabs>
        <w:ind w:firstLine="360"/>
        <w:jc w:val="both"/>
        <w:rPr>
          <w:rFonts w:ascii="GHEA Grapalat" w:hAnsi="GHEA Grapalat" w:cs="Sylfaen"/>
          <w:sz w:val="20"/>
          <w:lang w:val="hy-AM"/>
        </w:rPr>
      </w:pPr>
      <w:r>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1F8A2A9C">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p>
    <w:p w14:paraId="0E5C9216">
      <w:pPr>
        <w:jc w:val="center"/>
        <w:rPr>
          <w:rFonts w:ascii="GHEA Grapalat" w:hAnsi="GHEA Grapalat" w:cs="Arial"/>
          <w:b/>
          <w:sz w:val="20"/>
          <w:lang w:val="es-ES"/>
        </w:rPr>
      </w:pPr>
      <w:r>
        <w:rPr>
          <w:rFonts w:ascii="GHEA Grapalat" w:hAnsi="GHEA Grapalat"/>
          <w:sz w:val="20"/>
          <w:lang w:val="es-ES"/>
        </w:rPr>
        <w:t>5.</w:t>
      </w:r>
      <w:r>
        <w:rPr>
          <w:rFonts w:ascii="GHEA Grapalat" w:hAnsi="GHEA Grapalat"/>
          <w:sz w:val="20"/>
          <w:lang w:val="hy-AM"/>
        </w:rPr>
        <w:t>3</w:t>
      </w:r>
      <w:r>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Pr>
          <w:rFonts w:ascii="GHEA Grapalat" w:hAnsi="GHEA Grapalat"/>
          <w:sz w:val="20"/>
          <w:lang w:val="hy-AM"/>
        </w:rPr>
        <w:t>առանց Հայաստանի Հանրա</w:t>
      </w:r>
      <w:r>
        <w:rPr>
          <w:rFonts w:ascii="GHEA Grapalat" w:hAnsi="GHEA Grapalat"/>
          <w:sz w:val="20"/>
          <w:lang w:val="hy-AM"/>
        </w:rPr>
        <w:softHyphen/>
      </w:r>
      <w:r>
        <w:rPr>
          <w:rFonts w:ascii="GHEA Grapalat" w:hAnsi="GHEA Grapalat"/>
          <w:sz w:val="20"/>
          <w:lang w:val="hy-AM"/>
        </w:rPr>
        <w:t>պետության պետական բյուջե վճարվելիք ավելացված արժեքի հարկի գումարի հաշվարկման</w:t>
      </w:r>
      <w:r>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14:paraId="494339D4">
      <w:pPr>
        <w:jc w:val="center"/>
        <w:rPr>
          <w:rFonts w:ascii="GHEA Grapalat" w:hAnsi="GHEA Grapalat" w:cs="Arial"/>
          <w:b/>
          <w:sz w:val="20"/>
          <w:lang w:val="es-ES"/>
        </w:rPr>
      </w:pPr>
    </w:p>
    <w:p w14:paraId="1A392752">
      <w:pPr>
        <w:jc w:val="center"/>
        <w:rPr>
          <w:rFonts w:ascii="GHEA Grapalat" w:hAnsi="GHEA Grapalat"/>
          <w:b/>
          <w:sz w:val="20"/>
          <w:lang w:val="es-ES"/>
        </w:rPr>
      </w:pPr>
      <w:r>
        <w:rPr>
          <w:rFonts w:ascii="GHEA Grapalat" w:hAnsi="GHEA Grapalat"/>
          <w:b/>
          <w:sz w:val="20"/>
          <w:lang w:val="es-ES"/>
        </w:rPr>
        <w:t xml:space="preserve">6. </w:t>
      </w:r>
      <w:r>
        <w:rPr>
          <w:rFonts w:ascii="GHEA Grapalat" w:hAnsi="GHEA Grapalat"/>
          <w:b/>
          <w:sz w:val="20"/>
        </w:rPr>
        <w:t>ՀԱՅՏԻ</w:t>
      </w:r>
      <w:r>
        <w:rPr>
          <w:rFonts w:ascii="GHEA Grapalat" w:hAnsi="GHEA Grapalat"/>
          <w:b/>
          <w:sz w:val="20"/>
          <w:lang w:val="es-ES"/>
        </w:rPr>
        <w:t xml:space="preserve"> </w:t>
      </w:r>
      <w:r>
        <w:rPr>
          <w:rFonts w:ascii="GHEA Grapalat" w:hAnsi="GHEA Grapalat"/>
          <w:b/>
          <w:sz w:val="20"/>
        </w:rPr>
        <w:t>ԳՈՐԾՈՂՈՒԹՅԱՆ</w:t>
      </w:r>
      <w:r>
        <w:rPr>
          <w:rFonts w:ascii="GHEA Grapalat" w:hAnsi="GHEA Grapalat"/>
          <w:b/>
          <w:sz w:val="20"/>
          <w:lang w:val="es-ES"/>
        </w:rPr>
        <w:t xml:space="preserve"> </w:t>
      </w:r>
      <w:r>
        <w:rPr>
          <w:rFonts w:ascii="GHEA Grapalat" w:hAnsi="GHEA Grapalat"/>
          <w:b/>
          <w:sz w:val="20"/>
        </w:rPr>
        <w:t>ԺԱՄԿԵՏԸ</w:t>
      </w:r>
      <w:r>
        <w:rPr>
          <w:rFonts w:ascii="GHEA Grapalat" w:hAnsi="GHEA Grapalat"/>
          <w:b/>
          <w:sz w:val="20"/>
          <w:lang w:val="es-ES"/>
        </w:rPr>
        <w:t xml:space="preserve">, </w:t>
      </w:r>
      <w:r>
        <w:rPr>
          <w:rFonts w:ascii="GHEA Grapalat" w:hAnsi="GHEA Grapalat"/>
          <w:b/>
          <w:sz w:val="20"/>
        </w:rPr>
        <w:t>ՀԱՅՏԵՐՈՒՄ</w:t>
      </w:r>
      <w:r>
        <w:rPr>
          <w:rFonts w:ascii="GHEA Grapalat" w:hAnsi="GHEA Grapalat"/>
          <w:b/>
          <w:sz w:val="20"/>
          <w:lang w:val="es-ES"/>
        </w:rPr>
        <w:t xml:space="preserve"> </w:t>
      </w:r>
      <w:r>
        <w:rPr>
          <w:rFonts w:ascii="GHEA Grapalat" w:hAnsi="GHEA Grapalat"/>
          <w:b/>
          <w:sz w:val="20"/>
        </w:rPr>
        <w:t>ՓՈՓՈԽՈՒԹՅՈՒՆ</w:t>
      </w:r>
      <w:r>
        <w:rPr>
          <w:rFonts w:ascii="GHEA Grapalat" w:hAnsi="GHEA Grapalat"/>
          <w:b/>
          <w:sz w:val="20"/>
          <w:lang w:val="es-ES"/>
        </w:rPr>
        <w:t xml:space="preserve"> </w:t>
      </w:r>
      <w:r>
        <w:rPr>
          <w:rFonts w:ascii="GHEA Grapalat" w:hAnsi="GHEA Grapalat"/>
          <w:b/>
          <w:sz w:val="20"/>
        </w:rPr>
        <w:t>ԿԱՏԱՐԵԼՈՒ</w:t>
      </w:r>
    </w:p>
    <w:p w14:paraId="1DA62E90">
      <w:pPr>
        <w:jc w:val="center"/>
        <w:rPr>
          <w:rFonts w:ascii="GHEA Grapalat" w:hAnsi="GHEA Grapalat"/>
          <w:b/>
          <w:sz w:val="20"/>
          <w:lang w:val="es-ES"/>
        </w:rPr>
      </w:pPr>
      <w:r>
        <w:rPr>
          <w:rFonts w:ascii="GHEA Grapalat" w:hAnsi="GHEA Grapalat"/>
          <w:b/>
          <w:sz w:val="20"/>
        </w:rPr>
        <w:t>ԵՎ</w:t>
      </w:r>
      <w:r>
        <w:rPr>
          <w:rFonts w:ascii="GHEA Grapalat" w:hAnsi="GHEA Grapalat"/>
          <w:b/>
          <w:sz w:val="20"/>
          <w:lang w:val="es-ES"/>
        </w:rPr>
        <w:t xml:space="preserve"> </w:t>
      </w:r>
      <w:r>
        <w:rPr>
          <w:rFonts w:ascii="GHEA Grapalat" w:hAnsi="GHEA Grapalat"/>
          <w:b/>
          <w:sz w:val="20"/>
        </w:rPr>
        <w:t>ԴՐԱՆՔ</w:t>
      </w:r>
      <w:r>
        <w:rPr>
          <w:rFonts w:ascii="GHEA Grapalat" w:hAnsi="GHEA Grapalat"/>
          <w:b/>
          <w:sz w:val="20"/>
          <w:lang w:val="es-ES"/>
        </w:rPr>
        <w:t xml:space="preserve"> </w:t>
      </w:r>
      <w:r>
        <w:rPr>
          <w:rFonts w:ascii="GHEA Grapalat" w:hAnsi="GHEA Grapalat"/>
          <w:b/>
          <w:sz w:val="20"/>
        </w:rPr>
        <w:t>ՀԵՏ</w:t>
      </w:r>
      <w:r>
        <w:rPr>
          <w:rFonts w:ascii="GHEA Grapalat" w:hAnsi="GHEA Grapalat"/>
          <w:b/>
          <w:sz w:val="20"/>
          <w:lang w:val="es-ES"/>
        </w:rPr>
        <w:t xml:space="preserve"> </w:t>
      </w:r>
      <w:r>
        <w:rPr>
          <w:rFonts w:ascii="GHEA Grapalat" w:hAnsi="GHEA Grapalat"/>
          <w:b/>
          <w:sz w:val="20"/>
        </w:rPr>
        <w:t>ՎԵՐՑՆԵԼՈՒ</w:t>
      </w:r>
      <w:r>
        <w:rPr>
          <w:rFonts w:ascii="GHEA Grapalat" w:hAnsi="GHEA Grapalat"/>
          <w:b/>
          <w:sz w:val="20"/>
          <w:lang w:val="es-ES"/>
        </w:rPr>
        <w:t xml:space="preserve"> </w:t>
      </w:r>
      <w:r>
        <w:rPr>
          <w:rFonts w:ascii="GHEA Grapalat" w:hAnsi="GHEA Grapalat"/>
          <w:b/>
          <w:sz w:val="20"/>
        </w:rPr>
        <w:t>ԿԱՐԳԸ</w:t>
      </w:r>
    </w:p>
    <w:p w14:paraId="0B54FF84">
      <w:pPr>
        <w:pStyle w:val="18"/>
        <w:spacing w:line="240" w:lineRule="auto"/>
        <w:ind w:firstLine="567"/>
        <w:rPr>
          <w:rFonts w:ascii="GHEA Grapalat" w:hAnsi="GHEA Grapalat"/>
          <w:b/>
          <w:lang w:val="af-ZA"/>
        </w:rPr>
      </w:pPr>
    </w:p>
    <w:p w14:paraId="56DB1D14">
      <w:pPr>
        <w:pStyle w:val="18"/>
        <w:spacing w:line="240" w:lineRule="auto"/>
        <w:ind w:firstLine="567"/>
        <w:rPr>
          <w:rFonts w:ascii="GHEA Grapalat" w:hAnsi="GHEA Grapalat" w:cs="Sylfaen"/>
          <w:i w:val="0"/>
          <w:szCs w:val="24"/>
          <w:lang w:val="af-ZA"/>
        </w:rPr>
      </w:pPr>
      <w:r>
        <w:rPr>
          <w:rFonts w:ascii="GHEA Grapalat" w:hAnsi="GHEA Grapalat"/>
          <w:i w:val="0"/>
          <w:lang w:val="af-ZA"/>
        </w:rPr>
        <w:t>6.1</w:t>
      </w:r>
      <w:r>
        <w:rPr>
          <w:rFonts w:ascii="GHEA Grapalat" w:hAnsi="GHEA Grapalat"/>
          <w:lang w:val="af-ZA"/>
        </w:rPr>
        <w:t xml:space="preserve"> </w:t>
      </w:r>
      <w:r>
        <w:rPr>
          <w:rFonts w:ascii="GHEA Grapalat" w:hAnsi="GHEA Grapalat" w:cs="Sylfaen"/>
          <w:i w:val="0"/>
          <w:szCs w:val="24"/>
          <w:lang w:val="ru-RU"/>
        </w:rPr>
        <w:t>Օրենքի</w:t>
      </w:r>
      <w:r>
        <w:rPr>
          <w:rFonts w:ascii="GHEA Grapalat" w:hAnsi="GHEA Grapalat" w:cs="Sylfaen"/>
          <w:i w:val="0"/>
          <w:szCs w:val="24"/>
          <w:lang w:val="af-ZA"/>
        </w:rPr>
        <w:t xml:space="preserve"> 31-</w:t>
      </w:r>
      <w:r>
        <w:rPr>
          <w:rFonts w:ascii="GHEA Grapalat" w:hAnsi="GHEA Grapalat" w:cs="Sylfaen"/>
          <w:i w:val="0"/>
          <w:szCs w:val="24"/>
          <w:lang w:val="ru-RU"/>
        </w:rPr>
        <w:t>րդ</w:t>
      </w:r>
      <w:r>
        <w:rPr>
          <w:rFonts w:ascii="GHEA Grapalat" w:hAnsi="GHEA Grapalat" w:cs="Sylfaen"/>
          <w:i w:val="0"/>
          <w:szCs w:val="24"/>
          <w:lang w:val="af-ZA"/>
        </w:rPr>
        <w:t xml:space="preserve"> </w:t>
      </w:r>
      <w:r>
        <w:rPr>
          <w:rFonts w:ascii="GHEA Grapalat" w:hAnsi="GHEA Grapalat" w:cs="Sylfaen"/>
          <w:i w:val="0"/>
          <w:szCs w:val="24"/>
          <w:lang w:val="ru-RU"/>
        </w:rPr>
        <w:t>հոդվածի</w:t>
      </w:r>
      <w:r>
        <w:rPr>
          <w:rFonts w:ascii="GHEA Grapalat" w:hAnsi="GHEA Grapalat" w:cs="Sylfaen"/>
          <w:i w:val="0"/>
          <w:szCs w:val="24"/>
          <w:lang w:val="af-ZA"/>
        </w:rPr>
        <w:t xml:space="preserve"> </w:t>
      </w:r>
      <w:r>
        <w:rPr>
          <w:rFonts w:ascii="GHEA Grapalat" w:hAnsi="GHEA Grapalat" w:cs="Sylfaen"/>
          <w:i w:val="0"/>
          <w:szCs w:val="24"/>
          <w:lang w:val="ru-RU"/>
        </w:rPr>
        <w:t>համաձայն</w:t>
      </w:r>
      <w:r>
        <w:rPr>
          <w:rFonts w:ascii="GHEA Grapalat" w:hAnsi="GHEA Grapalat" w:cs="Sylfaen"/>
          <w:i w:val="0"/>
          <w:szCs w:val="24"/>
          <w:lang w:val="af-ZA"/>
        </w:rPr>
        <w:t xml:space="preserve">` </w:t>
      </w:r>
      <w:r>
        <w:rPr>
          <w:rFonts w:ascii="GHEA Grapalat" w:hAnsi="GHEA Grapalat" w:cs="Sylfaen"/>
          <w:i w:val="0"/>
          <w:szCs w:val="24"/>
          <w:lang w:val="ru-RU"/>
        </w:rPr>
        <w:t>հայտը</w:t>
      </w:r>
      <w:r>
        <w:rPr>
          <w:rFonts w:ascii="GHEA Grapalat" w:hAnsi="GHEA Grapalat" w:cs="Sylfaen"/>
          <w:i w:val="0"/>
          <w:szCs w:val="24"/>
          <w:lang w:val="af-ZA"/>
        </w:rPr>
        <w:t xml:space="preserve"> </w:t>
      </w:r>
      <w:r>
        <w:rPr>
          <w:rFonts w:ascii="GHEA Grapalat" w:hAnsi="GHEA Grapalat" w:cs="Sylfaen"/>
          <w:i w:val="0"/>
          <w:szCs w:val="24"/>
          <w:lang w:val="ru-RU"/>
        </w:rPr>
        <w:t>վավեր</w:t>
      </w:r>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r>
        <w:rPr>
          <w:rFonts w:ascii="GHEA Grapalat" w:hAnsi="GHEA Grapalat" w:cs="Sylfaen"/>
          <w:i w:val="0"/>
          <w:szCs w:val="24"/>
          <w:lang w:val="ru-RU"/>
        </w:rPr>
        <w:t>մինչև</w:t>
      </w:r>
      <w:r>
        <w:rPr>
          <w:rFonts w:ascii="GHEA Grapalat" w:hAnsi="GHEA Grapalat" w:cs="Sylfaen"/>
          <w:i w:val="0"/>
          <w:szCs w:val="24"/>
          <w:lang w:val="af-ZA"/>
        </w:rPr>
        <w:t xml:space="preserve"> </w:t>
      </w:r>
      <w:r>
        <w:rPr>
          <w:rFonts w:ascii="GHEA Grapalat" w:hAnsi="GHEA Grapalat" w:cs="Sylfaen"/>
          <w:i w:val="0"/>
          <w:szCs w:val="24"/>
          <w:lang w:val="ru-RU"/>
        </w:rPr>
        <w:t>Օրենքին</w:t>
      </w:r>
      <w:r>
        <w:rPr>
          <w:rFonts w:ascii="GHEA Grapalat" w:hAnsi="GHEA Grapalat" w:cs="Sylfaen"/>
          <w:i w:val="0"/>
          <w:szCs w:val="24"/>
          <w:lang w:val="af-ZA"/>
        </w:rPr>
        <w:t xml:space="preserve"> </w:t>
      </w:r>
      <w:r>
        <w:rPr>
          <w:rFonts w:ascii="GHEA Grapalat" w:hAnsi="GHEA Grapalat" w:cs="Sylfaen"/>
          <w:i w:val="0"/>
          <w:szCs w:val="24"/>
          <w:lang w:val="ru-RU"/>
        </w:rPr>
        <w:t>համապատասխան</w:t>
      </w:r>
      <w:r>
        <w:rPr>
          <w:rFonts w:ascii="GHEA Grapalat" w:hAnsi="GHEA Grapalat" w:cs="Sylfaen"/>
          <w:i w:val="0"/>
          <w:szCs w:val="24"/>
          <w:lang w:val="af-ZA"/>
        </w:rPr>
        <w:t xml:space="preserve"> </w:t>
      </w:r>
      <w:r>
        <w:rPr>
          <w:rFonts w:ascii="GHEA Grapalat" w:hAnsi="GHEA Grapalat" w:cs="Sylfaen"/>
          <w:i w:val="0"/>
          <w:szCs w:val="24"/>
          <w:lang w:val="ru-RU"/>
        </w:rPr>
        <w:t>պայմանագրի</w:t>
      </w:r>
      <w:r>
        <w:rPr>
          <w:rFonts w:ascii="GHEA Grapalat" w:hAnsi="GHEA Grapalat" w:cs="Sylfaen"/>
          <w:i w:val="0"/>
          <w:szCs w:val="24"/>
          <w:lang w:val="af-ZA"/>
        </w:rPr>
        <w:t xml:space="preserve"> </w:t>
      </w:r>
      <w:r>
        <w:rPr>
          <w:rFonts w:ascii="GHEA Grapalat" w:hAnsi="GHEA Grapalat" w:cs="Sylfaen"/>
          <w:i w:val="0"/>
          <w:szCs w:val="24"/>
          <w:lang w:val="ru-RU"/>
        </w:rPr>
        <w:t>կնքումը</w:t>
      </w:r>
      <w:r>
        <w:rPr>
          <w:rFonts w:ascii="GHEA Grapalat" w:hAnsi="GHEA Grapalat" w:cs="Sylfaen"/>
          <w:i w:val="0"/>
          <w:szCs w:val="24"/>
          <w:lang w:val="af-ZA"/>
        </w:rPr>
        <w:t xml:space="preserve">, </w:t>
      </w:r>
      <w:r>
        <w:rPr>
          <w:rFonts w:ascii="GHEA Grapalat" w:hAnsi="GHEA Grapalat" w:cs="Sylfaen"/>
          <w:i w:val="0"/>
          <w:szCs w:val="24"/>
          <w:lang w:val="en-US"/>
        </w:rPr>
        <w:t>մ</w:t>
      </w:r>
      <w:r>
        <w:rPr>
          <w:rFonts w:ascii="GHEA Grapalat" w:hAnsi="GHEA Grapalat" w:cs="Sylfaen"/>
          <w:i w:val="0"/>
          <w:szCs w:val="24"/>
          <w:lang w:val="ru-RU"/>
        </w:rPr>
        <w:t>ասնակցի</w:t>
      </w:r>
      <w:r>
        <w:rPr>
          <w:rFonts w:ascii="GHEA Grapalat" w:hAnsi="GHEA Grapalat" w:cs="Sylfaen"/>
          <w:i w:val="0"/>
          <w:szCs w:val="24"/>
          <w:lang w:val="af-ZA"/>
        </w:rPr>
        <w:t xml:space="preserve"> </w:t>
      </w:r>
      <w:r>
        <w:rPr>
          <w:rFonts w:ascii="GHEA Grapalat" w:hAnsi="GHEA Grapalat" w:cs="Sylfaen"/>
          <w:i w:val="0"/>
          <w:szCs w:val="24"/>
          <w:lang w:val="ru-RU"/>
        </w:rPr>
        <w:t>կողմից</w:t>
      </w:r>
      <w:r>
        <w:rPr>
          <w:rFonts w:ascii="GHEA Grapalat" w:hAnsi="GHEA Grapalat" w:cs="Sylfaen"/>
          <w:i w:val="0"/>
          <w:szCs w:val="24"/>
          <w:lang w:val="af-ZA"/>
        </w:rPr>
        <w:t xml:space="preserve"> </w:t>
      </w:r>
      <w:r>
        <w:rPr>
          <w:rFonts w:ascii="GHEA Grapalat" w:hAnsi="GHEA Grapalat" w:cs="Sylfaen"/>
          <w:i w:val="0"/>
          <w:szCs w:val="24"/>
          <w:lang w:val="ru-RU"/>
        </w:rPr>
        <w:t>հայտի</w:t>
      </w:r>
      <w:r>
        <w:rPr>
          <w:rFonts w:ascii="GHEA Grapalat" w:hAnsi="GHEA Grapalat" w:cs="Sylfaen"/>
          <w:i w:val="0"/>
          <w:szCs w:val="24"/>
          <w:lang w:val="af-ZA"/>
        </w:rPr>
        <w:t xml:space="preserve"> </w:t>
      </w:r>
      <w:r>
        <w:rPr>
          <w:rFonts w:ascii="GHEA Grapalat" w:hAnsi="GHEA Grapalat" w:cs="Sylfaen"/>
          <w:i w:val="0"/>
          <w:szCs w:val="24"/>
          <w:lang w:val="ru-RU"/>
        </w:rPr>
        <w:t>հետ</w:t>
      </w:r>
      <w:r>
        <w:rPr>
          <w:rFonts w:ascii="GHEA Grapalat" w:hAnsi="GHEA Grapalat" w:cs="Sylfaen"/>
          <w:i w:val="0"/>
          <w:szCs w:val="24"/>
          <w:lang w:val="af-ZA"/>
        </w:rPr>
        <w:t xml:space="preserve"> </w:t>
      </w:r>
      <w:r>
        <w:rPr>
          <w:rFonts w:ascii="GHEA Grapalat" w:hAnsi="GHEA Grapalat" w:cs="Sylfaen"/>
          <w:i w:val="0"/>
          <w:szCs w:val="24"/>
          <w:lang w:val="ru-RU"/>
        </w:rPr>
        <w:t>վերցնելը</w:t>
      </w:r>
      <w:r>
        <w:rPr>
          <w:rFonts w:ascii="GHEA Grapalat" w:hAnsi="GHEA Grapalat" w:cs="Sylfaen"/>
          <w:i w:val="0"/>
          <w:szCs w:val="24"/>
          <w:lang w:val="af-ZA"/>
        </w:rPr>
        <w:t xml:space="preserve">, </w:t>
      </w:r>
      <w:r>
        <w:rPr>
          <w:rFonts w:ascii="GHEA Grapalat" w:hAnsi="GHEA Grapalat" w:cs="Sylfaen"/>
          <w:i w:val="0"/>
          <w:szCs w:val="24"/>
          <w:lang w:val="ru-RU"/>
        </w:rPr>
        <w:t>հայտի</w:t>
      </w:r>
      <w:r>
        <w:rPr>
          <w:rFonts w:ascii="GHEA Grapalat" w:hAnsi="GHEA Grapalat" w:cs="Sylfaen"/>
          <w:i w:val="0"/>
          <w:szCs w:val="24"/>
          <w:lang w:val="af-ZA"/>
        </w:rPr>
        <w:t xml:space="preserve"> </w:t>
      </w:r>
      <w:r>
        <w:rPr>
          <w:rFonts w:ascii="GHEA Grapalat" w:hAnsi="GHEA Grapalat" w:cs="Sylfaen"/>
          <w:i w:val="0"/>
          <w:szCs w:val="24"/>
          <w:lang w:val="ru-RU"/>
        </w:rPr>
        <w:t>մերժումը</w:t>
      </w:r>
      <w:r>
        <w:rPr>
          <w:rFonts w:ascii="GHEA Grapalat" w:hAnsi="GHEA Grapalat" w:cs="Sylfaen"/>
          <w:i w:val="0"/>
          <w:szCs w:val="24"/>
          <w:lang w:val="af-ZA"/>
        </w:rPr>
        <w:t xml:space="preserve"> </w:t>
      </w:r>
      <w:r>
        <w:rPr>
          <w:rFonts w:ascii="GHEA Grapalat" w:hAnsi="GHEA Grapalat" w:cs="Sylfaen"/>
          <w:i w:val="0"/>
          <w:szCs w:val="24"/>
          <w:lang w:val="ru-RU"/>
        </w:rPr>
        <w:t>կամ</w:t>
      </w:r>
      <w:r>
        <w:rPr>
          <w:rFonts w:ascii="GHEA Grapalat" w:hAnsi="GHEA Grapalat" w:cs="Sylfaen"/>
          <w:i w:val="0"/>
          <w:szCs w:val="24"/>
          <w:lang w:val="af-ZA"/>
        </w:rPr>
        <w:t xml:space="preserve"> սույն </w:t>
      </w:r>
      <w:r>
        <w:rPr>
          <w:rFonts w:ascii="GHEA Grapalat" w:hAnsi="GHEA Grapalat" w:cs="Sylfaen"/>
          <w:i w:val="0"/>
          <w:szCs w:val="24"/>
          <w:lang w:val="ru-RU"/>
        </w:rPr>
        <w:t>ընթացակարգը</w:t>
      </w:r>
      <w:r>
        <w:rPr>
          <w:rFonts w:ascii="GHEA Grapalat" w:hAnsi="GHEA Grapalat" w:cs="Sylfaen"/>
          <w:i w:val="0"/>
          <w:szCs w:val="24"/>
          <w:lang w:val="af-ZA"/>
        </w:rPr>
        <w:t xml:space="preserve"> </w:t>
      </w:r>
      <w:r>
        <w:rPr>
          <w:rFonts w:ascii="GHEA Grapalat" w:hAnsi="GHEA Grapalat" w:cs="Sylfaen"/>
          <w:i w:val="0"/>
          <w:szCs w:val="24"/>
          <w:lang w:val="ru-RU"/>
        </w:rPr>
        <w:t>չկայացած</w:t>
      </w:r>
      <w:r>
        <w:rPr>
          <w:rFonts w:ascii="GHEA Grapalat" w:hAnsi="GHEA Grapalat" w:cs="Sylfaen"/>
          <w:i w:val="0"/>
          <w:szCs w:val="24"/>
          <w:lang w:val="af-ZA"/>
        </w:rPr>
        <w:t xml:space="preserve"> </w:t>
      </w:r>
      <w:r>
        <w:rPr>
          <w:rFonts w:ascii="GHEA Grapalat" w:hAnsi="GHEA Grapalat" w:cs="Sylfaen"/>
          <w:i w:val="0"/>
          <w:szCs w:val="24"/>
          <w:lang w:val="ru-RU"/>
        </w:rPr>
        <w:t>հայտարարվելը։</w:t>
      </w:r>
    </w:p>
    <w:p w14:paraId="2EF775F6">
      <w:pPr>
        <w:pStyle w:val="18"/>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6.2  </w:t>
      </w:r>
      <w:r>
        <w:rPr>
          <w:rFonts w:ascii="GHEA Grapalat" w:hAnsi="GHEA Grapalat" w:cs="Sylfaen"/>
          <w:i w:val="0"/>
          <w:szCs w:val="24"/>
          <w:lang w:val="ru-RU"/>
        </w:rPr>
        <w:t>Օրենքի</w:t>
      </w:r>
      <w:r>
        <w:rPr>
          <w:rFonts w:ascii="GHEA Grapalat" w:hAnsi="GHEA Grapalat" w:cs="Sylfaen"/>
          <w:i w:val="0"/>
          <w:szCs w:val="24"/>
          <w:lang w:val="af-ZA"/>
        </w:rPr>
        <w:t xml:space="preserve"> 31-</w:t>
      </w:r>
      <w:r>
        <w:rPr>
          <w:rFonts w:ascii="GHEA Grapalat" w:hAnsi="GHEA Grapalat" w:cs="Sylfaen"/>
          <w:i w:val="0"/>
          <w:szCs w:val="24"/>
          <w:lang w:val="ru-RU"/>
        </w:rPr>
        <w:t>րդ</w:t>
      </w:r>
      <w:r>
        <w:rPr>
          <w:rFonts w:ascii="GHEA Grapalat" w:hAnsi="GHEA Grapalat" w:cs="Sylfaen"/>
          <w:i w:val="0"/>
          <w:szCs w:val="24"/>
          <w:lang w:val="af-ZA"/>
        </w:rPr>
        <w:t xml:space="preserve"> </w:t>
      </w:r>
      <w:r>
        <w:rPr>
          <w:rFonts w:ascii="GHEA Grapalat" w:hAnsi="GHEA Grapalat" w:cs="Sylfaen"/>
          <w:i w:val="0"/>
          <w:szCs w:val="24"/>
          <w:lang w:val="ru-RU"/>
        </w:rPr>
        <w:t>հոդվածի</w:t>
      </w:r>
      <w:r>
        <w:rPr>
          <w:rFonts w:ascii="GHEA Grapalat" w:hAnsi="GHEA Grapalat" w:cs="Sylfaen"/>
          <w:i w:val="0"/>
          <w:szCs w:val="24"/>
          <w:lang w:val="af-ZA"/>
        </w:rPr>
        <w:t xml:space="preserve"> </w:t>
      </w:r>
      <w:r>
        <w:rPr>
          <w:rFonts w:ascii="GHEA Grapalat" w:hAnsi="GHEA Grapalat" w:cs="Sylfaen"/>
          <w:i w:val="0"/>
          <w:szCs w:val="24"/>
          <w:lang w:val="ru-RU"/>
        </w:rPr>
        <w:t>համաձայն</w:t>
      </w:r>
      <w:r>
        <w:rPr>
          <w:rFonts w:ascii="GHEA Grapalat" w:hAnsi="GHEA Grapalat" w:cs="Sylfaen"/>
          <w:i w:val="0"/>
          <w:szCs w:val="24"/>
          <w:lang w:val="af-ZA"/>
        </w:rPr>
        <w:t xml:space="preserve">` </w:t>
      </w:r>
      <w:r>
        <w:rPr>
          <w:rFonts w:ascii="GHEA Grapalat" w:hAnsi="GHEA Grapalat" w:cs="Sylfaen"/>
          <w:i w:val="0"/>
          <w:szCs w:val="24"/>
          <w:lang w:val="en-US"/>
        </w:rPr>
        <w:t>մ</w:t>
      </w:r>
      <w:r>
        <w:rPr>
          <w:rFonts w:ascii="GHEA Grapalat" w:hAnsi="GHEA Grapalat" w:cs="Sylfaen"/>
          <w:i w:val="0"/>
          <w:szCs w:val="24"/>
          <w:lang w:val="ru-RU"/>
        </w:rPr>
        <w:t>ասնակիցը</w:t>
      </w:r>
      <w:r>
        <w:rPr>
          <w:rFonts w:ascii="GHEA Grapalat" w:hAnsi="GHEA Grapalat" w:cs="Sylfaen"/>
          <w:i w:val="0"/>
          <w:szCs w:val="24"/>
          <w:lang w:val="af-ZA"/>
        </w:rPr>
        <w:t xml:space="preserve">, </w:t>
      </w:r>
      <w:r>
        <w:rPr>
          <w:rFonts w:ascii="GHEA Grapalat" w:hAnsi="GHEA Grapalat" w:cs="Sylfaen"/>
          <w:i w:val="0"/>
          <w:szCs w:val="24"/>
          <w:lang w:val="ru-RU"/>
        </w:rPr>
        <w:t>մինչև</w:t>
      </w:r>
      <w:r>
        <w:rPr>
          <w:rFonts w:ascii="GHEA Grapalat" w:hAnsi="GHEA Grapalat" w:cs="Sylfaen"/>
          <w:i w:val="0"/>
          <w:szCs w:val="24"/>
          <w:lang w:val="af-ZA"/>
        </w:rPr>
        <w:t xml:space="preserve"> </w:t>
      </w:r>
      <w:r>
        <w:rPr>
          <w:rFonts w:ascii="GHEA Grapalat" w:hAnsi="GHEA Grapalat" w:cs="Sylfaen"/>
          <w:i w:val="0"/>
          <w:szCs w:val="24"/>
          <w:lang w:val="ru-RU"/>
        </w:rPr>
        <w:t>սույն</w:t>
      </w:r>
      <w:r>
        <w:rPr>
          <w:rFonts w:ascii="GHEA Grapalat" w:hAnsi="GHEA Grapalat" w:cs="Sylfaen"/>
          <w:i w:val="0"/>
          <w:szCs w:val="24"/>
          <w:lang w:val="af-ZA"/>
        </w:rPr>
        <w:t xml:space="preserve"> </w:t>
      </w:r>
      <w:r>
        <w:rPr>
          <w:rFonts w:ascii="GHEA Grapalat" w:hAnsi="GHEA Grapalat" w:cs="Sylfaen"/>
          <w:i w:val="0"/>
          <w:szCs w:val="24"/>
          <w:lang w:val="ru-RU"/>
        </w:rPr>
        <w:t>հրավերի</w:t>
      </w:r>
      <w:r>
        <w:rPr>
          <w:rFonts w:ascii="GHEA Grapalat" w:hAnsi="GHEA Grapalat" w:cs="Sylfaen"/>
          <w:i w:val="0"/>
          <w:szCs w:val="24"/>
          <w:lang w:val="af-ZA"/>
        </w:rPr>
        <w:t xml:space="preserve"> 1-ին մասի 4.2 </w:t>
      </w:r>
      <w:r>
        <w:rPr>
          <w:rFonts w:ascii="GHEA Grapalat" w:hAnsi="GHEA Grapalat" w:cs="Sylfaen"/>
          <w:i w:val="0"/>
          <w:szCs w:val="24"/>
          <w:lang w:val="ru-RU"/>
        </w:rPr>
        <w:t>կետում</w:t>
      </w:r>
      <w:r>
        <w:rPr>
          <w:rFonts w:ascii="GHEA Grapalat" w:hAnsi="GHEA Grapalat" w:cs="Sylfaen"/>
          <w:i w:val="0"/>
          <w:szCs w:val="24"/>
          <w:lang w:val="af-ZA"/>
        </w:rPr>
        <w:t xml:space="preserve"> </w:t>
      </w:r>
      <w:r>
        <w:rPr>
          <w:rFonts w:ascii="GHEA Grapalat" w:hAnsi="GHEA Grapalat" w:cs="Sylfaen"/>
          <w:i w:val="0"/>
          <w:szCs w:val="24"/>
          <w:lang w:val="ru-RU"/>
        </w:rPr>
        <w:t>նշված</w:t>
      </w:r>
      <w:r>
        <w:rPr>
          <w:rFonts w:ascii="GHEA Grapalat" w:hAnsi="GHEA Grapalat" w:cs="Sylfaen"/>
          <w:i w:val="0"/>
          <w:szCs w:val="24"/>
          <w:lang w:val="af-ZA"/>
        </w:rPr>
        <w:t xml:space="preserve">` </w:t>
      </w:r>
      <w:r>
        <w:rPr>
          <w:rFonts w:ascii="GHEA Grapalat" w:hAnsi="GHEA Grapalat" w:cs="Sylfaen"/>
          <w:i w:val="0"/>
          <w:szCs w:val="24"/>
          <w:lang w:val="ru-RU"/>
        </w:rPr>
        <w:t>հայտերի</w:t>
      </w:r>
      <w:r>
        <w:rPr>
          <w:rFonts w:ascii="GHEA Grapalat" w:hAnsi="GHEA Grapalat" w:cs="Sylfaen"/>
          <w:i w:val="0"/>
          <w:szCs w:val="24"/>
          <w:lang w:val="af-ZA"/>
        </w:rPr>
        <w:t xml:space="preserve"> </w:t>
      </w:r>
      <w:r>
        <w:rPr>
          <w:rFonts w:ascii="GHEA Grapalat" w:hAnsi="GHEA Grapalat" w:cs="Sylfaen"/>
          <w:i w:val="0"/>
          <w:szCs w:val="24"/>
          <w:lang w:val="ru-RU"/>
        </w:rPr>
        <w:t>ներկայացման</w:t>
      </w:r>
      <w:r>
        <w:rPr>
          <w:rFonts w:ascii="GHEA Grapalat" w:hAnsi="GHEA Grapalat" w:cs="Sylfaen"/>
          <w:i w:val="0"/>
          <w:szCs w:val="24"/>
          <w:lang w:val="af-ZA"/>
        </w:rPr>
        <w:t xml:space="preserve"> </w:t>
      </w:r>
      <w:r>
        <w:rPr>
          <w:rFonts w:ascii="GHEA Grapalat" w:hAnsi="GHEA Grapalat" w:cs="Sylfaen"/>
          <w:i w:val="0"/>
          <w:szCs w:val="24"/>
          <w:lang w:val="ru-RU"/>
        </w:rPr>
        <w:t>վերջնաժամկետը</w:t>
      </w:r>
      <w:r>
        <w:rPr>
          <w:rFonts w:ascii="GHEA Grapalat" w:hAnsi="GHEA Grapalat" w:cs="Sylfaen"/>
          <w:i w:val="0"/>
          <w:szCs w:val="24"/>
          <w:lang w:val="af-ZA"/>
        </w:rPr>
        <w:t xml:space="preserve">, </w:t>
      </w:r>
      <w:r>
        <w:rPr>
          <w:rFonts w:ascii="GHEA Grapalat" w:hAnsi="GHEA Grapalat" w:cs="Sylfaen"/>
          <w:i w:val="0"/>
          <w:szCs w:val="24"/>
          <w:lang w:val="ru-RU"/>
        </w:rPr>
        <w:t>կարող</w:t>
      </w:r>
      <w:r>
        <w:rPr>
          <w:rFonts w:ascii="GHEA Grapalat" w:hAnsi="GHEA Grapalat" w:cs="Sylfaen"/>
          <w:i w:val="0"/>
          <w:szCs w:val="24"/>
          <w:lang w:val="af-ZA"/>
        </w:rPr>
        <w:t xml:space="preserve"> </w:t>
      </w:r>
      <w:r>
        <w:rPr>
          <w:rFonts w:ascii="GHEA Grapalat" w:hAnsi="GHEA Grapalat" w:cs="Sylfaen"/>
          <w:i w:val="0"/>
          <w:szCs w:val="24"/>
          <w:lang w:val="ru-RU"/>
        </w:rPr>
        <w:t>է</w:t>
      </w:r>
      <w:r>
        <w:rPr>
          <w:rFonts w:ascii="GHEA Grapalat" w:hAnsi="GHEA Grapalat" w:cs="Sylfaen"/>
          <w:i w:val="0"/>
          <w:szCs w:val="24"/>
          <w:lang w:val="af-ZA"/>
        </w:rPr>
        <w:t xml:space="preserve"> </w:t>
      </w:r>
      <w:r>
        <w:rPr>
          <w:rFonts w:ascii="GHEA Grapalat" w:hAnsi="GHEA Grapalat" w:cs="Sylfaen"/>
          <w:i w:val="0"/>
          <w:szCs w:val="24"/>
          <w:lang w:val="ru-RU"/>
        </w:rPr>
        <w:t>փոփոխել</w:t>
      </w:r>
      <w:r>
        <w:rPr>
          <w:rFonts w:ascii="GHEA Grapalat" w:hAnsi="GHEA Grapalat" w:cs="Sylfaen"/>
          <w:i w:val="0"/>
          <w:szCs w:val="24"/>
          <w:lang w:val="af-ZA"/>
        </w:rPr>
        <w:t xml:space="preserve"> </w:t>
      </w:r>
      <w:r>
        <w:rPr>
          <w:rFonts w:ascii="GHEA Grapalat" w:hAnsi="GHEA Grapalat" w:cs="Sylfaen"/>
          <w:i w:val="0"/>
          <w:szCs w:val="24"/>
          <w:lang w:val="ru-RU"/>
        </w:rPr>
        <w:t>կամ</w:t>
      </w:r>
      <w:r>
        <w:rPr>
          <w:rFonts w:ascii="GHEA Grapalat" w:hAnsi="GHEA Grapalat" w:cs="Sylfaen"/>
          <w:i w:val="0"/>
          <w:szCs w:val="24"/>
          <w:lang w:val="af-ZA"/>
        </w:rPr>
        <w:t xml:space="preserve"> </w:t>
      </w:r>
      <w:r>
        <w:rPr>
          <w:rFonts w:ascii="GHEA Grapalat" w:hAnsi="GHEA Grapalat" w:cs="Sylfaen"/>
          <w:i w:val="0"/>
          <w:szCs w:val="24"/>
          <w:lang w:val="ru-RU"/>
        </w:rPr>
        <w:t>հետ</w:t>
      </w:r>
      <w:r>
        <w:rPr>
          <w:rFonts w:ascii="GHEA Grapalat" w:hAnsi="GHEA Grapalat" w:cs="Sylfaen"/>
          <w:i w:val="0"/>
          <w:szCs w:val="24"/>
          <w:lang w:val="af-ZA"/>
        </w:rPr>
        <w:t xml:space="preserve"> </w:t>
      </w:r>
      <w:r>
        <w:rPr>
          <w:rFonts w:ascii="GHEA Grapalat" w:hAnsi="GHEA Grapalat" w:cs="Sylfaen"/>
          <w:i w:val="0"/>
          <w:szCs w:val="24"/>
          <w:lang w:val="ru-RU"/>
        </w:rPr>
        <w:t>վերցնել</w:t>
      </w:r>
      <w:r>
        <w:rPr>
          <w:rFonts w:ascii="GHEA Grapalat" w:hAnsi="GHEA Grapalat" w:cs="Sylfaen"/>
          <w:i w:val="0"/>
          <w:szCs w:val="24"/>
          <w:lang w:val="af-ZA"/>
        </w:rPr>
        <w:t xml:space="preserve"> </w:t>
      </w:r>
      <w:r>
        <w:rPr>
          <w:rFonts w:ascii="GHEA Grapalat" w:hAnsi="GHEA Grapalat" w:cs="Sylfaen"/>
          <w:i w:val="0"/>
          <w:szCs w:val="24"/>
          <w:lang w:val="ru-RU"/>
        </w:rPr>
        <w:t>իր</w:t>
      </w:r>
      <w:r>
        <w:rPr>
          <w:rFonts w:ascii="GHEA Grapalat" w:hAnsi="GHEA Grapalat" w:cs="Sylfaen"/>
          <w:i w:val="0"/>
          <w:szCs w:val="24"/>
          <w:lang w:val="af-ZA"/>
        </w:rPr>
        <w:t xml:space="preserve"> </w:t>
      </w:r>
      <w:r>
        <w:rPr>
          <w:rFonts w:ascii="GHEA Grapalat" w:hAnsi="GHEA Grapalat" w:cs="Sylfaen"/>
          <w:i w:val="0"/>
          <w:szCs w:val="24"/>
          <w:lang w:val="ru-RU"/>
        </w:rPr>
        <w:t>հայտը։</w:t>
      </w:r>
    </w:p>
    <w:p w14:paraId="66753535">
      <w:pPr>
        <w:ind w:firstLine="567"/>
        <w:jc w:val="center"/>
        <w:rPr>
          <w:rFonts w:ascii="GHEA Grapalat" w:hAnsi="GHEA Grapalat"/>
          <w:b/>
          <w:sz w:val="20"/>
          <w:lang w:val="af-ZA"/>
        </w:rPr>
      </w:pPr>
    </w:p>
    <w:p w14:paraId="28AC9A9C">
      <w:pPr>
        <w:ind w:firstLine="567"/>
        <w:jc w:val="center"/>
        <w:rPr>
          <w:rFonts w:ascii="GHEA Grapalat" w:hAnsi="GHEA Grapalat"/>
          <w:b/>
          <w:sz w:val="20"/>
          <w:lang w:val="hy-AM"/>
        </w:rPr>
      </w:pPr>
      <w:r>
        <w:rPr>
          <w:rFonts w:ascii="GHEA Grapalat" w:hAnsi="GHEA Grapalat"/>
          <w:b/>
          <w:sz w:val="20"/>
          <w:lang w:val="af-ZA"/>
        </w:rPr>
        <w:t>8.  ՀԱՅՏԵՐԻ ԲԱՑՈՒՄԸ</w:t>
      </w:r>
      <w:r>
        <w:rPr>
          <w:rFonts w:ascii="GHEA Grapalat" w:hAnsi="GHEA Grapalat"/>
          <w:b/>
          <w:sz w:val="20"/>
          <w:lang w:val="hy-AM"/>
        </w:rPr>
        <w:t xml:space="preserve">, </w:t>
      </w:r>
      <w:r>
        <w:rPr>
          <w:rFonts w:ascii="GHEA Grapalat" w:hAnsi="GHEA Grapalat"/>
          <w:b/>
          <w:sz w:val="20"/>
          <w:lang w:val="af-ZA"/>
        </w:rPr>
        <w:t xml:space="preserve">ԳՆԱՀԱՏՈՒՄԸ  ԵՎ  </w:t>
      </w:r>
    </w:p>
    <w:p w14:paraId="00B41D88">
      <w:pPr>
        <w:ind w:firstLine="567"/>
        <w:jc w:val="center"/>
        <w:rPr>
          <w:rFonts w:ascii="GHEA Grapalat" w:hAnsi="GHEA Grapalat"/>
          <w:b/>
          <w:sz w:val="20"/>
          <w:lang w:val="af-ZA"/>
        </w:rPr>
      </w:pPr>
      <w:r>
        <w:rPr>
          <w:rFonts w:ascii="GHEA Grapalat" w:hAnsi="GHEA Grapalat"/>
          <w:b/>
          <w:sz w:val="20"/>
          <w:lang w:val="af-ZA"/>
        </w:rPr>
        <w:t xml:space="preserve">ԱՐԴՅՈՒՆՔՆԵՐԻ ԱՄՓՈՓՈՒՄԸ </w:t>
      </w:r>
    </w:p>
    <w:p w14:paraId="18DD8921">
      <w:pPr>
        <w:ind w:firstLine="567"/>
        <w:jc w:val="both"/>
        <w:rPr>
          <w:rFonts w:ascii="GHEA Grapalat" w:hAnsi="GHEA Grapalat"/>
          <w:b/>
          <w:sz w:val="20"/>
          <w:lang w:val="af-ZA"/>
        </w:rPr>
      </w:pPr>
    </w:p>
    <w:p w14:paraId="05E27C9A">
      <w:pPr>
        <w:pStyle w:val="19"/>
        <w:spacing w:line="240" w:lineRule="auto"/>
        <w:ind w:firstLine="567"/>
        <w:rPr>
          <w:rFonts w:ascii="GHEA Grapalat" w:hAnsi="GHEA Grapalat" w:cs="Tahoma"/>
        </w:rPr>
      </w:pPr>
      <w:r>
        <w:rPr>
          <w:rFonts w:ascii="GHEA Grapalat" w:hAnsi="GHEA Grapalat"/>
        </w:rPr>
        <w:t xml:space="preserve">8.1 </w:t>
      </w:r>
      <w:r>
        <w:rPr>
          <w:rFonts w:ascii="GHEA Grapalat" w:hAnsi="GHEA Grapalat" w:cs="Sylfaen"/>
          <w:lang w:val="ru-RU"/>
        </w:rPr>
        <w:t>Հայտերի</w:t>
      </w:r>
      <w:r>
        <w:rPr>
          <w:rFonts w:ascii="GHEA Grapalat" w:hAnsi="GHEA Grapalat" w:cs="Sylfaen"/>
        </w:rPr>
        <w:t xml:space="preserve"> </w:t>
      </w:r>
      <w:r>
        <w:rPr>
          <w:rFonts w:ascii="GHEA Grapalat" w:hAnsi="GHEA Grapalat" w:cs="Sylfaen"/>
          <w:lang w:val="ru-RU"/>
        </w:rPr>
        <w:t>բացումը</w:t>
      </w:r>
      <w:r>
        <w:rPr>
          <w:rFonts w:ascii="GHEA Grapalat" w:hAnsi="GHEA Grapalat" w:cs="Sylfaen"/>
        </w:rPr>
        <w:t xml:space="preserve"> </w:t>
      </w:r>
      <w:r>
        <w:rPr>
          <w:rFonts w:ascii="GHEA Grapalat" w:hAnsi="GHEA Grapalat" w:cs="Sylfaen"/>
          <w:lang w:val="ru-RU"/>
        </w:rPr>
        <w:t>կկատարվի</w:t>
      </w:r>
      <w:r>
        <w:rPr>
          <w:rFonts w:ascii="GHEA Grapalat" w:hAnsi="GHEA Grapalat" w:cs="Sylfaen"/>
        </w:rPr>
        <w:t xml:space="preserve"> հանձնաժողովի հայտերի բացման նիստում</w:t>
      </w:r>
      <w:r>
        <w:rPr>
          <w:rFonts w:ascii="GHEA Grapalat" w:hAnsi="GHEA Grapalat" w:cs="Sylfaen"/>
          <w:szCs w:val="24"/>
        </w:rPr>
        <w:t xml:space="preserve"> `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ընթացակարգի</w:t>
      </w:r>
      <w:r>
        <w:rPr>
          <w:rFonts w:ascii="GHEA Grapalat" w:hAnsi="GHEA Grapalat" w:cs="Sylfaen"/>
          <w:szCs w:val="24"/>
        </w:rPr>
        <w:t xml:space="preserve"> </w:t>
      </w:r>
      <w:r>
        <w:rPr>
          <w:rFonts w:ascii="GHEA Grapalat" w:hAnsi="GHEA Grapalat" w:cs="Sylfaen"/>
          <w:szCs w:val="24"/>
          <w:lang w:val="ru-RU"/>
        </w:rPr>
        <w:t>հայտարարությունը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հրավերը</w:t>
      </w:r>
      <w:r>
        <w:rPr>
          <w:rFonts w:ascii="GHEA Grapalat" w:hAnsi="GHEA Grapalat" w:cs="Sylfaen"/>
          <w:szCs w:val="24"/>
        </w:rPr>
        <w:t xml:space="preserve"> տեղեկագրում </w:t>
      </w:r>
      <w:r>
        <w:rPr>
          <w:rFonts w:ascii="GHEA Grapalat" w:hAnsi="GHEA Grapalat" w:cs="Sylfaen"/>
          <w:szCs w:val="24"/>
          <w:lang w:val="en-US"/>
        </w:rPr>
        <w:t>հ</w:t>
      </w:r>
      <w:r>
        <w:rPr>
          <w:rFonts w:ascii="GHEA Grapalat" w:hAnsi="GHEA Grapalat" w:cs="Sylfaen"/>
          <w:szCs w:val="24"/>
          <w:lang w:val="ru-RU"/>
        </w:rPr>
        <w:t>րապարակվելու</w:t>
      </w:r>
      <w:r>
        <w:rPr>
          <w:rFonts w:ascii="GHEA Grapalat" w:hAnsi="GHEA Grapalat" w:cs="Sylfaen"/>
          <w:szCs w:val="24"/>
        </w:rPr>
        <w:t xml:space="preserve"> </w:t>
      </w:r>
      <w:r>
        <w:rPr>
          <w:rFonts w:ascii="GHEA Grapalat" w:hAnsi="GHEA Grapalat" w:cs="Sylfaen"/>
          <w:szCs w:val="24"/>
          <w:lang w:val="en-US"/>
        </w:rPr>
        <w:t>օրվանից</w:t>
      </w:r>
      <w:r>
        <w:rPr>
          <w:rFonts w:ascii="GHEA Grapalat" w:hAnsi="GHEA Grapalat" w:cs="Sylfaen"/>
          <w:szCs w:val="24"/>
        </w:rPr>
        <w:t xml:space="preserve"> </w:t>
      </w:r>
      <w:r>
        <w:rPr>
          <w:rFonts w:ascii="GHEA Grapalat" w:hAnsi="GHEA Grapalat" w:cs="Sylfaen"/>
          <w:szCs w:val="24"/>
          <w:lang w:val="ru-RU"/>
        </w:rPr>
        <w:t>հաշված</w:t>
      </w:r>
      <w:r>
        <w:rPr>
          <w:rFonts w:ascii="GHEA Grapalat" w:hAnsi="GHEA Grapalat" w:cs="Sylfaen"/>
          <w:szCs w:val="24"/>
        </w:rPr>
        <w:t xml:space="preserve"> «7»</w:t>
      </w:r>
      <w:r>
        <w:rPr>
          <w:rFonts w:ascii="GHEA Grapalat" w:hAnsi="GHEA Grapalat" w:cs="Sylfaen"/>
          <w:szCs w:val="24"/>
          <w:lang w:val="ru-RU"/>
        </w:rPr>
        <w:t>րդ</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ժամը</w:t>
      </w:r>
      <w:r>
        <w:rPr>
          <w:rFonts w:ascii="GHEA Grapalat" w:hAnsi="GHEA Grapalat" w:cs="Sylfaen"/>
          <w:szCs w:val="24"/>
        </w:rPr>
        <w:t xml:space="preserve">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cs="Sylfaen"/>
          <w:szCs w:val="24"/>
        </w:rPr>
        <w:t xml:space="preserve"> »-</w:t>
      </w:r>
      <w:r>
        <w:rPr>
          <w:rFonts w:ascii="GHEA Grapalat" w:hAnsi="GHEA Grapalat" w:cs="Sylfaen"/>
          <w:szCs w:val="24"/>
          <w:lang w:val="hy-AM"/>
        </w:rPr>
        <w:t>ին։</w:t>
      </w:r>
      <w:r>
        <w:rPr>
          <w:rFonts w:ascii="GHEA Grapalat" w:hAnsi="GHEA Grapalat" w:cs="Sylfaen"/>
          <w:szCs w:val="24"/>
        </w:rPr>
        <w:t xml:space="preserve"> </w:t>
      </w:r>
    </w:p>
    <w:p w14:paraId="5CD2D51B">
      <w:pPr>
        <w:ind w:firstLine="567"/>
        <w:jc w:val="both"/>
        <w:rPr>
          <w:rFonts w:ascii="GHEA Grapalat" w:hAnsi="GHEA Grapalat" w:cs="Sylfaen"/>
          <w:sz w:val="20"/>
          <w:lang w:val="af-ZA"/>
        </w:rPr>
      </w:pPr>
      <w:r>
        <w:rPr>
          <w:rFonts w:ascii="GHEA Grapalat" w:hAnsi="GHEA Grapalat" w:cs="Sylfaen"/>
          <w:sz w:val="20"/>
          <w:lang w:val="hy-AM"/>
        </w:rPr>
        <w:t>Հայտերի</w:t>
      </w:r>
      <w:r>
        <w:rPr>
          <w:rFonts w:ascii="GHEA Grapalat" w:hAnsi="GHEA Grapalat" w:cs="Sylfaen"/>
          <w:sz w:val="20"/>
          <w:lang w:val="af-ZA"/>
        </w:rPr>
        <w:t xml:space="preserve"> </w:t>
      </w:r>
      <w:r>
        <w:rPr>
          <w:rFonts w:ascii="GHEA Grapalat" w:hAnsi="GHEA Grapalat" w:cs="Sylfaen"/>
          <w:sz w:val="20"/>
          <w:lang w:val="hy-AM"/>
        </w:rPr>
        <w:t>բացման</w:t>
      </w:r>
      <w:r>
        <w:rPr>
          <w:rFonts w:ascii="GHEA Grapalat" w:hAnsi="GHEA Grapalat" w:cs="Sylfaen"/>
          <w:sz w:val="20"/>
          <w:lang w:val="af-ZA"/>
        </w:rPr>
        <w:t xml:space="preserve"> և գնահատման </w:t>
      </w:r>
      <w:r>
        <w:rPr>
          <w:rFonts w:ascii="GHEA Grapalat" w:hAnsi="GHEA Grapalat" w:cs="Sylfaen"/>
          <w:sz w:val="20"/>
          <w:lang w:val="hy-AM"/>
        </w:rPr>
        <w:t>նիստում՝</w:t>
      </w:r>
    </w:p>
    <w:p w14:paraId="1F465500">
      <w:pPr>
        <w:ind w:firstLine="567"/>
        <w:jc w:val="both"/>
        <w:rPr>
          <w:rFonts w:ascii="GHEA Grapalat" w:hAnsi="GHEA Grapalat" w:cs="Sylfaen"/>
          <w:sz w:val="20"/>
          <w:lang w:val="hy-AM"/>
        </w:rPr>
      </w:pPr>
      <w:r>
        <w:rPr>
          <w:rFonts w:ascii="GHEA Grapalat" w:hAnsi="GHEA Grapalat" w:cs="Sylfaen"/>
          <w:sz w:val="20"/>
          <w:lang w:val="af-ZA"/>
        </w:rPr>
        <w:t xml:space="preserve">1) </w:t>
      </w:r>
      <w:r>
        <w:rPr>
          <w:rFonts w:ascii="GHEA Grapalat" w:hAnsi="GHEA Grapalat" w:cs="Sylfaen"/>
          <w:sz w:val="20"/>
          <w:lang w:val="hy-AM"/>
        </w:rPr>
        <w:t>հանձնաժողովի</w:t>
      </w:r>
      <w:r>
        <w:rPr>
          <w:rFonts w:ascii="GHEA Grapalat" w:hAnsi="GHEA Grapalat" w:cs="Sylfaen"/>
          <w:sz w:val="20"/>
          <w:lang w:val="af-ZA"/>
        </w:rPr>
        <w:t xml:space="preserve"> </w:t>
      </w:r>
      <w:r>
        <w:rPr>
          <w:rFonts w:ascii="GHEA Grapalat" w:hAnsi="GHEA Grapalat" w:cs="Sylfaen"/>
          <w:sz w:val="20"/>
          <w:lang w:val="hy-AM"/>
        </w:rPr>
        <w:t>նախագահը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նախագահողը</w:t>
      </w:r>
      <w:r>
        <w:rPr>
          <w:rFonts w:ascii="GHEA Grapalat" w:hAnsi="GHEA Grapalat" w:cs="Sylfaen"/>
          <w:sz w:val="20"/>
          <w:lang w:val="af-ZA"/>
        </w:rPr>
        <w:t xml:space="preserve">) </w:t>
      </w:r>
      <w:r>
        <w:rPr>
          <w:rFonts w:ascii="GHEA Grapalat" w:hAnsi="GHEA Grapalat" w:cs="Sylfaen"/>
          <w:sz w:val="20"/>
          <w:lang w:val="hy-AM"/>
        </w:rPr>
        <w:t>նիստը</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բացված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հրապա</w:t>
      </w:r>
      <w:r>
        <w:rPr>
          <w:rFonts w:ascii="GHEA Grapalat" w:hAnsi="GHEA Grapalat" w:cs="Sylfaen"/>
          <w:sz w:val="20"/>
          <w:lang w:val="hy-AM"/>
        </w:rPr>
        <w:softHyphen/>
      </w:r>
      <w:r>
        <w:rPr>
          <w:rFonts w:ascii="GHEA Grapalat" w:hAnsi="GHEA Grapalat" w:cs="Sylfaen"/>
          <w:sz w:val="20"/>
          <w:lang w:val="hy-AM"/>
        </w:rPr>
        <w:t>րակում է գնման հայտով սահմանված</w:t>
      </w:r>
      <w:r>
        <w:rPr>
          <w:rFonts w:ascii="GHEA Grapalat" w:hAnsi="GHEA Grapalat" w:cs="Sylfaen"/>
          <w:sz w:val="20"/>
          <w:lang w:val="af-ZA"/>
        </w:rPr>
        <w:t>`</w:t>
      </w:r>
      <w:r>
        <w:rPr>
          <w:rFonts w:ascii="GHEA Grapalat" w:hAnsi="GHEA Grapalat" w:cs="Sylfaen"/>
          <w:sz w:val="20"/>
          <w:lang w:val="hy-AM"/>
        </w:rPr>
        <w:t xml:space="preserve"> սույն</w:t>
      </w:r>
      <w:r>
        <w:rPr>
          <w:rFonts w:ascii="GHEA Grapalat" w:hAnsi="GHEA Grapalat" w:cs="Sylfaen"/>
          <w:sz w:val="20"/>
          <w:lang w:val="af-ZA"/>
        </w:rPr>
        <w:t xml:space="preserve"> </w:t>
      </w:r>
      <w:r>
        <w:rPr>
          <w:rFonts w:ascii="GHEA Grapalat" w:hAnsi="GHEA Grapalat" w:cs="Sylfaen"/>
          <w:sz w:val="20"/>
          <w:lang w:val="hy-AM"/>
        </w:rPr>
        <w:t>ընթացակարգի</w:t>
      </w:r>
      <w:r>
        <w:rPr>
          <w:rFonts w:ascii="GHEA Grapalat" w:hAnsi="GHEA Grapalat" w:cs="Sylfaen"/>
          <w:sz w:val="20"/>
          <w:lang w:val="af-ZA"/>
        </w:rPr>
        <w:t xml:space="preserve"> </w:t>
      </w:r>
      <w:r>
        <w:rPr>
          <w:rFonts w:ascii="GHEA Grapalat" w:hAnsi="GHEA Grapalat" w:cs="Sylfaen"/>
          <w:sz w:val="20"/>
          <w:lang w:val="hy-AM"/>
        </w:rPr>
        <w:t>շրջանակում</w:t>
      </w:r>
      <w:r>
        <w:rPr>
          <w:rFonts w:ascii="GHEA Grapalat" w:hAnsi="GHEA Grapalat" w:cs="Sylfaen"/>
          <w:sz w:val="20"/>
          <w:lang w:val="af-ZA"/>
        </w:rPr>
        <w:t xml:space="preserve"> </w:t>
      </w:r>
      <w:r>
        <w:rPr>
          <w:rFonts w:ascii="GHEA Grapalat" w:hAnsi="GHEA Grapalat" w:cs="Sylfaen"/>
          <w:sz w:val="20"/>
          <w:lang w:val="hy-AM"/>
        </w:rPr>
        <w:t>գնվելիք</w:t>
      </w:r>
      <w:r>
        <w:rPr>
          <w:rFonts w:ascii="GHEA Grapalat" w:hAnsi="GHEA Grapalat" w:cs="Sylfaen"/>
          <w:sz w:val="20"/>
          <w:lang w:val="af-ZA"/>
        </w:rPr>
        <w:t xml:space="preserve"> </w:t>
      </w:r>
      <w:r>
        <w:rPr>
          <w:rFonts w:ascii="GHEA Grapalat" w:hAnsi="GHEA Grapalat" w:cs="Sylfaen"/>
          <w:sz w:val="20"/>
          <w:lang w:val="hy-AM"/>
        </w:rPr>
        <w:t>աշխատանքների գնման</w:t>
      </w:r>
      <w:r>
        <w:rPr>
          <w:rFonts w:ascii="GHEA Grapalat" w:hAnsi="GHEA Grapalat" w:cs="Sylfaen"/>
          <w:sz w:val="20"/>
          <w:lang w:val="af-ZA"/>
        </w:rPr>
        <w:t xml:space="preserve"> </w:t>
      </w:r>
      <w:r>
        <w:rPr>
          <w:rFonts w:ascii="GHEA Grapalat" w:hAnsi="GHEA Grapalat" w:cs="Sylfaen"/>
          <w:sz w:val="20"/>
          <w:lang w:val="hy-AM"/>
        </w:rPr>
        <w:t>գինը՝</w:t>
      </w:r>
      <w:r>
        <w:rPr>
          <w:rFonts w:ascii="GHEA Grapalat" w:hAnsi="GHEA Grapalat" w:cs="Sylfaen"/>
          <w:sz w:val="20"/>
          <w:lang w:val="af-ZA"/>
        </w:rPr>
        <w:t xml:space="preserve"> </w:t>
      </w:r>
      <w:r>
        <w:rPr>
          <w:rFonts w:ascii="GHEA Grapalat" w:hAnsi="GHEA Grapalat" w:cs="Sylfaen"/>
          <w:sz w:val="20"/>
          <w:lang w:val="hy-AM"/>
        </w:rPr>
        <w:t>մեկ</w:t>
      </w:r>
      <w:r>
        <w:rPr>
          <w:rFonts w:ascii="GHEA Grapalat" w:hAnsi="GHEA Grapalat" w:cs="Sylfaen"/>
          <w:sz w:val="20"/>
          <w:lang w:val="af-ZA"/>
        </w:rPr>
        <w:t xml:space="preserve"> </w:t>
      </w:r>
      <w:r>
        <w:rPr>
          <w:rFonts w:ascii="GHEA Grapalat" w:hAnsi="GHEA Grapalat" w:cs="Sylfaen"/>
          <w:sz w:val="20"/>
          <w:lang w:val="hy-AM"/>
        </w:rPr>
        <w:t>թվով</w:t>
      </w:r>
      <w:r>
        <w:rPr>
          <w:rFonts w:ascii="GHEA Grapalat" w:hAnsi="GHEA Grapalat" w:cs="Sylfaen"/>
          <w:sz w:val="20"/>
          <w:lang w:val="af-ZA"/>
        </w:rPr>
        <w:t xml:space="preserve"> </w:t>
      </w:r>
      <w:r>
        <w:rPr>
          <w:rFonts w:ascii="GHEA Grapalat" w:hAnsi="GHEA Grapalat" w:cs="Sylfaen"/>
          <w:sz w:val="20"/>
          <w:lang w:val="hy-AM"/>
        </w:rPr>
        <w:t>արտահայտված</w:t>
      </w:r>
      <w:r>
        <w:rPr>
          <w:rFonts w:ascii="GHEA Grapalat" w:hAnsi="GHEA Grapalat" w:cs="Sylfaen"/>
          <w:sz w:val="20"/>
          <w:lang w:val="af-ZA"/>
        </w:rPr>
        <w:t xml:space="preserve">, </w:t>
      </w:r>
      <w:r>
        <w:rPr>
          <w:rFonts w:ascii="GHEA Grapalat" w:hAnsi="GHEA Grapalat" w:cs="Sylfaen"/>
          <w:sz w:val="20"/>
          <w:lang w:val="hy-AM"/>
        </w:rPr>
        <w:t>ինչպես</w:t>
      </w:r>
      <w:r>
        <w:rPr>
          <w:rFonts w:ascii="GHEA Grapalat" w:hAnsi="GHEA Grapalat" w:cs="Sylfaen"/>
          <w:sz w:val="20"/>
          <w:lang w:val="af-ZA"/>
        </w:rPr>
        <w:t xml:space="preserve"> </w:t>
      </w:r>
      <w:r>
        <w:rPr>
          <w:rFonts w:ascii="GHEA Grapalat" w:hAnsi="GHEA Grapalat" w:cs="Sylfaen"/>
          <w:sz w:val="20"/>
          <w:lang w:val="hy-AM"/>
        </w:rPr>
        <w:t>նաև</w:t>
      </w:r>
      <w:r>
        <w:rPr>
          <w:rFonts w:ascii="GHEA Grapalat" w:hAnsi="GHEA Grapalat" w:cs="Sylfaen"/>
          <w:sz w:val="20"/>
          <w:lang w:val="af-ZA"/>
        </w:rPr>
        <w:t xml:space="preserve"> </w:t>
      </w:r>
      <w:r>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Pr>
          <w:rFonts w:ascii="GHEA Grapalat" w:hAnsi="GHEA Grapalat" w:cs="Sylfaen"/>
          <w:sz w:val="20"/>
          <w:lang w:val="af-ZA"/>
        </w:rPr>
        <w:t>.</w:t>
      </w:r>
    </w:p>
    <w:p w14:paraId="6837973F">
      <w:pPr>
        <w:ind w:firstLine="567"/>
        <w:jc w:val="both"/>
        <w:rPr>
          <w:rFonts w:ascii="GHEA Grapalat" w:hAnsi="GHEA Grapalat"/>
          <w:sz w:val="20"/>
          <w:szCs w:val="20"/>
          <w:lang w:val="hy-AM"/>
        </w:rPr>
      </w:pPr>
      <w:r>
        <w:rPr>
          <w:rFonts w:ascii="GHEA Grapalat" w:hAnsi="GHEA Grapalat"/>
          <w:sz w:val="20"/>
          <w:szCs w:val="20"/>
          <w:lang w:val="hy-AM"/>
        </w:rPr>
        <w:t xml:space="preserve">2) </w:t>
      </w:r>
      <w:r>
        <w:rPr>
          <w:rFonts w:ascii="GHEA Grapalat" w:hAnsi="GHEA Grapalat" w:cs="Sylfaen"/>
          <w:sz w:val="20"/>
          <w:szCs w:val="20"/>
          <w:lang w:val="hy-AM"/>
        </w:rPr>
        <w:t>սույն</w:t>
      </w:r>
      <w:r>
        <w:rPr>
          <w:rFonts w:ascii="GHEA Grapalat" w:hAnsi="GHEA Grapalat"/>
          <w:sz w:val="20"/>
          <w:szCs w:val="20"/>
          <w:lang w:val="hy-AM"/>
        </w:rPr>
        <w:t xml:space="preserve"> </w:t>
      </w:r>
      <w:r>
        <w:rPr>
          <w:rFonts w:ascii="GHEA Grapalat" w:hAnsi="GHEA Grapalat" w:cs="Sylfaen"/>
          <w:sz w:val="20"/>
          <w:szCs w:val="20"/>
          <w:lang w:val="hy-AM"/>
        </w:rPr>
        <w:t>կետի</w:t>
      </w: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sz w:val="20"/>
          <w:szCs w:val="20"/>
          <w:lang w:val="hy-AM"/>
        </w:rPr>
        <w:t xml:space="preserve"> </w:t>
      </w:r>
      <w:r>
        <w:rPr>
          <w:rFonts w:ascii="GHEA Grapalat" w:hAnsi="GHEA Grapalat" w:cs="Sylfaen"/>
          <w:sz w:val="20"/>
          <w:szCs w:val="20"/>
          <w:lang w:val="hy-AM"/>
        </w:rPr>
        <w:t>ենթակետում</w:t>
      </w:r>
      <w:r>
        <w:rPr>
          <w:rFonts w:ascii="GHEA Grapalat" w:hAnsi="GHEA Grapalat"/>
          <w:sz w:val="20"/>
          <w:szCs w:val="20"/>
          <w:lang w:val="hy-AM"/>
        </w:rPr>
        <w:t xml:space="preserve"> </w:t>
      </w:r>
      <w:r>
        <w:rPr>
          <w:rFonts w:ascii="GHEA Grapalat" w:hAnsi="GHEA Grapalat" w:cs="Sylfaen"/>
          <w:sz w:val="20"/>
          <w:szCs w:val="20"/>
          <w:lang w:val="hy-AM"/>
        </w:rPr>
        <w:t>նշված</w:t>
      </w:r>
      <w:r>
        <w:rPr>
          <w:rFonts w:ascii="GHEA Grapalat" w:hAnsi="GHEA Grapalat"/>
          <w:sz w:val="20"/>
          <w:szCs w:val="20"/>
          <w:lang w:val="hy-AM"/>
        </w:rPr>
        <w:t xml:space="preserve"> </w:t>
      </w:r>
      <w:r>
        <w:rPr>
          <w:rFonts w:ascii="GHEA Grapalat" w:hAnsi="GHEA Grapalat" w:cs="Sylfaen"/>
          <w:sz w:val="20"/>
          <w:szCs w:val="20"/>
          <w:lang w:val="hy-AM"/>
        </w:rPr>
        <w:t>փաստաթղթ</w:t>
      </w:r>
      <w:bookmarkStart w:id="9" w:name="_GoBack"/>
      <w:bookmarkEnd w:id="9"/>
      <w:r>
        <w:rPr>
          <w:rFonts w:ascii="GHEA Grapalat" w:hAnsi="GHEA Grapalat" w:cs="Sylfaen"/>
          <w:sz w:val="20"/>
          <w:szCs w:val="20"/>
          <w:lang w:val="hy-AM"/>
        </w:rPr>
        <w:t>երը</w:t>
      </w:r>
      <w:r>
        <w:rPr>
          <w:rFonts w:ascii="GHEA Grapalat" w:hAnsi="GHEA Grapalat"/>
          <w:sz w:val="20"/>
          <w:szCs w:val="20"/>
          <w:lang w:val="hy-AM"/>
        </w:rPr>
        <w:t xml:space="preserve"> </w:t>
      </w:r>
      <w:r>
        <w:rPr>
          <w:rFonts w:ascii="GHEA Grapalat" w:hAnsi="GHEA Grapalat" w:cs="Sylfaen"/>
          <w:sz w:val="20"/>
          <w:szCs w:val="20"/>
          <w:lang w:val="hy-AM"/>
        </w:rPr>
        <w:t>նախագահին</w:t>
      </w:r>
      <w:r>
        <w:rPr>
          <w:rFonts w:ascii="GHEA Grapalat" w:hAnsi="GHEA Grapalat"/>
          <w:sz w:val="20"/>
          <w:szCs w:val="20"/>
          <w:lang w:val="hy-AM"/>
        </w:rPr>
        <w:t xml:space="preserve"> (նիստը նախագահողին) </w:t>
      </w:r>
      <w:r>
        <w:rPr>
          <w:rFonts w:ascii="GHEA Grapalat" w:hAnsi="GHEA Grapalat" w:cs="Sylfaen"/>
          <w:sz w:val="20"/>
          <w:szCs w:val="20"/>
          <w:lang w:val="hy-AM"/>
        </w:rPr>
        <w:t>փոխանցվելուց</w:t>
      </w:r>
      <w:r>
        <w:rPr>
          <w:rFonts w:ascii="GHEA Grapalat" w:hAnsi="GHEA Grapalat"/>
          <w:sz w:val="20"/>
          <w:szCs w:val="20"/>
          <w:lang w:val="hy-AM"/>
        </w:rPr>
        <w:t xml:space="preserve"> </w:t>
      </w:r>
      <w:r>
        <w:rPr>
          <w:rFonts w:ascii="GHEA Grapalat" w:hAnsi="GHEA Grapalat" w:cs="Sylfaen"/>
          <w:sz w:val="20"/>
          <w:szCs w:val="20"/>
          <w:lang w:val="hy-AM"/>
        </w:rPr>
        <w:t>հետո</w:t>
      </w:r>
      <w:r>
        <w:rPr>
          <w:rFonts w:ascii="GHEA Grapalat" w:hAnsi="GHEA Grapalat"/>
          <w:sz w:val="20"/>
          <w:szCs w:val="20"/>
          <w:lang w:val="hy-AM"/>
        </w:rPr>
        <w:t xml:space="preserve"> </w:t>
      </w:r>
      <w:r>
        <w:rPr>
          <w:rFonts w:ascii="GHEA Grapalat" w:hAnsi="GHEA Grapalat" w:cs="Sylfaen"/>
          <w:sz w:val="20"/>
          <w:szCs w:val="20"/>
          <w:lang w:val="hy-AM"/>
        </w:rPr>
        <w:t>հանձնաժողովը</w:t>
      </w:r>
      <w:r>
        <w:rPr>
          <w:rFonts w:ascii="GHEA Grapalat" w:hAnsi="GHEA Grapalat"/>
          <w:sz w:val="20"/>
          <w:szCs w:val="20"/>
          <w:lang w:val="hy-AM"/>
        </w:rPr>
        <w:t xml:space="preserve"> </w:t>
      </w:r>
      <w:r>
        <w:rPr>
          <w:rFonts w:ascii="GHEA Grapalat" w:hAnsi="GHEA Grapalat" w:cs="Sylfaen"/>
          <w:sz w:val="20"/>
          <w:szCs w:val="20"/>
          <w:lang w:val="hy-AM"/>
        </w:rPr>
        <w:t>գնահատում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w:t>
      </w:r>
    </w:p>
    <w:p w14:paraId="37B23935">
      <w:pPr>
        <w:ind w:firstLine="375"/>
        <w:jc w:val="both"/>
        <w:rPr>
          <w:rFonts w:ascii="GHEA Grapalat" w:hAnsi="GHEA Grapalat"/>
          <w:sz w:val="20"/>
          <w:szCs w:val="20"/>
          <w:lang w:val="hy-AM"/>
        </w:rPr>
      </w:pPr>
      <w:r>
        <w:rPr>
          <w:rFonts w:ascii="GHEA Grapalat" w:hAnsi="GHEA Grapalat" w:cs="Sylfaen"/>
          <w:sz w:val="20"/>
          <w:szCs w:val="20"/>
          <w:lang w:val="hy-AM"/>
        </w:rPr>
        <w:t>ա</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պարունակող</w:t>
      </w:r>
      <w:r>
        <w:rPr>
          <w:rFonts w:ascii="GHEA Grapalat" w:hAnsi="GHEA Grapalat"/>
          <w:sz w:val="20"/>
          <w:szCs w:val="20"/>
          <w:lang w:val="hy-AM"/>
        </w:rPr>
        <w:t xml:space="preserve"> </w:t>
      </w:r>
      <w:r>
        <w:rPr>
          <w:rFonts w:ascii="GHEA Grapalat" w:hAnsi="GHEA Grapalat" w:cs="Sylfaen"/>
          <w:sz w:val="20"/>
          <w:szCs w:val="20"/>
          <w:lang w:val="hy-AM"/>
        </w:rPr>
        <w:t>ծրարները</w:t>
      </w:r>
      <w:r>
        <w:rPr>
          <w:rFonts w:ascii="GHEA Grapalat" w:hAnsi="GHEA Grapalat"/>
          <w:sz w:val="20"/>
          <w:szCs w:val="20"/>
          <w:lang w:val="hy-AM"/>
        </w:rPr>
        <w:t xml:space="preserve"> </w:t>
      </w:r>
      <w:r>
        <w:rPr>
          <w:rFonts w:ascii="GHEA Grapalat" w:hAnsi="GHEA Grapalat" w:cs="Sylfaen"/>
          <w:sz w:val="20"/>
          <w:szCs w:val="20"/>
          <w:lang w:val="hy-AM"/>
        </w:rPr>
        <w:t>կազմելու</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ներկայացնելու</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կարգին</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բացում</w:t>
      </w:r>
      <w:r>
        <w:rPr>
          <w:rFonts w:ascii="GHEA Grapalat" w:hAnsi="GHEA Grapalat"/>
          <w:sz w:val="20"/>
          <w:szCs w:val="20"/>
          <w:lang w:val="hy-AM"/>
        </w:rPr>
        <w:t xml:space="preserve"> </w:t>
      </w:r>
      <w:r>
        <w:rPr>
          <w:rFonts w:ascii="GHEA Grapalat" w:hAnsi="GHEA Grapalat" w:cs="Sylfaen"/>
          <w:sz w:val="20"/>
          <w:szCs w:val="20"/>
          <w:lang w:val="hy-AM"/>
        </w:rPr>
        <w:t>համապատասխանող</w:t>
      </w:r>
      <w:r>
        <w:rPr>
          <w:rFonts w:ascii="GHEA Grapalat" w:hAnsi="GHEA Grapalat"/>
          <w:sz w:val="20"/>
          <w:szCs w:val="20"/>
          <w:lang w:val="hy-AM"/>
        </w:rPr>
        <w:t xml:space="preserve"> </w:t>
      </w:r>
      <w:r>
        <w:rPr>
          <w:rFonts w:ascii="GHEA Grapalat" w:hAnsi="GHEA Grapalat" w:cs="Sylfaen"/>
          <w:sz w:val="20"/>
          <w:szCs w:val="20"/>
          <w:lang w:val="hy-AM"/>
        </w:rPr>
        <w:t>գնահատված</w:t>
      </w:r>
      <w:r>
        <w:rPr>
          <w:rFonts w:ascii="GHEA Grapalat" w:hAnsi="GHEA Grapalat"/>
          <w:sz w:val="20"/>
          <w:szCs w:val="20"/>
          <w:lang w:val="hy-AM"/>
        </w:rPr>
        <w:t xml:space="preserve"> </w:t>
      </w:r>
      <w:r>
        <w:rPr>
          <w:rFonts w:ascii="GHEA Grapalat" w:hAnsi="GHEA Grapalat" w:cs="Sylfaen"/>
          <w:sz w:val="20"/>
          <w:szCs w:val="20"/>
          <w:lang w:val="hy-AM"/>
        </w:rPr>
        <w:t>հայտերը</w:t>
      </w:r>
      <w:r>
        <w:rPr>
          <w:rFonts w:ascii="GHEA Grapalat" w:hAnsi="GHEA Grapalat"/>
          <w:sz w:val="20"/>
          <w:szCs w:val="20"/>
          <w:lang w:val="hy-AM"/>
        </w:rPr>
        <w:t>,</w:t>
      </w:r>
    </w:p>
    <w:p w14:paraId="4B49809E">
      <w:pPr>
        <w:ind w:firstLine="375"/>
        <w:jc w:val="both"/>
        <w:rPr>
          <w:rFonts w:ascii="GHEA Grapalat" w:hAnsi="GHEA Grapalat"/>
          <w:sz w:val="20"/>
          <w:szCs w:val="20"/>
          <w:lang w:val="hy-AM"/>
        </w:rPr>
      </w:pPr>
      <w:r>
        <w:rPr>
          <w:rFonts w:ascii="GHEA Grapalat" w:hAnsi="GHEA Grapalat" w:cs="Sylfaen"/>
          <w:sz w:val="20"/>
          <w:szCs w:val="20"/>
          <w:lang w:val="hy-AM"/>
        </w:rPr>
        <w:t>բ</w:t>
      </w:r>
      <w:r>
        <w:rPr>
          <w:rFonts w:ascii="GHEA Grapalat" w:hAnsi="GHEA Grapalat"/>
          <w:sz w:val="20"/>
          <w:szCs w:val="20"/>
          <w:lang w:val="hy-AM"/>
        </w:rPr>
        <w:t xml:space="preserve">. </w:t>
      </w:r>
      <w:r>
        <w:rPr>
          <w:rFonts w:ascii="GHEA Grapalat" w:hAnsi="GHEA Grapalat" w:cs="Sylfaen"/>
          <w:sz w:val="20"/>
          <w:szCs w:val="20"/>
          <w:lang w:val="hy-AM"/>
        </w:rPr>
        <w:t>բացված</w:t>
      </w:r>
      <w:r>
        <w:rPr>
          <w:rFonts w:ascii="GHEA Grapalat" w:hAnsi="GHEA Grapalat"/>
          <w:sz w:val="20"/>
          <w:szCs w:val="20"/>
          <w:lang w:val="hy-AM"/>
        </w:rPr>
        <w:t xml:space="preserve"> </w:t>
      </w:r>
      <w:r>
        <w:rPr>
          <w:rFonts w:ascii="GHEA Grapalat" w:hAnsi="GHEA Grapalat" w:cs="Sylfaen"/>
          <w:sz w:val="20"/>
          <w:szCs w:val="20"/>
          <w:lang w:val="hy-AM"/>
        </w:rPr>
        <w:t>յուրաքանչյուր</w:t>
      </w:r>
      <w:r>
        <w:rPr>
          <w:rFonts w:ascii="GHEA Grapalat" w:hAnsi="GHEA Grapalat"/>
          <w:sz w:val="20"/>
          <w:szCs w:val="20"/>
          <w:lang w:val="hy-AM"/>
        </w:rPr>
        <w:t xml:space="preserve"> </w:t>
      </w:r>
      <w:r>
        <w:rPr>
          <w:rFonts w:ascii="GHEA Grapalat" w:hAnsi="GHEA Grapalat" w:cs="Sylfaen"/>
          <w:sz w:val="20"/>
          <w:szCs w:val="20"/>
          <w:lang w:val="hy-AM"/>
        </w:rPr>
        <w:t>ծրարում</w:t>
      </w:r>
      <w:r>
        <w:rPr>
          <w:rFonts w:ascii="GHEA Grapalat" w:hAnsi="GHEA Grapalat"/>
          <w:sz w:val="20"/>
          <w:szCs w:val="20"/>
          <w:lang w:val="hy-AM"/>
        </w:rPr>
        <w:t xml:space="preserve"> </w:t>
      </w:r>
      <w:r>
        <w:rPr>
          <w:rFonts w:ascii="GHEA Grapalat" w:hAnsi="GHEA Grapalat" w:cs="Sylfaen"/>
          <w:sz w:val="20"/>
          <w:szCs w:val="20"/>
          <w:lang w:val="hy-AM"/>
        </w:rPr>
        <w:t>պահանջվող</w:t>
      </w:r>
      <w:r>
        <w:rPr>
          <w:rFonts w:ascii="GHEA Grapalat" w:hAnsi="GHEA Grapalat"/>
          <w:sz w:val="20"/>
          <w:szCs w:val="20"/>
          <w:lang w:val="hy-AM"/>
        </w:rPr>
        <w:t xml:space="preserve"> (</w:t>
      </w:r>
      <w:r>
        <w:rPr>
          <w:rFonts w:ascii="GHEA Grapalat" w:hAnsi="GHEA Grapalat" w:cs="Sylfaen"/>
          <w:sz w:val="20"/>
          <w:szCs w:val="20"/>
          <w:lang w:val="hy-AM"/>
        </w:rPr>
        <w:t>նախատեսված</w:t>
      </w:r>
      <w:r>
        <w:rPr>
          <w:rFonts w:ascii="GHEA Grapalat" w:hAnsi="GHEA Grapalat"/>
          <w:sz w:val="20"/>
          <w:szCs w:val="20"/>
          <w:lang w:val="hy-AM"/>
        </w:rPr>
        <w:t xml:space="preserve">) </w:t>
      </w:r>
      <w:r>
        <w:rPr>
          <w:rFonts w:ascii="GHEA Grapalat" w:hAnsi="GHEA Grapalat" w:cs="Sylfaen"/>
          <w:sz w:val="20"/>
          <w:szCs w:val="20"/>
          <w:lang w:val="hy-AM"/>
        </w:rPr>
        <w:t>փաստաթղթերի</w:t>
      </w:r>
      <w:r>
        <w:rPr>
          <w:rFonts w:ascii="GHEA Grapalat" w:hAnsi="GHEA Grapalat"/>
          <w:sz w:val="20"/>
          <w:szCs w:val="20"/>
          <w:lang w:val="hy-AM"/>
        </w:rPr>
        <w:t xml:space="preserve"> </w:t>
      </w:r>
      <w:r>
        <w:rPr>
          <w:rFonts w:ascii="GHEA Grapalat" w:hAnsi="GHEA Grapalat" w:cs="Sylfaen"/>
          <w:sz w:val="20"/>
          <w:szCs w:val="20"/>
          <w:lang w:val="hy-AM"/>
        </w:rPr>
        <w:t>առկայությունը</w:t>
      </w:r>
      <w:r>
        <w:rPr>
          <w:rFonts w:ascii="GHEA Grapalat" w:hAnsi="GHEA Grapalat"/>
          <w:sz w:val="20"/>
          <w:szCs w:val="20"/>
          <w:lang w:val="hy-AM"/>
        </w:rPr>
        <w:t xml:space="preserve"> </w:t>
      </w:r>
      <w:r>
        <w:rPr>
          <w:rFonts w:ascii="GHEA Grapalat" w:hAnsi="GHEA Grapalat" w:cs="Sylfaen"/>
          <w:sz w:val="20"/>
          <w:szCs w:val="20"/>
          <w:lang w:val="hy-AM"/>
        </w:rPr>
        <w:t>և</w:t>
      </w:r>
      <w:r>
        <w:rPr>
          <w:rFonts w:ascii="GHEA Grapalat" w:hAnsi="GHEA Grapalat"/>
          <w:sz w:val="20"/>
          <w:szCs w:val="20"/>
          <w:lang w:val="hy-AM"/>
        </w:rPr>
        <w:t xml:space="preserve"> </w:t>
      </w:r>
      <w:r>
        <w:rPr>
          <w:rFonts w:ascii="GHEA Grapalat" w:hAnsi="GHEA Grapalat" w:cs="Sylfaen"/>
          <w:sz w:val="20"/>
          <w:szCs w:val="20"/>
          <w:lang w:val="hy-AM"/>
        </w:rPr>
        <w:t>դրանց</w:t>
      </w:r>
      <w:r>
        <w:rPr>
          <w:rFonts w:ascii="GHEA Grapalat" w:hAnsi="GHEA Grapalat"/>
          <w:sz w:val="20"/>
          <w:szCs w:val="20"/>
          <w:lang w:val="hy-AM"/>
        </w:rPr>
        <w:t xml:space="preserve"> </w:t>
      </w:r>
      <w:r>
        <w:rPr>
          <w:rFonts w:ascii="GHEA Grapalat" w:hAnsi="GHEA Grapalat" w:cs="Sylfaen"/>
          <w:sz w:val="20"/>
          <w:szCs w:val="20"/>
          <w:lang w:val="hy-AM"/>
        </w:rPr>
        <w:t>կազմման</w:t>
      </w:r>
      <w:r>
        <w:rPr>
          <w:rFonts w:ascii="GHEA Grapalat" w:hAnsi="GHEA Grapalat"/>
          <w:sz w:val="20"/>
          <w:szCs w:val="20"/>
          <w:lang w:val="hy-AM"/>
        </w:rPr>
        <w:t xml:space="preserve"> </w:t>
      </w:r>
      <w:r>
        <w:rPr>
          <w:rFonts w:ascii="GHEA Grapalat" w:hAnsi="GHEA Grapalat" w:cs="Sylfaen"/>
          <w:sz w:val="20"/>
          <w:szCs w:val="20"/>
          <w:lang w:val="hy-AM"/>
        </w:rPr>
        <w:t>համապատասխանությունը</w:t>
      </w:r>
      <w:r>
        <w:rPr>
          <w:rFonts w:ascii="GHEA Grapalat" w:hAnsi="GHEA Grapalat"/>
          <w:sz w:val="20"/>
          <w:szCs w:val="20"/>
          <w:lang w:val="hy-AM"/>
        </w:rPr>
        <w:t xml:space="preserve"> </w:t>
      </w:r>
      <w:r>
        <w:rPr>
          <w:rFonts w:ascii="GHEA Grapalat" w:hAnsi="GHEA Grapalat" w:cs="Sylfaen"/>
          <w:sz w:val="20"/>
          <w:szCs w:val="20"/>
          <w:lang w:val="hy-AM"/>
        </w:rPr>
        <w:t>հրավերով</w:t>
      </w:r>
      <w:r>
        <w:rPr>
          <w:rFonts w:ascii="GHEA Grapalat" w:hAnsi="GHEA Grapalat"/>
          <w:sz w:val="20"/>
          <w:szCs w:val="20"/>
          <w:lang w:val="hy-AM"/>
        </w:rPr>
        <w:t xml:space="preserve"> </w:t>
      </w:r>
      <w:r>
        <w:rPr>
          <w:rFonts w:ascii="GHEA Grapalat" w:hAnsi="GHEA Grapalat" w:cs="Sylfaen"/>
          <w:sz w:val="20"/>
          <w:szCs w:val="20"/>
          <w:lang w:val="hy-AM"/>
        </w:rPr>
        <w:t>սահմանված</w:t>
      </w:r>
      <w:r>
        <w:rPr>
          <w:rFonts w:ascii="GHEA Grapalat" w:hAnsi="GHEA Grapalat"/>
          <w:sz w:val="20"/>
          <w:szCs w:val="20"/>
          <w:lang w:val="hy-AM"/>
        </w:rPr>
        <w:t xml:space="preserve"> </w:t>
      </w:r>
      <w:r>
        <w:rPr>
          <w:rFonts w:ascii="GHEA Grapalat" w:hAnsi="GHEA Grapalat" w:cs="Sylfaen"/>
          <w:sz w:val="20"/>
          <w:szCs w:val="20"/>
          <w:lang w:val="hy-AM"/>
        </w:rPr>
        <w:t>վավերապայմաններին</w:t>
      </w:r>
      <w:r>
        <w:rPr>
          <w:rFonts w:ascii="GHEA Grapalat" w:hAnsi="GHEA Grapalat"/>
          <w:sz w:val="20"/>
          <w:szCs w:val="20"/>
          <w:lang w:val="hy-AM"/>
        </w:rPr>
        <w:t>.</w:t>
      </w:r>
    </w:p>
    <w:p w14:paraId="5DD8097C">
      <w:pPr>
        <w:ind w:firstLine="375"/>
        <w:jc w:val="both"/>
        <w:rPr>
          <w:rFonts w:ascii="GHEA Grapalat" w:hAnsi="GHEA Grapalat" w:cs="Sylfaen"/>
          <w:sz w:val="20"/>
          <w:lang w:val="hy-AM"/>
        </w:rPr>
      </w:pPr>
      <w:r>
        <w:rPr>
          <w:rFonts w:ascii="GHEA Grapalat" w:hAnsi="GHEA Grapalat"/>
          <w:sz w:val="20"/>
          <w:szCs w:val="20"/>
          <w:lang w:val="hy-AM"/>
        </w:rPr>
        <w:t xml:space="preserve">3) </w:t>
      </w:r>
      <w:r>
        <w:rPr>
          <w:rFonts w:ascii="GHEA Grapalat" w:hAnsi="GHEA Grapalat" w:cs="Sylfaen"/>
          <w:sz w:val="20"/>
          <w:szCs w:val="20"/>
          <w:lang w:val="hy-AM"/>
        </w:rPr>
        <w:t>հանձնաժողովի</w:t>
      </w:r>
      <w:r>
        <w:rPr>
          <w:rFonts w:ascii="GHEA Grapalat" w:hAnsi="GHEA Grapalat"/>
          <w:sz w:val="20"/>
          <w:szCs w:val="20"/>
          <w:lang w:val="hy-AM"/>
        </w:rPr>
        <w:t xml:space="preserve"> </w:t>
      </w:r>
      <w:r>
        <w:rPr>
          <w:rFonts w:ascii="GHEA Grapalat" w:hAnsi="GHEA Grapalat" w:cs="Sylfaen"/>
          <w:sz w:val="20"/>
          <w:szCs w:val="20"/>
          <w:lang w:val="hy-AM"/>
        </w:rPr>
        <w:t>նախագահը</w:t>
      </w:r>
      <w:r>
        <w:rPr>
          <w:rFonts w:ascii="GHEA Grapalat" w:hAnsi="GHEA Grapalat"/>
          <w:sz w:val="20"/>
          <w:szCs w:val="20"/>
          <w:lang w:val="hy-AM"/>
        </w:rPr>
        <w:t xml:space="preserve"> </w:t>
      </w:r>
      <w:r>
        <w:rPr>
          <w:rFonts w:ascii="GHEA Grapalat" w:hAnsi="GHEA Grapalat" w:cs="Sylfaen"/>
          <w:sz w:val="20"/>
          <w:szCs w:val="20"/>
          <w:lang w:val="hy-AM"/>
        </w:rPr>
        <w:t>հայտարարում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sz w:val="20"/>
          <w:szCs w:val="20"/>
          <w:lang w:val="hy-AM"/>
        </w:rPr>
        <w:t xml:space="preserve"> </w:t>
      </w:r>
      <w:r>
        <w:rPr>
          <w:rFonts w:ascii="GHEA Grapalat" w:hAnsi="GHEA Grapalat" w:cs="Sylfaen"/>
          <w:sz w:val="20"/>
          <w:szCs w:val="20"/>
          <w:lang w:val="hy-AM"/>
        </w:rPr>
        <w:t>հայտեր</w:t>
      </w:r>
      <w:r>
        <w:rPr>
          <w:rFonts w:ascii="GHEA Grapalat" w:hAnsi="GHEA Grapalat"/>
          <w:sz w:val="20"/>
          <w:szCs w:val="20"/>
          <w:lang w:val="hy-AM"/>
        </w:rPr>
        <w:t xml:space="preserve"> </w:t>
      </w:r>
      <w:r>
        <w:rPr>
          <w:rFonts w:ascii="GHEA Grapalat" w:hAnsi="GHEA Grapalat" w:cs="Sylfaen"/>
          <w:sz w:val="20"/>
          <w:szCs w:val="20"/>
          <w:lang w:val="hy-AM"/>
        </w:rPr>
        <w:t>ներկայացրած</w:t>
      </w:r>
      <w:r>
        <w:rPr>
          <w:rFonts w:ascii="GHEA Grapalat" w:hAnsi="GHEA Grapalat"/>
          <w:sz w:val="20"/>
          <w:szCs w:val="20"/>
          <w:lang w:val="hy-AM"/>
        </w:rPr>
        <w:t xml:space="preserve"> </w:t>
      </w:r>
      <w:r>
        <w:rPr>
          <w:rFonts w:ascii="GHEA Grapalat" w:hAnsi="GHEA Grapalat" w:cs="Sylfaen"/>
          <w:sz w:val="20"/>
          <w:szCs w:val="20"/>
          <w:lang w:val="hy-AM"/>
        </w:rPr>
        <w:t>մասնակիցների</w:t>
      </w:r>
      <w:r>
        <w:rPr>
          <w:rFonts w:ascii="GHEA Grapalat" w:hAnsi="GHEA Grapalat"/>
          <w:sz w:val="20"/>
          <w:szCs w:val="20"/>
          <w:lang w:val="hy-AM"/>
        </w:rPr>
        <w:t xml:space="preserve"> </w:t>
      </w:r>
      <w:r>
        <w:rPr>
          <w:rFonts w:ascii="GHEA Grapalat" w:hAnsi="GHEA Grapalat" w:cs="Sylfaen"/>
          <w:sz w:val="20"/>
          <w:szCs w:val="20"/>
          <w:lang w:val="hy-AM"/>
        </w:rPr>
        <w:t>գնային</w:t>
      </w:r>
      <w:r>
        <w:rPr>
          <w:rFonts w:ascii="GHEA Grapalat" w:hAnsi="GHEA Grapalat"/>
          <w:sz w:val="20"/>
          <w:szCs w:val="20"/>
          <w:lang w:val="hy-AM"/>
        </w:rPr>
        <w:t xml:space="preserve"> </w:t>
      </w:r>
      <w:r>
        <w:rPr>
          <w:rFonts w:ascii="GHEA Grapalat" w:hAnsi="GHEA Grapalat" w:cs="Sylfaen"/>
          <w:sz w:val="20"/>
          <w:szCs w:val="20"/>
          <w:lang w:val="hy-AM"/>
        </w:rPr>
        <w:t>առաջարկները՝</w:t>
      </w:r>
      <w:r>
        <w:rPr>
          <w:rFonts w:ascii="GHEA Grapalat" w:hAnsi="GHEA Grapalat"/>
          <w:sz w:val="20"/>
          <w:szCs w:val="20"/>
          <w:lang w:val="hy-AM"/>
        </w:rPr>
        <w:t xml:space="preserve"> </w:t>
      </w:r>
      <w:r>
        <w:rPr>
          <w:rFonts w:ascii="GHEA Grapalat" w:hAnsi="GHEA Grapalat" w:cs="Sylfaen"/>
          <w:sz w:val="20"/>
          <w:szCs w:val="20"/>
          <w:lang w:val="hy-AM"/>
        </w:rPr>
        <w:t>մեկ</w:t>
      </w:r>
      <w:r>
        <w:rPr>
          <w:rFonts w:ascii="GHEA Grapalat" w:hAnsi="GHEA Grapalat"/>
          <w:sz w:val="20"/>
          <w:szCs w:val="20"/>
          <w:lang w:val="hy-AM"/>
        </w:rPr>
        <w:t xml:space="preserve"> </w:t>
      </w:r>
      <w:r>
        <w:rPr>
          <w:rFonts w:ascii="GHEA Grapalat" w:hAnsi="GHEA Grapalat" w:cs="Sylfaen"/>
          <w:sz w:val="20"/>
          <w:szCs w:val="20"/>
          <w:lang w:val="hy-AM"/>
        </w:rPr>
        <w:t>թվով</w:t>
      </w:r>
      <w:r>
        <w:rPr>
          <w:rFonts w:ascii="GHEA Grapalat" w:hAnsi="GHEA Grapalat"/>
          <w:sz w:val="20"/>
          <w:szCs w:val="20"/>
          <w:lang w:val="hy-AM"/>
        </w:rPr>
        <w:t xml:space="preserve"> </w:t>
      </w:r>
      <w:r>
        <w:rPr>
          <w:rFonts w:ascii="GHEA Grapalat" w:hAnsi="GHEA Grapalat" w:cs="Sylfaen"/>
          <w:sz w:val="20"/>
          <w:szCs w:val="20"/>
          <w:lang w:val="hy-AM"/>
        </w:rPr>
        <w:t>արտահայտված,</w:t>
      </w:r>
      <w:r>
        <w:rPr>
          <w:rFonts w:ascii="GHEA Grapalat" w:hAnsi="GHEA Grapalat"/>
          <w:sz w:val="20"/>
          <w:szCs w:val="20"/>
          <w:lang w:val="hy-AM"/>
        </w:rPr>
        <w:t xml:space="preserve"> </w:t>
      </w:r>
      <w:r>
        <w:rPr>
          <w:rFonts w:ascii="GHEA Grapalat" w:hAnsi="GHEA Grapalat" w:cs="Sylfaen"/>
          <w:sz w:val="20"/>
          <w:szCs w:val="20"/>
          <w:lang w:val="hy-AM"/>
        </w:rPr>
        <w:t>հիմք</w:t>
      </w:r>
      <w:r>
        <w:rPr>
          <w:rFonts w:ascii="GHEA Grapalat" w:hAnsi="GHEA Grapalat"/>
          <w:sz w:val="20"/>
          <w:szCs w:val="20"/>
          <w:lang w:val="hy-AM"/>
        </w:rPr>
        <w:t xml:space="preserve"> </w:t>
      </w:r>
      <w:r>
        <w:rPr>
          <w:rFonts w:ascii="GHEA Grapalat" w:hAnsi="GHEA Grapalat" w:cs="Sylfaen"/>
          <w:sz w:val="20"/>
          <w:szCs w:val="20"/>
          <w:lang w:val="hy-AM"/>
        </w:rPr>
        <w:t>ընդունելով</w:t>
      </w:r>
      <w:r>
        <w:rPr>
          <w:rFonts w:ascii="GHEA Grapalat" w:hAnsi="GHEA Grapalat"/>
          <w:sz w:val="20"/>
          <w:szCs w:val="20"/>
          <w:lang w:val="hy-AM"/>
        </w:rPr>
        <w:t xml:space="preserve"> </w:t>
      </w:r>
      <w:r>
        <w:rPr>
          <w:rFonts w:ascii="GHEA Grapalat" w:hAnsi="GHEA Grapalat" w:cs="Sylfaen"/>
          <w:sz w:val="20"/>
          <w:szCs w:val="20"/>
          <w:lang w:val="hy-AM"/>
        </w:rPr>
        <w:t>տառերով</w:t>
      </w:r>
      <w:r>
        <w:rPr>
          <w:rFonts w:ascii="GHEA Grapalat" w:hAnsi="GHEA Grapalat"/>
          <w:sz w:val="20"/>
          <w:szCs w:val="20"/>
          <w:lang w:val="hy-AM"/>
        </w:rPr>
        <w:t xml:space="preserve"> </w:t>
      </w:r>
      <w:r>
        <w:rPr>
          <w:rFonts w:ascii="GHEA Grapalat" w:hAnsi="GHEA Grapalat" w:cs="Sylfaen"/>
          <w:sz w:val="20"/>
          <w:szCs w:val="20"/>
          <w:lang w:val="hy-AM"/>
        </w:rPr>
        <w:t>գրվածը:</w:t>
      </w:r>
    </w:p>
    <w:p w14:paraId="43F0BCF4">
      <w:pPr>
        <w:ind w:firstLine="567"/>
        <w:jc w:val="both"/>
        <w:rPr>
          <w:rFonts w:ascii="GHEA Grapalat" w:hAnsi="GHEA Grapalat" w:cs="Sylfaen"/>
          <w:sz w:val="20"/>
          <w:lang w:val="af-ZA"/>
        </w:rPr>
      </w:pPr>
      <w:r>
        <w:rPr>
          <w:rFonts w:ascii="GHEA Grapalat" w:hAnsi="GHEA Grapalat" w:cs="Sylfaen"/>
          <w:sz w:val="20"/>
          <w:lang w:val="af-ZA"/>
        </w:rPr>
        <w:t xml:space="preserve">8.2 </w:t>
      </w:r>
      <w:r>
        <w:rPr>
          <w:rFonts w:ascii="GHEA Grapalat" w:hAnsi="GHEA Grapalat" w:cs="Sylfaen"/>
          <w:sz w:val="20"/>
          <w:lang w:val="hy-AM"/>
        </w:rPr>
        <w:t>Հայտերը</w:t>
      </w:r>
      <w:r>
        <w:rPr>
          <w:rFonts w:ascii="GHEA Grapalat" w:hAnsi="GHEA Grapalat" w:cs="Sylfaen"/>
          <w:sz w:val="20"/>
          <w:lang w:val="af-ZA"/>
        </w:rPr>
        <w:t xml:space="preserve"> </w:t>
      </w:r>
      <w:r>
        <w:rPr>
          <w:rFonts w:ascii="GHEA Grapalat" w:hAnsi="GHEA Grapalat" w:cs="Sylfaen"/>
          <w:sz w:val="20"/>
          <w:lang w:val="hy-AM"/>
        </w:rPr>
        <w:t>գնահատվում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հրավերով</w:t>
      </w:r>
      <w:r>
        <w:rPr>
          <w:rFonts w:ascii="GHEA Grapalat" w:hAnsi="GHEA Grapalat" w:cs="Sylfaen"/>
          <w:sz w:val="20"/>
          <w:lang w:val="af-ZA"/>
        </w:rPr>
        <w:t xml:space="preserve"> </w:t>
      </w:r>
      <w:r>
        <w:rPr>
          <w:rFonts w:ascii="GHEA Grapalat" w:hAnsi="GHEA Grapalat" w:cs="Sylfaen"/>
          <w:sz w:val="20"/>
          <w:lang w:val="hy-AM"/>
        </w:rPr>
        <w:t>սահմանված</w:t>
      </w:r>
      <w:r>
        <w:rPr>
          <w:rFonts w:ascii="GHEA Grapalat" w:hAnsi="GHEA Grapalat" w:cs="Sylfaen"/>
          <w:sz w:val="20"/>
          <w:lang w:val="af-ZA"/>
        </w:rPr>
        <w:t xml:space="preserve"> </w:t>
      </w:r>
      <w:r>
        <w:rPr>
          <w:rFonts w:ascii="GHEA Grapalat" w:hAnsi="GHEA Grapalat" w:cs="Sylfaen"/>
          <w:sz w:val="20"/>
          <w:lang w:val="hy-AM"/>
        </w:rPr>
        <w:t>կարգով</w:t>
      </w:r>
      <w:r>
        <w:rPr>
          <w:rFonts w:ascii="GHEA Grapalat" w:hAnsi="GHEA Grapalat" w:cs="Sylfaen"/>
          <w:sz w:val="20"/>
          <w:lang w:val="af-ZA"/>
        </w:rPr>
        <w:t xml:space="preserve">: </w:t>
      </w:r>
    </w:p>
    <w:p w14:paraId="058DAD7E">
      <w:pPr>
        <w:ind w:firstLine="567"/>
        <w:jc w:val="both"/>
        <w:rPr>
          <w:rFonts w:ascii="GHEA Grapalat" w:hAnsi="GHEA Grapalat" w:cs="Sylfaen"/>
          <w:sz w:val="20"/>
          <w:lang w:val="af-ZA"/>
        </w:rPr>
      </w:pP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ընթացակարգի</w:t>
      </w:r>
      <w:r>
        <w:rPr>
          <w:rFonts w:ascii="GHEA Grapalat" w:hAnsi="GHEA Grapalat" w:cs="Sylfaen"/>
          <w:sz w:val="20"/>
          <w:lang w:val="af-ZA"/>
        </w:rPr>
        <w:t xml:space="preserve"> </w:t>
      </w:r>
      <w:r>
        <w:rPr>
          <w:rFonts w:ascii="GHEA Grapalat" w:hAnsi="GHEA Grapalat" w:cs="Sylfaen"/>
          <w:sz w:val="20"/>
        </w:rPr>
        <w:t>չափաբաժինների</w:t>
      </w:r>
      <w:r>
        <w:rPr>
          <w:rFonts w:ascii="GHEA Grapalat" w:hAnsi="GHEA Grapalat" w:cs="Sylfaen"/>
          <w:sz w:val="20"/>
          <w:lang w:val="af-ZA"/>
        </w:rPr>
        <w:t xml:space="preserve"> </w:t>
      </w:r>
      <w:r>
        <w:rPr>
          <w:rFonts w:ascii="GHEA Grapalat" w:hAnsi="GHEA Grapalat" w:cs="Sylfaen"/>
          <w:sz w:val="20"/>
        </w:rPr>
        <w:t>քանակը</w:t>
      </w:r>
      <w:r>
        <w:rPr>
          <w:rFonts w:ascii="GHEA Grapalat" w:hAnsi="GHEA Grapalat" w:cs="Sylfaen"/>
          <w:sz w:val="20"/>
          <w:lang w:val="af-ZA"/>
        </w:rPr>
        <w:t xml:space="preserve"> </w:t>
      </w:r>
      <w:r>
        <w:rPr>
          <w:rFonts w:ascii="GHEA Grapalat" w:hAnsi="GHEA Grapalat" w:cs="Sylfaen"/>
          <w:sz w:val="20"/>
        </w:rPr>
        <w:t>յոթանասունհինգը</w:t>
      </w:r>
      <w:r>
        <w:rPr>
          <w:rFonts w:ascii="GHEA Grapalat" w:hAnsi="GHEA Grapalat" w:cs="Sylfaen"/>
          <w:sz w:val="20"/>
          <w:lang w:val="af-ZA"/>
        </w:rPr>
        <w:t xml:space="preserve"> </w:t>
      </w:r>
      <w:r>
        <w:rPr>
          <w:rFonts w:ascii="GHEA Grapalat" w:hAnsi="GHEA Grapalat" w:cs="Sylfaen"/>
          <w:sz w:val="20"/>
        </w:rPr>
        <w:t>չգերազանցելու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հայտերի</w:t>
      </w:r>
      <w:r>
        <w:rPr>
          <w:rFonts w:ascii="GHEA Grapalat" w:hAnsi="GHEA Grapalat" w:cs="Sylfaen"/>
          <w:sz w:val="20"/>
          <w:lang w:val="af-ZA"/>
        </w:rPr>
        <w:t xml:space="preserve"> </w:t>
      </w:r>
      <w:r>
        <w:rPr>
          <w:rFonts w:ascii="GHEA Grapalat" w:hAnsi="GHEA Grapalat" w:cs="Sylfaen"/>
          <w:sz w:val="20"/>
        </w:rPr>
        <w:t>գնահատումն</w:t>
      </w:r>
      <w:r>
        <w:rPr>
          <w:rFonts w:ascii="GHEA Grapalat" w:hAnsi="GHEA Grapalat" w:cs="Sylfaen"/>
          <w:sz w:val="20"/>
          <w:lang w:val="af-ZA"/>
        </w:rPr>
        <w:t xml:space="preserve"> </w:t>
      </w:r>
      <w:r>
        <w:rPr>
          <w:rFonts w:ascii="GHEA Grapalat" w:hAnsi="GHEA Grapalat" w:cs="Sylfaen"/>
          <w:sz w:val="20"/>
        </w:rPr>
        <w:t>իրականացվում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ներկայացման</w:t>
      </w:r>
      <w:r>
        <w:rPr>
          <w:rFonts w:ascii="GHEA Grapalat" w:hAnsi="GHEA Grapalat" w:cs="Sylfaen"/>
          <w:sz w:val="20"/>
          <w:lang w:val="af-ZA"/>
        </w:rPr>
        <w:t xml:space="preserve"> </w:t>
      </w:r>
      <w:r>
        <w:rPr>
          <w:rFonts w:ascii="GHEA Grapalat" w:hAnsi="GHEA Grapalat" w:cs="Sylfaen"/>
          <w:sz w:val="20"/>
        </w:rPr>
        <w:t>վերջնաժամկետը</w:t>
      </w:r>
      <w:r>
        <w:rPr>
          <w:rFonts w:ascii="GHEA Grapalat" w:hAnsi="GHEA Grapalat" w:cs="Sylfaen"/>
          <w:sz w:val="20"/>
          <w:lang w:val="af-ZA"/>
        </w:rPr>
        <w:t xml:space="preserve"> </w:t>
      </w:r>
      <w:r>
        <w:rPr>
          <w:rFonts w:ascii="GHEA Grapalat" w:hAnsi="GHEA Grapalat" w:cs="Sylfaen"/>
          <w:sz w:val="20"/>
        </w:rPr>
        <w:t>լրանալու</w:t>
      </w:r>
      <w:r>
        <w:rPr>
          <w:rFonts w:ascii="GHEA Grapalat" w:hAnsi="GHEA Grapalat" w:cs="Sylfaen"/>
          <w:sz w:val="20"/>
          <w:lang w:val="af-ZA"/>
        </w:rPr>
        <w:t xml:space="preserve"> </w:t>
      </w:r>
      <w:r>
        <w:rPr>
          <w:rFonts w:ascii="GHEA Grapalat" w:hAnsi="GHEA Grapalat" w:cs="Sylfaen"/>
          <w:sz w:val="20"/>
        </w:rPr>
        <w:t>օրվանից</w:t>
      </w:r>
      <w:r>
        <w:rPr>
          <w:rFonts w:ascii="GHEA Grapalat" w:hAnsi="GHEA Grapalat" w:cs="Sylfaen"/>
          <w:sz w:val="20"/>
          <w:lang w:val="af-ZA"/>
        </w:rPr>
        <w:t xml:space="preserve"> </w:t>
      </w:r>
      <w:r>
        <w:rPr>
          <w:rFonts w:ascii="GHEA Grapalat" w:hAnsi="GHEA Grapalat" w:cs="Sylfaen"/>
          <w:sz w:val="20"/>
        </w:rPr>
        <w:t>հաշված</w:t>
      </w:r>
      <w:r>
        <w:rPr>
          <w:rFonts w:ascii="GHEA Grapalat" w:hAnsi="GHEA Grapalat" w:cs="Sylfaen"/>
          <w:sz w:val="20"/>
          <w:lang w:val="af-ZA"/>
        </w:rPr>
        <w:t xml:space="preserve">  </w:t>
      </w:r>
      <w:r>
        <w:rPr>
          <w:rFonts w:ascii="GHEA Grapalat" w:hAnsi="GHEA Grapalat" w:cs="Sylfaen"/>
          <w:sz w:val="20"/>
        </w:rPr>
        <w:t>տաս</w:t>
      </w:r>
      <w:r>
        <w:rPr>
          <w:rFonts w:ascii="GHEA Grapalat" w:hAnsi="GHEA Grapalat" w:cs="Sylfaen"/>
          <w:sz w:val="20"/>
          <w:lang w:val="hy-AM"/>
        </w:rPr>
        <w:t>նհինգ</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գերազանցելու</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lang w:val="hy-AM"/>
        </w:rPr>
        <w:t>քսան</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օրվա</w:t>
      </w:r>
      <w:r>
        <w:rPr>
          <w:rFonts w:ascii="GHEA Grapalat" w:hAnsi="GHEA Grapalat" w:cs="Sylfaen"/>
          <w:sz w:val="20"/>
          <w:lang w:val="af-ZA"/>
        </w:rPr>
        <w:t xml:space="preserve"> </w:t>
      </w:r>
      <w:r>
        <w:rPr>
          <w:rFonts w:ascii="GHEA Grapalat" w:hAnsi="GHEA Grapalat" w:cs="Sylfaen"/>
          <w:sz w:val="20"/>
        </w:rPr>
        <w:t>ընթացքում</w:t>
      </w:r>
      <w:r>
        <w:rPr>
          <w:rFonts w:ascii="GHEA Grapalat" w:hAnsi="GHEA Grapalat" w:cs="Sylfaen"/>
          <w:sz w:val="20"/>
          <w:lang w:val="af-ZA"/>
        </w:rPr>
        <w:t xml:space="preserve">: </w:t>
      </w:r>
    </w:p>
    <w:p w14:paraId="27456DE0">
      <w:pPr>
        <w:ind w:firstLine="567"/>
        <w:jc w:val="both"/>
        <w:rPr>
          <w:rFonts w:ascii="GHEA Grapalat" w:hAnsi="GHEA Grapalat" w:cs="Sylfaen"/>
          <w:sz w:val="20"/>
          <w:lang w:val="af-ZA"/>
        </w:rPr>
      </w:pPr>
      <w:r>
        <w:rPr>
          <w:rFonts w:ascii="GHEA Grapalat" w:hAnsi="GHEA Grapalat" w:cs="Sylfaen"/>
          <w:sz w:val="20"/>
        </w:rPr>
        <w:t>Բավարար</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հակառակ</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հայտերը</w:t>
      </w:r>
      <w:r>
        <w:rPr>
          <w:rFonts w:ascii="GHEA Grapalat" w:hAnsi="GHEA Grapalat" w:cs="Sylfaen"/>
          <w:sz w:val="20"/>
          <w:lang w:val="af-ZA"/>
        </w:rPr>
        <w:t xml:space="preserve"> </w:t>
      </w:r>
      <w:r>
        <w:rPr>
          <w:rFonts w:ascii="GHEA Grapalat" w:hAnsi="GHEA Grapalat" w:cs="Sylfaen"/>
          <w:sz w:val="20"/>
        </w:rPr>
        <w:t>գնահատվում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անբավարար</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մերժվում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Ընդ</w:t>
      </w:r>
      <w:r>
        <w:rPr>
          <w:rFonts w:ascii="GHEA Grapalat" w:hAnsi="GHEA Grapalat" w:cs="Sylfaen"/>
          <w:sz w:val="20"/>
          <w:lang w:val="af-ZA"/>
        </w:rPr>
        <w:t xml:space="preserve"> որում հայտերի բացման և գնահատման նիստում հանձնաժողովը մերժում է այն հայտերը, </w:t>
      </w:r>
      <w:r>
        <w:rPr>
          <w:rFonts w:ascii="GHEA Grapalat" w:hAnsi="GHEA Grapalat" w:cs="Sylfaen"/>
          <w:sz w:val="20"/>
        </w:rPr>
        <w:t>որոնցում</w:t>
      </w:r>
      <w:r>
        <w:rPr>
          <w:rFonts w:ascii="GHEA Grapalat" w:hAnsi="GHEA Grapalat" w:cs="Sylfaen"/>
          <w:sz w:val="20"/>
          <w:lang w:val="af-ZA"/>
        </w:rPr>
        <w:t xml:space="preserve"> </w:t>
      </w:r>
      <w:r>
        <w:rPr>
          <w:rFonts w:ascii="GHEA Grapalat" w:hAnsi="GHEA Grapalat" w:cs="Sylfaen"/>
          <w:sz w:val="20"/>
        </w:rPr>
        <w:t>բացակայում</w:t>
      </w:r>
      <w:r>
        <w:rPr>
          <w:rFonts w:ascii="GHEA Grapalat" w:hAnsi="GHEA Grapalat" w:cs="Sylfaen"/>
          <w:sz w:val="20"/>
          <w:lang w:val="af-ZA"/>
        </w:rPr>
        <w:t xml:space="preserve"> </w:t>
      </w:r>
      <w:r>
        <w:rPr>
          <w:rFonts w:ascii="GHEA Grapalat" w:hAnsi="GHEA Grapalat" w:cs="Sylfaen"/>
          <w:sz w:val="20"/>
          <w:lang w:val="hy-AM"/>
        </w:rPr>
        <w:t>են</w:t>
      </w:r>
      <w:r>
        <w:rPr>
          <w:rFonts w:ascii="GHEA Grapalat" w:hAnsi="GHEA Grapalat" w:cs="Sylfaen"/>
          <w:sz w:val="20"/>
          <w:lang w:val="af-ZA"/>
        </w:rPr>
        <w:t xml:space="preserve"> </w:t>
      </w:r>
      <w:r>
        <w:rPr>
          <w:rFonts w:ascii="GHEA Grapalat" w:hAnsi="GHEA Grapalat" w:cs="Sylfaen"/>
          <w:sz w:val="20"/>
        </w:rPr>
        <w:t>գնային</w:t>
      </w:r>
      <w:r>
        <w:rPr>
          <w:rFonts w:ascii="GHEA Grapalat" w:hAnsi="GHEA Grapalat" w:cs="Sylfaen"/>
          <w:sz w:val="20"/>
          <w:lang w:val="af-ZA"/>
        </w:rPr>
        <w:t xml:space="preserve"> </w:t>
      </w:r>
      <w:r>
        <w:rPr>
          <w:rFonts w:ascii="GHEA Grapalat" w:hAnsi="GHEA Grapalat" w:cs="Sylfaen"/>
          <w:sz w:val="20"/>
        </w:rPr>
        <w:t>առաջարկները</w:t>
      </w:r>
      <w:r>
        <w:rPr>
          <w:rFonts w:ascii="GHEA Grapalat" w:hAnsi="GHEA Grapalat" w:cs="Sylfaen"/>
          <w:sz w:val="20"/>
          <w:lang w:val="af-ZA"/>
        </w:rPr>
        <w:t xml:space="preserve"> </w:t>
      </w:r>
      <w:r>
        <w:rPr>
          <w:rFonts w:ascii="GHEA Grapalat" w:hAnsi="GHEA Grapalat" w:cs="Sylfaen"/>
          <w:sz w:val="20"/>
          <w:lang w:val="hy-AM"/>
        </w:rPr>
        <w:t>և/կամ հայտի ապահովումը</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դրանք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rPr>
        <w:t>հրավերի</w:t>
      </w:r>
      <w:r>
        <w:rPr>
          <w:rFonts w:ascii="GHEA Grapalat" w:hAnsi="GHEA Grapalat" w:cs="Sylfaen"/>
          <w:sz w:val="20"/>
          <w:lang w:val="af-ZA"/>
        </w:rPr>
        <w:t xml:space="preserve"> </w:t>
      </w:r>
      <w:r>
        <w:rPr>
          <w:rFonts w:ascii="GHEA Grapalat" w:hAnsi="GHEA Grapalat" w:cs="Sylfaen"/>
          <w:sz w:val="20"/>
        </w:rPr>
        <w:t>պահանջներին</w:t>
      </w:r>
      <w:r>
        <w:rPr>
          <w:rFonts w:ascii="GHEA Grapalat" w:hAnsi="GHEA Grapalat" w:cs="Sylfaen"/>
          <w:sz w:val="20"/>
          <w:lang w:val="af-ZA"/>
        </w:rPr>
        <w:t xml:space="preserve"> </w:t>
      </w:r>
      <w:r>
        <w:rPr>
          <w:rFonts w:ascii="GHEA Grapalat" w:hAnsi="GHEA Grapalat" w:cs="Sylfaen"/>
          <w:sz w:val="20"/>
        </w:rPr>
        <w:t>անհամապատասխան</w:t>
      </w:r>
      <w:r>
        <w:rPr>
          <w:rFonts w:ascii="GHEA Grapalat" w:hAnsi="GHEA Grapalat" w:cs="Sylfaen"/>
          <w:sz w:val="20"/>
          <w:lang w:val="af-ZA"/>
        </w:rPr>
        <w:t>:</w:t>
      </w:r>
    </w:p>
    <w:p w14:paraId="2D94FF92">
      <w:pPr>
        <w:pStyle w:val="19"/>
        <w:spacing w:line="240" w:lineRule="auto"/>
        <w:ind w:firstLine="567"/>
        <w:rPr>
          <w:rFonts w:ascii="GHEA Grapalat" w:hAnsi="GHEA Grapalat" w:cs="Sylfaen"/>
          <w:szCs w:val="24"/>
          <w:lang w:val="hy-AM"/>
        </w:rPr>
      </w:pPr>
      <w:r>
        <w:rPr>
          <w:rFonts w:ascii="GHEA Grapalat" w:hAnsi="GHEA Grapalat" w:cs="Sylfaen"/>
          <w:szCs w:val="24"/>
        </w:rPr>
        <w:t xml:space="preserve">8.3 </w:t>
      </w:r>
      <w:r>
        <w:rPr>
          <w:rFonts w:ascii="GHEA Grapalat" w:hAnsi="GHEA Grapalat" w:cs="Sylfaen"/>
          <w:szCs w:val="24"/>
          <w:lang w:val="hy-AM"/>
        </w:rPr>
        <w:t>Ընտրված</w:t>
      </w:r>
      <w:r>
        <w:rPr>
          <w:rFonts w:ascii="GHEA Grapalat" w:hAnsi="GHEA Grapalat" w:cs="Sylfaen"/>
          <w:szCs w:val="24"/>
        </w:rPr>
        <w:t xml:space="preserve"> </w:t>
      </w:r>
      <w:r>
        <w:rPr>
          <w:rFonts w:ascii="GHEA Grapalat" w:hAnsi="GHEA Grapalat" w:cs="Sylfaen"/>
          <w:szCs w:val="24"/>
          <w:lang w:val="ru-RU"/>
        </w:rPr>
        <w:t>մասնակիցը</w:t>
      </w:r>
      <w:r>
        <w:rPr>
          <w:rFonts w:ascii="GHEA Grapalat" w:hAnsi="GHEA Grapalat" w:cs="Sylfaen"/>
          <w:szCs w:val="24"/>
        </w:rPr>
        <w:t xml:space="preserve"> </w:t>
      </w:r>
      <w:r>
        <w:rPr>
          <w:rFonts w:ascii="GHEA Grapalat" w:hAnsi="GHEA Grapalat" w:cs="Sylfaen"/>
          <w:szCs w:val="24"/>
          <w:lang w:val="ru-RU"/>
        </w:rPr>
        <w:t>որոշվում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բավարար</w:t>
      </w:r>
      <w:r>
        <w:rPr>
          <w:rFonts w:ascii="GHEA Grapalat" w:hAnsi="GHEA Grapalat" w:cs="Sylfaen"/>
          <w:szCs w:val="24"/>
        </w:rPr>
        <w:t xml:space="preserve"> </w:t>
      </w:r>
      <w:r>
        <w:rPr>
          <w:rFonts w:ascii="GHEA Grapalat" w:hAnsi="GHEA Grapalat" w:cs="Sylfaen"/>
          <w:szCs w:val="24"/>
          <w:lang w:val="ru-RU"/>
        </w:rPr>
        <w:t>գնահատված</w:t>
      </w:r>
      <w:r>
        <w:rPr>
          <w:rFonts w:ascii="GHEA Grapalat" w:hAnsi="GHEA Grapalat" w:cs="Sylfaen"/>
          <w:szCs w:val="24"/>
        </w:rPr>
        <w:t xml:space="preserve"> </w:t>
      </w:r>
      <w:r>
        <w:rPr>
          <w:rFonts w:ascii="GHEA Grapalat" w:hAnsi="GHEA Grapalat" w:cs="Sylfaen"/>
          <w:szCs w:val="24"/>
          <w:lang w:val="ru-RU"/>
        </w:rPr>
        <w:t>հայտեր</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մասնակիցների</w:t>
      </w:r>
      <w:r>
        <w:rPr>
          <w:rFonts w:ascii="GHEA Grapalat" w:hAnsi="GHEA Grapalat" w:cs="Sylfaen"/>
          <w:szCs w:val="24"/>
        </w:rPr>
        <w:t xml:space="preserve"> </w:t>
      </w:r>
      <w:r>
        <w:rPr>
          <w:rFonts w:ascii="GHEA Grapalat" w:hAnsi="GHEA Grapalat" w:cs="Sylfaen"/>
          <w:szCs w:val="24"/>
          <w:lang w:val="ru-RU"/>
        </w:rPr>
        <w:t>թվից</w:t>
      </w:r>
      <w:r>
        <w:rPr>
          <w:rFonts w:ascii="GHEA Grapalat" w:hAnsi="GHEA Grapalat" w:cs="Sylfaen"/>
          <w:szCs w:val="24"/>
        </w:rPr>
        <w:t xml:space="preserve">` </w:t>
      </w:r>
      <w:r>
        <w:rPr>
          <w:rFonts w:ascii="GHEA Grapalat" w:hAnsi="GHEA Grapalat" w:cs="Sylfaen"/>
          <w:szCs w:val="24"/>
          <w:lang w:val="ru-RU"/>
        </w:rPr>
        <w:t>նվազագույն</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ասնակցին</w:t>
      </w:r>
      <w:r>
        <w:rPr>
          <w:rFonts w:ascii="GHEA Grapalat" w:hAnsi="GHEA Grapalat" w:cs="Sylfaen"/>
          <w:szCs w:val="24"/>
        </w:rPr>
        <w:t xml:space="preserve"> </w:t>
      </w:r>
      <w:r>
        <w:rPr>
          <w:rFonts w:ascii="GHEA Grapalat" w:hAnsi="GHEA Grapalat" w:cs="Sylfaen"/>
          <w:szCs w:val="24"/>
          <w:lang w:val="ru-RU"/>
        </w:rPr>
        <w:t>նախապատվություն</w:t>
      </w:r>
      <w:r>
        <w:rPr>
          <w:rFonts w:ascii="GHEA Grapalat" w:hAnsi="GHEA Grapalat" w:cs="Sylfaen"/>
          <w:szCs w:val="24"/>
        </w:rPr>
        <w:t xml:space="preserve"> </w:t>
      </w:r>
      <w:r>
        <w:rPr>
          <w:rFonts w:ascii="GHEA Grapalat" w:hAnsi="GHEA Grapalat" w:cs="Sylfaen"/>
          <w:szCs w:val="24"/>
          <w:lang w:val="ru-RU"/>
        </w:rPr>
        <w:t>տալու</w:t>
      </w:r>
      <w:r>
        <w:rPr>
          <w:rFonts w:ascii="GHEA Grapalat" w:hAnsi="GHEA Grapalat" w:cs="Sylfaen"/>
          <w:szCs w:val="24"/>
        </w:rPr>
        <w:t xml:space="preserve"> </w:t>
      </w:r>
      <w:r>
        <w:rPr>
          <w:rFonts w:ascii="GHEA Grapalat" w:hAnsi="GHEA Grapalat" w:cs="Sylfaen"/>
          <w:szCs w:val="24"/>
          <w:lang w:val="ru-RU"/>
        </w:rPr>
        <w:t>սկզբունքով։</w:t>
      </w:r>
      <w:r>
        <w:rPr>
          <w:rFonts w:ascii="GHEA Grapalat" w:hAnsi="GHEA Grapalat" w:cs="Sylfaen"/>
          <w:szCs w:val="24"/>
        </w:rPr>
        <w:t xml:space="preserve"> </w:t>
      </w:r>
      <w:r>
        <w:rPr>
          <w:rFonts w:ascii="GHEA Grapalat" w:hAnsi="GHEA Grapalat" w:cs="Sylfaen"/>
          <w:szCs w:val="24"/>
          <w:lang w:val="ru-RU"/>
        </w:rPr>
        <w:t>Ընդ</w:t>
      </w:r>
      <w:r>
        <w:rPr>
          <w:rFonts w:ascii="GHEA Grapalat" w:hAnsi="GHEA Grapalat" w:cs="Sylfaen"/>
          <w:szCs w:val="24"/>
        </w:rPr>
        <w:t xml:space="preserve"> </w:t>
      </w:r>
      <w:r>
        <w:rPr>
          <w:rFonts w:ascii="GHEA Grapalat" w:hAnsi="GHEA Grapalat" w:cs="Sylfaen"/>
          <w:szCs w:val="24"/>
          <w:lang w:val="ru-RU"/>
        </w:rPr>
        <w:t>որում</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կողմից</w:t>
      </w:r>
      <w:r>
        <w:rPr>
          <w:rFonts w:ascii="GHEA Grapalat" w:hAnsi="GHEA Grapalat" w:cs="Sylfaen"/>
          <w:szCs w:val="24"/>
        </w:rPr>
        <w:t xml:space="preserve"> </w:t>
      </w:r>
      <w:r>
        <w:rPr>
          <w:rFonts w:ascii="GHEA Grapalat" w:hAnsi="GHEA Grapalat" w:cs="Sylfaen"/>
          <w:szCs w:val="24"/>
          <w:lang w:val="hy-AM"/>
        </w:rPr>
        <w:t>ընտրված</w:t>
      </w:r>
      <w:r>
        <w:rPr>
          <w:rFonts w:ascii="GHEA Grapalat" w:hAnsi="GHEA Grapalat" w:cs="Sylfaen"/>
          <w:szCs w:val="24"/>
        </w:rPr>
        <w:t xml:space="preserve"> </w:t>
      </w:r>
      <w:r>
        <w:rPr>
          <w:rFonts w:ascii="GHEA Grapalat" w:hAnsi="GHEA Grapalat" w:cs="Sylfaen"/>
          <w:szCs w:val="24"/>
          <w:lang w:val="en-US"/>
        </w:rPr>
        <w:t>և</w:t>
      </w:r>
      <w:r>
        <w:rPr>
          <w:rFonts w:ascii="GHEA Grapalat" w:hAnsi="GHEA Grapalat" w:cs="Sylfaen"/>
          <w:szCs w:val="24"/>
        </w:rPr>
        <w:t xml:space="preserve"> </w:t>
      </w:r>
      <w:r>
        <w:rPr>
          <w:rFonts w:ascii="GHEA Grapalat" w:hAnsi="GHEA Grapalat" w:cs="Sylfaen"/>
          <w:szCs w:val="24"/>
          <w:lang w:val="hy-AM"/>
        </w:rPr>
        <w:t>այդպիսին չճանաչված</w:t>
      </w:r>
      <w:r>
        <w:rPr>
          <w:rFonts w:ascii="GHEA Grapalat" w:hAnsi="GHEA Grapalat" w:cs="Sylfaen"/>
          <w:szCs w:val="24"/>
        </w:rPr>
        <w:t xml:space="preserve"> </w:t>
      </w:r>
      <w:r>
        <w:rPr>
          <w:rFonts w:ascii="GHEA Grapalat" w:hAnsi="GHEA Grapalat" w:cs="Sylfaen"/>
          <w:szCs w:val="24"/>
          <w:lang w:val="ru-RU"/>
        </w:rPr>
        <w:t>մասնակիցներին</w:t>
      </w:r>
      <w:r>
        <w:rPr>
          <w:rFonts w:ascii="GHEA Grapalat" w:hAnsi="GHEA Grapalat" w:cs="Sylfaen"/>
          <w:szCs w:val="24"/>
        </w:rPr>
        <w:t xml:space="preserve"> </w:t>
      </w:r>
      <w:r>
        <w:rPr>
          <w:rFonts w:ascii="GHEA Grapalat" w:hAnsi="GHEA Grapalat" w:cs="Sylfaen"/>
          <w:szCs w:val="24"/>
          <w:lang w:val="ru-RU"/>
        </w:rPr>
        <w:t>որոշելիս</w:t>
      </w:r>
      <w:r>
        <w:rPr>
          <w:rFonts w:ascii="GHEA Grapalat" w:hAnsi="GHEA Grapalat" w:cs="Sylfaen"/>
          <w:szCs w:val="24"/>
        </w:rPr>
        <w:t xml:space="preserve"> </w:t>
      </w:r>
      <w:r>
        <w:rPr>
          <w:rFonts w:ascii="GHEA Grapalat" w:hAnsi="GHEA Grapalat" w:cs="Sylfaen"/>
          <w:szCs w:val="24"/>
          <w:lang w:val="ru-RU"/>
        </w:rPr>
        <w:t>գնային</w:t>
      </w:r>
      <w:r>
        <w:rPr>
          <w:rFonts w:ascii="GHEA Grapalat" w:hAnsi="GHEA Grapalat" w:cs="Sylfaen"/>
          <w:szCs w:val="24"/>
        </w:rPr>
        <w:t xml:space="preserve"> </w:t>
      </w:r>
      <w:r>
        <w:rPr>
          <w:rFonts w:ascii="GHEA Grapalat" w:hAnsi="GHEA Grapalat" w:cs="Sylfaen"/>
          <w:szCs w:val="24"/>
          <w:lang w:val="ru-RU"/>
        </w:rPr>
        <w:t>առաջարկների</w:t>
      </w:r>
      <w:r>
        <w:rPr>
          <w:rFonts w:ascii="GHEA Grapalat" w:hAnsi="GHEA Grapalat" w:cs="Sylfaen"/>
          <w:szCs w:val="24"/>
        </w:rPr>
        <w:t xml:space="preserve"> գնահատումը և </w:t>
      </w:r>
      <w:r>
        <w:rPr>
          <w:rFonts w:ascii="GHEA Grapalat" w:hAnsi="GHEA Grapalat" w:cs="Sylfaen"/>
          <w:szCs w:val="24"/>
          <w:lang w:val="ru-RU"/>
        </w:rPr>
        <w:t>համեմատումն</w:t>
      </w:r>
      <w:r>
        <w:rPr>
          <w:rFonts w:ascii="GHEA Grapalat" w:hAnsi="GHEA Grapalat" w:cs="Sylfaen"/>
          <w:szCs w:val="24"/>
        </w:rPr>
        <w:t xml:space="preserve"> </w:t>
      </w:r>
      <w:r>
        <w:rPr>
          <w:rFonts w:ascii="GHEA Grapalat" w:hAnsi="GHEA Grapalat" w:cs="Sylfaen"/>
          <w:szCs w:val="24"/>
          <w:lang w:val="ru-RU"/>
        </w:rPr>
        <w:t>իրականացվում</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առանց</w:t>
      </w:r>
      <w:r>
        <w:rPr>
          <w:rFonts w:ascii="GHEA Grapalat" w:hAnsi="GHEA Grapalat" w:cs="Sylfaen"/>
          <w:szCs w:val="24"/>
        </w:rPr>
        <w:t xml:space="preserve"> </w:t>
      </w:r>
      <w:r>
        <w:rPr>
          <w:rFonts w:ascii="GHEA Grapalat" w:hAnsi="GHEA Grapalat" w:cs="Sylfaen"/>
          <w:szCs w:val="24"/>
          <w:lang w:val="ru-RU"/>
        </w:rPr>
        <w:t>սույն</w:t>
      </w:r>
      <w:r>
        <w:rPr>
          <w:rFonts w:ascii="GHEA Grapalat" w:hAnsi="GHEA Grapalat" w:cs="Sylfaen"/>
          <w:szCs w:val="24"/>
        </w:rPr>
        <w:t xml:space="preserve"> </w:t>
      </w:r>
      <w:r>
        <w:rPr>
          <w:rFonts w:ascii="GHEA Grapalat" w:hAnsi="GHEA Grapalat" w:cs="Sylfaen"/>
          <w:szCs w:val="24"/>
          <w:lang w:val="ru-RU"/>
        </w:rPr>
        <w:t>հրավերի</w:t>
      </w:r>
      <w:r>
        <w:rPr>
          <w:rFonts w:ascii="GHEA Grapalat" w:hAnsi="GHEA Grapalat" w:cs="Sylfaen"/>
          <w:szCs w:val="24"/>
        </w:rPr>
        <w:t xml:space="preserve"> 1-ին </w:t>
      </w:r>
      <w:r>
        <w:rPr>
          <w:rFonts w:ascii="GHEA Grapalat" w:hAnsi="GHEA Grapalat" w:cs="Sylfaen"/>
          <w:szCs w:val="24"/>
          <w:lang w:val="ru-RU"/>
        </w:rPr>
        <w:t>մասի</w:t>
      </w:r>
      <w:r>
        <w:rPr>
          <w:rFonts w:ascii="GHEA Grapalat" w:hAnsi="GHEA Grapalat" w:cs="Sylfaen"/>
          <w:szCs w:val="24"/>
        </w:rPr>
        <w:t xml:space="preserve"> 5.2-րդ </w:t>
      </w:r>
      <w:r>
        <w:rPr>
          <w:rFonts w:ascii="GHEA Grapalat" w:hAnsi="GHEA Grapalat" w:cs="Sylfaen"/>
          <w:szCs w:val="24"/>
          <w:lang w:val="ru-RU"/>
        </w:rPr>
        <w:t>կետում</w:t>
      </w:r>
      <w:r>
        <w:rPr>
          <w:rFonts w:ascii="GHEA Grapalat" w:hAnsi="GHEA Grapalat" w:cs="Sylfaen"/>
          <w:szCs w:val="24"/>
        </w:rPr>
        <w:t xml:space="preserve"> </w:t>
      </w:r>
      <w:r>
        <w:rPr>
          <w:rFonts w:ascii="GHEA Grapalat" w:hAnsi="GHEA Grapalat" w:cs="Sylfaen"/>
          <w:szCs w:val="24"/>
          <w:lang w:val="ru-RU"/>
        </w:rPr>
        <w:t>նշված</w:t>
      </w:r>
      <w:r>
        <w:rPr>
          <w:rFonts w:ascii="GHEA Grapalat" w:hAnsi="GHEA Grapalat" w:cs="Sylfaen"/>
          <w:szCs w:val="24"/>
        </w:rPr>
        <w:t xml:space="preserve"> </w:t>
      </w:r>
      <w:r>
        <w:rPr>
          <w:rFonts w:ascii="GHEA Grapalat" w:hAnsi="GHEA Grapalat" w:cs="Sylfaen"/>
          <w:szCs w:val="24"/>
          <w:lang w:val="ru-RU"/>
        </w:rPr>
        <w:t>հարկի</w:t>
      </w:r>
      <w:r>
        <w:rPr>
          <w:rFonts w:ascii="GHEA Grapalat" w:hAnsi="GHEA Grapalat" w:cs="Sylfaen"/>
          <w:szCs w:val="24"/>
        </w:rPr>
        <w:t xml:space="preserve"> </w:t>
      </w:r>
      <w:r>
        <w:rPr>
          <w:rFonts w:ascii="GHEA Grapalat" w:hAnsi="GHEA Grapalat" w:cs="Sylfaen"/>
          <w:szCs w:val="24"/>
          <w:lang w:val="ru-RU"/>
        </w:rPr>
        <w:t>գումարի</w:t>
      </w:r>
      <w:r>
        <w:rPr>
          <w:rFonts w:ascii="GHEA Grapalat" w:hAnsi="GHEA Grapalat" w:cs="Sylfaen"/>
          <w:szCs w:val="24"/>
        </w:rPr>
        <w:t xml:space="preserve"> </w:t>
      </w:r>
      <w:r>
        <w:rPr>
          <w:rFonts w:ascii="GHEA Grapalat" w:hAnsi="GHEA Grapalat" w:cs="Sylfaen"/>
          <w:szCs w:val="24"/>
          <w:lang w:val="ru-RU"/>
        </w:rPr>
        <w:t>հաշվարկման</w:t>
      </w:r>
      <w:r>
        <w:rPr>
          <w:rFonts w:ascii="GHEA Grapalat" w:hAnsi="GHEA Grapalat" w:cs="Sylfaen"/>
          <w:lang w:val="hy-AM"/>
        </w:rPr>
        <w:t>:</w:t>
      </w:r>
    </w:p>
    <w:p w14:paraId="481D4BAC">
      <w:pPr>
        <w:pStyle w:val="18"/>
        <w:spacing w:line="240" w:lineRule="auto"/>
        <w:ind w:firstLine="567"/>
        <w:rPr>
          <w:rFonts w:ascii="GHEA Grapalat" w:hAnsi="GHEA Grapalat" w:cs="Sylfaen"/>
          <w:b/>
          <w:i w:val="0"/>
          <w:szCs w:val="24"/>
          <w:lang w:val="af-ZA"/>
        </w:rPr>
      </w:pPr>
      <w:r>
        <w:rPr>
          <w:rFonts w:ascii="GHEA Grapalat" w:hAnsi="GHEA Grapalat" w:cs="Sylfaen"/>
          <w:i w:val="0"/>
          <w:szCs w:val="24"/>
          <w:lang w:val="af-ZA"/>
        </w:rPr>
        <w:t xml:space="preserve">8.4 </w:t>
      </w:r>
      <w:r>
        <w:rPr>
          <w:rFonts w:ascii="GHEA Grapalat" w:hAnsi="GHEA Grapalat" w:cs="Sylfaen"/>
          <w:i w:val="0"/>
          <w:szCs w:val="24"/>
          <w:lang w:val="hy-AM"/>
        </w:rPr>
        <w:t>Եթե</w:t>
      </w:r>
      <w:r>
        <w:rPr>
          <w:rFonts w:ascii="GHEA Grapalat" w:hAnsi="GHEA Grapalat" w:cs="Sylfaen"/>
          <w:i w:val="0"/>
          <w:szCs w:val="24"/>
          <w:lang w:val="af-ZA"/>
        </w:rPr>
        <w:t xml:space="preserve"> </w:t>
      </w:r>
      <w:r>
        <w:rPr>
          <w:rFonts w:ascii="GHEA Grapalat" w:hAnsi="GHEA Grapalat" w:cs="Sylfaen"/>
          <w:i w:val="0"/>
          <w:szCs w:val="24"/>
          <w:lang w:val="hy-AM"/>
        </w:rPr>
        <w:t>հայտում</w:t>
      </w:r>
      <w:r>
        <w:rPr>
          <w:rFonts w:ascii="GHEA Grapalat" w:hAnsi="GHEA Grapalat" w:cs="Sylfaen"/>
          <w:i w:val="0"/>
          <w:szCs w:val="24"/>
          <w:lang w:val="af-ZA"/>
        </w:rPr>
        <w:t xml:space="preserve"> </w:t>
      </w:r>
      <w:r>
        <w:rPr>
          <w:rFonts w:ascii="GHEA Grapalat" w:hAnsi="GHEA Grapalat" w:cs="Sylfaen"/>
          <w:i w:val="0"/>
          <w:szCs w:val="24"/>
          <w:lang w:val="hy-AM"/>
        </w:rPr>
        <w:t>անհամապատասխանություն</w:t>
      </w:r>
      <w:r>
        <w:rPr>
          <w:rFonts w:ascii="GHEA Grapalat" w:hAnsi="GHEA Grapalat" w:cs="Sylfaen"/>
          <w:i w:val="0"/>
          <w:szCs w:val="24"/>
          <w:lang w:val="af-ZA"/>
        </w:rPr>
        <w:t xml:space="preserve"> </w:t>
      </w:r>
      <w:r>
        <w:rPr>
          <w:rFonts w:ascii="GHEA Grapalat" w:hAnsi="GHEA Grapalat" w:cs="Sylfaen"/>
          <w:i w:val="0"/>
          <w:szCs w:val="24"/>
          <w:lang w:val="hy-AM"/>
        </w:rPr>
        <w:t>է</w:t>
      </w:r>
      <w:r>
        <w:rPr>
          <w:rFonts w:ascii="GHEA Grapalat" w:hAnsi="GHEA Grapalat" w:cs="Sylfaen"/>
          <w:i w:val="0"/>
          <w:szCs w:val="24"/>
          <w:lang w:val="af-ZA"/>
        </w:rPr>
        <w:t xml:space="preserve"> </w:t>
      </w:r>
      <w:r>
        <w:rPr>
          <w:rFonts w:ascii="GHEA Grapalat" w:hAnsi="GHEA Grapalat" w:cs="Sylfaen"/>
          <w:i w:val="0"/>
          <w:szCs w:val="24"/>
          <w:lang w:val="hy-AM"/>
        </w:rPr>
        <w:t>տեղ</w:t>
      </w:r>
      <w:r>
        <w:rPr>
          <w:rFonts w:ascii="GHEA Grapalat" w:hAnsi="GHEA Grapalat" w:cs="Sylfaen"/>
          <w:i w:val="0"/>
          <w:szCs w:val="24"/>
          <w:lang w:val="af-ZA"/>
        </w:rPr>
        <w:t xml:space="preserve"> </w:t>
      </w:r>
      <w:r>
        <w:rPr>
          <w:rFonts w:ascii="GHEA Grapalat" w:hAnsi="GHEA Grapalat" w:cs="Sylfaen"/>
          <w:i w:val="0"/>
          <w:szCs w:val="24"/>
          <w:lang w:val="hy-AM"/>
        </w:rPr>
        <w:t>գտել</w:t>
      </w:r>
      <w:r>
        <w:rPr>
          <w:rFonts w:ascii="GHEA Grapalat" w:hAnsi="GHEA Grapalat" w:cs="Sylfaen"/>
          <w:i w:val="0"/>
          <w:szCs w:val="24"/>
          <w:lang w:val="af-ZA"/>
        </w:rPr>
        <w:t xml:space="preserve"> </w:t>
      </w:r>
      <w:r>
        <w:rPr>
          <w:rFonts w:ascii="GHEA Grapalat" w:hAnsi="GHEA Grapalat" w:cs="Sylfaen"/>
          <w:i w:val="0"/>
          <w:szCs w:val="24"/>
          <w:lang w:val="hy-AM"/>
        </w:rPr>
        <w:t>տառերով</w:t>
      </w:r>
      <w:r>
        <w:rPr>
          <w:rFonts w:ascii="GHEA Grapalat" w:hAnsi="GHEA Grapalat" w:cs="Sylfaen"/>
          <w:i w:val="0"/>
          <w:szCs w:val="24"/>
          <w:lang w:val="af-ZA"/>
        </w:rPr>
        <w:t xml:space="preserve"> </w:t>
      </w:r>
      <w:r>
        <w:rPr>
          <w:rFonts w:ascii="GHEA Grapalat" w:hAnsi="GHEA Grapalat" w:cs="Sylfaen"/>
          <w:i w:val="0"/>
          <w:szCs w:val="24"/>
          <w:lang w:val="hy-AM"/>
        </w:rPr>
        <w:t>և</w:t>
      </w:r>
      <w:r>
        <w:rPr>
          <w:rFonts w:ascii="GHEA Grapalat" w:hAnsi="GHEA Grapalat" w:cs="Sylfaen"/>
          <w:i w:val="0"/>
          <w:szCs w:val="24"/>
          <w:lang w:val="af-ZA"/>
        </w:rPr>
        <w:t xml:space="preserve"> </w:t>
      </w:r>
      <w:r>
        <w:rPr>
          <w:rFonts w:ascii="GHEA Grapalat" w:hAnsi="GHEA Grapalat" w:cs="Sylfaen"/>
          <w:i w:val="0"/>
          <w:szCs w:val="24"/>
          <w:lang w:val="hy-AM"/>
        </w:rPr>
        <w:t>թվերով</w:t>
      </w:r>
      <w:r>
        <w:rPr>
          <w:rFonts w:ascii="GHEA Grapalat" w:hAnsi="GHEA Grapalat" w:cs="Sylfaen"/>
          <w:i w:val="0"/>
          <w:szCs w:val="24"/>
          <w:lang w:val="af-ZA"/>
        </w:rPr>
        <w:t xml:space="preserve"> </w:t>
      </w:r>
      <w:r>
        <w:rPr>
          <w:rFonts w:ascii="GHEA Grapalat" w:hAnsi="GHEA Grapalat" w:cs="Sylfaen"/>
          <w:i w:val="0"/>
          <w:szCs w:val="24"/>
          <w:lang w:val="hy-AM"/>
        </w:rPr>
        <w:t>գրված</w:t>
      </w:r>
      <w:r>
        <w:rPr>
          <w:rFonts w:ascii="GHEA Grapalat" w:hAnsi="GHEA Grapalat" w:cs="Sylfaen"/>
          <w:i w:val="0"/>
          <w:szCs w:val="24"/>
          <w:lang w:val="af-ZA"/>
        </w:rPr>
        <w:t xml:space="preserve"> </w:t>
      </w:r>
      <w:r>
        <w:rPr>
          <w:rFonts w:ascii="GHEA Grapalat" w:hAnsi="GHEA Grapalat" w:cs="Sylfaen"/>
          <w:i w:val="0"/>
          <w:szCs w:val="24"/>
          <w:lang w:val="hy-AM"/>
        </w:rPr>
        <w:t>գումարների</w:t>
      </w:r>
      <w:r>
        <w:rPr>
          <w:rFonts w:ascii="GHEA Grapalat" w:hAnsi="GHEA Grapalat" w:cs="Sylfaen"/>
          <w:i w:val="0"/>
          <w:szCs w:val="24"/>
          <w:lang w:val="af-ZA"/>
        </w:rPr>
        <w:t xml:space="preserve"> </w:t>
      </w:r>
      <w:r>
        <w:rPr>
          <w:rFonts w:ascii="GHEA Grapalat" w:hAnsi="GHEA Grapalat" w:cs="Sylfaen"/>
          <w:i w:val="0"/>
          <w:szCs w:val="24"/>
          <w:lang w:val="hy-AM"/>
        </w:rPr>
        <w:t>միջև</w:t>
      </w:r>
      <w:r>
        <w:rPr>
          <w:rFonts w:ascii="GHEA Grapalat" w:hAnsi="GHEA Grapalat" w:cs="Sylfaen"/>
          <w:i w:val="0"/>
          <w:szCs w:val="24"/>
          <w:lang w:val="af-ZA"/>
        </w:rPr>
        <w:t xml:space="preserve">, </w:t>
      </w:r>
      <w:r>
        <w:rPr>
          <w:rFonts w:ascii="GHEA Grapalat" w:hAnsi="GHEA Grapalat" w:cs="Sylfaen"/>
          <w:i w:val="0"/>
          <w:szCs w:val="24"/>
          <w:lang w:val="hy-AM"/>
        </w:rPr>
        <w:t>ապա</w:t>
      </w:r>
      <w:r>
        <w:rPr>
          <w:rFonts w:ascii="GHEA Grapalat" w:hAnsi="GHEA Grapalat" w:cs="Sylfaen"/>
          <w:i w:val="0"/>
          <w:szCs w:val="24"/>
          <w:lang w:val="af-ZA"/>
        </w:rPr>
        <w:t xml:space="preserve"> </w:t>
      </w:r>
      <w:r>
        <w:rPr>
          <w:rFonts w:ascii="GHEA Grapalat" w:hAnsi="GHEA Grapalat" w:cs="Sylfaen"/>
          <w:i w:val="0"/>
          <w:szCs w:val="24"/>
          <w:lang w:val="hy-AM"/>
        </w:rPr>
        <w:t>հիմք</w:t>
      </w:r>
      <w:r>
        <w:rPr>
          <w:rFonts w:ascii="GHEA Grapalat" w:hAnsi="GHEA Grapalat" w:cs="Sylfaen"/>
          <w:i w:val="0"/>
          <w:szCs w:val="24"/>
          <w:lang w:val="af-ZA"/>
        </w:rPr>
        <w:t xml:space="preserve"> </w:t>
      </w:r>
      <w:r>
        <w:rPr>
          <w:rFonts w:ascii="GHEA Grapalat" w:hAnsi="GHEA Grapalat" w:cs="Sylfaen"/>
          <w:i w:val="0"/>
          <w:szCs w:val="24"/>
          <w:lang w:val="hy-AM"/>
        </w:rPr>
        <w:t>է</w:t>
      </w:r>
      <w:r>
        <w:rPr>
          <w:rFonts w:ascii="GHEA Grapalat" w:hAnsi="GHEA Grapalat" w:cs="Sylfaen"/>
          <w:i w:val="0"/>
          <w:szCs w:val="24"/>
          <w:lang w:val="af-ZA"/>
        </w:rPr>
        <w:t xml:space="preserve"> </w:t>
      </w:r>
      <w:r>
        <w:rPr>
          <w:rFonts w:ascii="GHEA Grapalat" w:hAnsi="GHEA Grapalat" w:cs="Sylfaen"/>
          <w:i w:val="0"/>
          <w:szCs w:val="24"/>
          <w:lang w:val="hy-AM"/>
        </w:rPr>
        <w:t>ընդունվում</w:t>
      </w:r>
      <w:r>
        <w:rPr>
          <w:rFonts w:ascii="GHEA Grapalat" w:hAnsi="GHEA Grapalat" w:cs="Sylfaen"/>
          <w:i w:val="0"/>
          <w:szCs w:val="24"/>
          <w:lang w:val="af-ZA"/>
        </w:rPr>
        <w:t xml:space="preserve"> </w:t>
      </w:r>
      <w:r>
        <w:rPr>
          <w:rFonts w:ascii="GHEA Grapalat" w:hAnsi="GHEA Grapalat" w:cs="Sylfaen"/>
          <w:i w:val="0"/>
          <w:szCs w:val="24"/>
          <w:lang w:val="hy-AM"/>
        </w:rPr>
        <w:t>տառերով</w:t>
      </w:r>
      <w:r>
        <w:rPr>
          <w:rFonts w:ascii="GHEA Grapalat" w:hAnsi="GHEA Grapalat" w:cs="Sylfaen"/>
          <w:i w:val="0"/>
          <w:szCs w:val="24"/>
          <w:lang w:val="af-ZA"/>
        </w:rPr>
        <w:t xml:space="preserve"> </w:t>
      </w:r>
      <w:r>
        <w:rPr>
          <w:rFonts w:ascii="GHEA Grapalat" w:hAnsi="GHEA Grapalat" w:cs="Sylfaen"/>
          <w:i w:val="0"/>
          <w:szCs w:val="24"/>
          <w:lang w:val="hy-AM"/>
        </w:rPr>
        <w:t>գրված</w:t>
      </w:r>
      <w:r>
        <w:rPr>
          <w:rFonts w:ascii="GHEA Grapalat" w:hAnsi="GHEA Grapalat" w:cs="Sylfaen"/>
          <w:i w:val="0"/>
          <w:szCs w:val="24"/>
          <w:lang w:val="af-ZA"/>
        </w:rPr>
        <w:t xml:space="preserve"> </w:t>
      </w:r>
      <w:r>
        <w:rPr>
          <w:rFonts w:ascii="GHEA Grapalat" w:hAnsi="GHEA Grapalat" w:cs="Sylfaen"/>
          <w:i w:val="0"/>
          <w:szCs w:val="24"/>
          <w:lang w:val="hy-AM"/>
        </w:rPr>
        <w:t>գումարը։</w:t>
      </w:r>
      <w:r>
        <w:rPr>
          <w:rFonts w:ascii="GHEA Grapalat" w:hAnsi="GHEA Grapalat" w:cs="Sylfaen"/>
          <w:i w:val="0"/>
          <w:szCs w:val="24"/>
          <w:lang w:val="af-ZA"/>
        </w:rPr>
        <w:t xml:space="preserve"> </w:t>
      </w:r>
      <w:r>
        <w:rPr>
          <w:rFonts w:ascii="GHEA Grapalat" w:hAnsi="GHEA Grapalat" w:cs="Sylfaen"/>
          <w:i w:val="0"/>
          <w:szCs w:val="24"/>
          <w:lang w:val="ru-RU"/>
        </w:rPr>
        <w:t>Եթե</w:t>
      </w:r>
      <w:r>
        <w:rPr>
          <w:rFonts w:ascii="GHEA Grapalat" w:hAnsi="GHEA Grapalat" w:cs="Sylfaen"/>
          <w:i w:val="0"/>
          <w:szCs w:val="24"/>
          <w:lang w:val="af-ZA"/>
        </w:rPr>
        <w:t xml:space="preserve"> </w:t>
      </w:r>
      <w:r>
        <w:rPr>
          <w:rFonts w:ascii="GHEA Grapalat" w:hAnsi="GHEA Grapalat" w:cs="Sylfaen"/>
          <w:i w:val="0"/>
          <w:szCs w:val="24"/>
          <w:lang w:val="ru-RU"/>
        </w:rPr>
        <w:t>առաջարկվող</w:t>
      </w:r>
      <w:r>
        <w:rPr>
          <w:rFonts w:ascii="GHEA Grapalat" w:hAnsi="GHEA Grapalat" w:cs="Sylfaen"/>
          <w:i w:val="0"/>
          <w:szCs w:val="24"/>
          <w:lang w:val="af-ZA"/>
        </w:rPr>
        <w:t xml:space="preserve"> </w:t>
      </w:r>
      <w:r>
        <w:rPr>
          <w:rFonts w:ascii="GHEA Grapalat" w:hAnsi="GHEA Grapalat" w:cs="Sylfaen"/>
          <w:i w:val="0"/>
          <w:szCs w:val="24"/>
          <w:lang w:val="ru-RU"/>
        </w:rPr>
        <w:t>գները</w:t>
      </w:r>
      <w:r>
        <w:rPr>
          <w:rFonts w:ascii="GHEA Grapalat" w:hAnsi="GHEA Grapalat" w:cs="Sylfaen"/>
          <w:i w:val="0"/>
          <w:szCs w:val="24"/>
          <w:lang w:val="af-ZA"/>
        </w:rPr>
        <w:t xml:space="preserve"> </w:t>
      </w:r>
      <w:r>
        <w:rPr>
          <w:rFonts w:ascii="GHEA Grapalat" w:hAnsi="GHEA Grapalat" w:cs="Sylfaen"/>
          <w:i w:val="0"/>
          <w:szCs w:val="24"/>
          <w:lang w:val="ru-RU"/>
        </w:rPr>
        <w:t>ներկայացված</w:t>
      </w:r>
      <w:r>
        <w:rPr>
          <w:rFonts w:ascii="GHEA Grapalat" w:hAnsi="GHEA Grapalat" w:cs="Sylfaen"/>
          <w:i w:val="0"/>
          <w:szCs w:val="24"/>
          <w:lang w:val="af-ZA"/>
        </w:rPr>
        <w:t xml:space="preserve"> </w:t>
      </w:r>
      <w:r>
        <w:rPr>
          <w:rFonts w:ascii="GHEA Grapalat" w:hAnsi="GHEA Grapalat" w:cs="Sylfaen"/>
          <w:i w:val="0"/>
          <w:szCs w:val="24"/>
          <w:lang w:val="ru-RU"/>
        </w:rPr>
        <w:t>են</w:t>
      </w:r>
      <w:r>
        <w:rPr>
          <w:rFonts w:ascii="GHEA Grapalat" w:hAnsi="GHEA Grapalat" w:cs="Sylfaen"/>
          <w:i w:val="0"/>
          <w:szCs w:val="24"/>
          <w:lang w:val="af-ZA"/>
        </w:rPr>
        <w:t xml:space="preserve"> </w:t>
      </w:r>
      <w:r>
        <w:rPr>
          <w:rFonts w:ascii="GHEA Grapalat" w:hAnsi="GHEA Grapalat" w:cs="Sylfaen"/>
          <w:i w:val="0"/>
          <w:szCs w:val="24"/>
          <w:lang w:val="ru-RU"/>
        </w:rPr>
        <w:t>երկու</w:t>
      </w:r>
      <w:r>
        <w:rPr>
          <w:rFonts w:ascii="GHEA Grapalat" w:hAnsi="GHEA Grapalat" w:cs="Sylfaen"/>
          <w:i w:val="0"/>
          <w:szCs w:val="24"/>
          <w:lang w:val="af-ZA"/>
        </w:rPr>
        <w:t xml:space="preserve"> </w:t>
      </w:r>
      <w:r>
        <w:rPr>
          <w:rFonts w:ascii="GHEA Grapalat" w:hAnsi="GHEA Grapalat" w:cs="Sylfaen"/>
          <w:i w:val="0"/>
          <w:szCs w:val="24"/>
          <w:lang w:val="ru-RU"/>
        </w:rPr>
        <w:t>կամ</w:t>
      </w:r>
      <w:r>
        <w:rPr>
          <w:rFonts w:ascii="GHEA Grapalat" w:hAnsi="GHEA Grapalat" w:cs="Sylfaen"/>
          <w:i w:val="0"/>
          <w:szCs w:val="24"/>
          <w:lang w:val="af-ZA"/>
        </w:rPr>
        <w:t xml:space="preserve"> </w:t>
      </w:r>
      <w:r>
        <w:rPr>
          <w:rFonts w:ascii="GHEA Grapalat" w:hAnsi="GHEA Grapalat" w:cs="Sylfaen"/>
          <w:i w:val="0"/>
          <w:szCs w:val="24"/>
          <w:lang w:val="ru-RU"/>
        </w:rPr>
        <w:t>ավելի</w:t>
      </w:r>
      <w:r>
        <w:rPr>
          <w:rFonts w:ascii="GHEA Grapalat" w:hAnsi="GHEA Grapalat" w:cs="Sylfaen"/>
          <w:i w:val="0"/>
          <w:szCs w:val="24"/>
          <w:lang w:val="af-ZA"/>
        </w:rPr>
        <w:t xml:space="preserve"> </w:t>
      </w:r>
      <w:r>
        <w:rPr>
          <w:rFonts w:ascii="GHEA Grapalat" w:hAnsi="GHEA Grapalat" w:cs="Sylfaen"/>
          <w:i w:val="0"/>
          <w:szCs w:val="24"/>
          <w:lang w:val="ru-RU"/>
        </w:rPr>
        <w:t>արժույթներով</w:t>
      </w:r>
      <w:r>
        <w:rPr>
          <w:rFonts w:ascii="GHEA Grapalat" w:hAnsi="GHEA Grapalat" w:cs="Sylfaen"/>
          <w:i w:val="0"/>
          <w:szCs w:val="24"/>
          <w:lang w:val="af-ZA"/>
        </w:rPr>
        <w:t xml:space="preserve">, </w:t>
      </w:r>
      <w:r>
        <w:rPr>
          <w:rFonts w:ascii="GHEA Grapalat" w:hAnsi="GHEA Grapalat" w:cs="Sylfaen"/>
          <w:i w:val="0"/>
          <w:szCs w:val="24"/>
          <w:lang w:val="ru-RU"/>
        </w:rPr>
        <w:t>ապա</w:t>
      </w:r>
      <w:r>
        <w:rPr>
          <w:rFonts w:ascii="GHEA Grapalat" w:hAnsi="GHEA Grapalat" w:cs="Sylfaen"/>
          <w:i w:val="0"/>
          <w:szCs w:val="24"/>
          <w:lang w:val="af-ZA"/>
        </w:rPr>
        <w:t xml:space="preserve"> </w:t>
      </w:r>
      <w:r>
        <w:rPr>
          <w:rFonts w:ascii="GHEA Grapalat" w:hAnsi="GHEA Grapalat" w:cs="Sylfaen"/>
          <w:i w:val="0"/>
          <w:szCs w:val="24"/>
          <w:lang w:val="ru-RU"/>
        </w:rPr>
        <w:t>դրանք</w:t>
      </w:r>
      <w:r>
        <w:rPr>
          <w:rFonts w:ascii="GHEA Grapalat" w:hAnsi="GHEA Grapalat" w:cs="Sylfaen"/>
          <w:i w:val="0"/>
          <w:szCs w:val="24"/>
          <w:lang w:val="af-ZA"/>
        </w:rPr>
        <w:t xml:space="preserve"> </w:t>
      </w:r>
      <w:r>
        <w:rPr>
          <w:rFonts w:ascii="GHEA Grapalat" w:hAnsi="GHEA Grapalat" w:cs="Sylfaen"/>
          <w:i w:val="0"/>
          <w:szCs w:val="24"/>
          <w:lang w:val="ru-RU"/>
        </w:rPr>
        <w:t>համեմատվում</w:t>
      </w:r>
      <w:r>
        <w:rPr>
          <w:rFonts w:ascii="GHEA Grapalat" w:hAnsi="GHEA Grapalat" w:cs="Sylfaen"/>
          <w:i w:val="0"/>
          <w:szCs w:val="24"/>
          <w:lang w:val="af-ZA"/>
        </w:rPr>
        <w:t xml:space="preserve"> </w:t>
      </w:r>
      <w:r>
        <w:rPr>
          <w:rFonts w:ascii="GHEA Grapalat" w:hAnsi="GHEA Grapalat" w:cs="Sylfaen"/>
          <w:i w:val="0"/>
          <w:szCs w:val="24"/>
          <w:lang w:val="ru-RU"/>
        </w:rPr>
        <w:t>են</w:t>
      </w:r>
      <w:r>
        <w:rPr>
          <w:rFonts w:ascii="GHEA Grapalat" w:hAnsi="GHEA Grapalat" w:cs="Sylfaen"/>
          <w:i w:val="0"/>
          <w:szCs w:val="24"/>
          <w:lang w:val="af-ZA"/>
        </w:rPr>
        <w:t xml:space="preserve"> </w:t>
      </w:r>
      <w:r>
        <w:rPr>
          <w:rFonts w:ascii="GHEA Grapalat" w:hAnsi="GHEA Grapalat" w:cs="Sylfaen"/>
          <w:b/>
          <w:i w:val="0"/>
          <w:szCs w:val="24"/>
          <w:lang w:val="ru-RU"/>
        </w:rPr>
        <w:t>Հայաստանի</w:t>
      </w:r>
      <w:r>
        <w:rPr>
          <w:rFonts w:ascii="GHEA Grapalat" w:hAnsi="GHEA Grapalat" w:cs="Sylfaen"/>
          <w:b/>
          <w:i w:val="0"/>
          <w:szCs w:val="24"/>
          <w:lang w:val="af-ZA"/>
        </w:rPr>
        <w:t xml:space="preserve"> </w:t>
      </w:r>
      <w:r>
        <w:rPr>
          <w:rFonts w:ascii="GHEA Grapalat" w:hAnsi="GHEA Grapalat" w:cs="Sylfaen"/>
          <w:b/>
          <w:i w:val="0"/>
          <w:szCs w:val="24"/>
          <w:lang w:val="ru-RU"/>
        </w:rPr>
        <w:t>Հանրապետության</w:t>
      </w:r>
      <w:r>
        <w:rPr>
          <w:rFonts w:ascii="GHEA Grapalat" w:hAnsi="GHEA Grapalat" w:cs="Sylfaen"/>
          <w:b/>
          <w:i w:val="0"/>
          <w:szCs w:val="24"/>
          <w:lang w:val="af-ZA"/>
        </w:rPr>
        <w:t xml:space="preserve"> </w:t>
      </w:r>
      <w:r>
        <w:rPr>
          <w:rFonts w:ascii="GHEA Grapalat" w:hAnsi="GHEA Grapalat" w:cs="Sylfaen"/>
          <w:b/>
          <w:i w:val="0"/>
          <w:szCs w:val="24"/>
          <w:lang w:val="ru-RU"/>
        </w:rPr>
        <w:t>դրամով</w:t>
      </w:r>
      <w:r>
        <w:rPr>
          <w:rFonts w:ascii="GHEA Grapalat" w:hAnsi="GHEA Grapalat" w:cs="Sylfaen"/>
          <w:b/>
          <w:i w:val="0"/>
          <w:szCs w:val="24"/>
          <w:lang w:val="af-ZA"/>
        </w:rPr>
        <w:t xml:space="preserve">` </w:t>
      </w:r>
      <w:r>
        <w:rPr>
          <w:rFonts w:ascii="GHEA Grapalat" w:hAnsi="GHEA Grapalat" w:cs="Sylfaen"/>
          <w:b/>
          <w:i w:val="0"/>
          <w:szCs w:val="24"/>
          <w:lang w:val="hy-AM"/>
        </w:rPr>
        <w:t>ՀՀ Կենտրոնական բանկի տվյալ օրվա սահմանած</w:t>
      </w:r>
      <w:r>
        <w:rPr>
          <w:rStyle w:val="30"/>
          <w:rFonts w:ascii="GHEA Grapalat" w:hAnsi="GHEA Grapalat" w:cs="Sylfaen"/>
          <w:b/>
          <w:i w:val="0"/>
          <w:szCs w:val="24"/>
          <w:lang w:val="af-ZA"/>
        </w:rPr>
        <w:footnoteReference w:id="4"/>
      </w:r>
      <w:r>
        <w:rPr>
          <w:rFonts w:ascii="GHEA Grapalat" w:hAnsi="GHEA Grapalat" w:cs="Sylfaen"/>
          <w:b/>
          <w:i w:val="0"/>
          <w:szCs w:val="24"/>
          <w:lang w:val="ru-RU"/>
        </w:rPr>
        <w:t>փոխարժեքով։</w:t>
      </w:r>
      <w:r>
        <w:rPr>
          <w:rFonts w:ascii="GHEA Grapalat" w:hAnsi="GHEA Grapalat" w:cs="Sylfaen"/>
          <w:b/>
          <w:i w:val="0"/>
          <w:szCs w:val="24"/>
          <w:lang w:val="af-ZA"/>
        </w:rPr>
        <w:t xml:space="preserve"> </w:t>
      </w:r>
    </w:p>
    <w:p w14:paraId="4B070BB9">
      <w:pPr>
        <w:pStyle w:val="54"/>
        <w:spacing w:line="240" w:lineRule="auto"/>
        <w:rPr>
          <w:rFonts w:ascii="GHEA Grapalat" w:hAnsi="GHEA Grapalat" w:cs="Sylfaen"/>
          <w:sz w:val="20"/>
          <w:szCs w:val="24"/>
          <w:lang w:val="af-ZA" w:eastAsia="en-US"/>
        </w:rPr>
      </w:pPr>
      <w:r>
        <w:rPr>
          <w:rFonts w:ascii="GHEA Grapalat" w:hAnsi="GHEA Grapalat"/>
          <w:sz w:val="20"/>
          <w:lang w:val="af-ZA" w:eastAsia="zh-CN"/>
        </w:rPr>
        <w:t>8.</w:t>
      </w:r>
      <w:r>
        <w:rPr>
          <w:rFonts w:ascii="GHEA Grapalat" w:hAnsi="GHEA Grapalat"/>
          <w:sz w:val="20"/>
          <w:lang w:val="hy-AM" w:eastAsia="zh-CN"/>
        </w:rPr>
        <w:t>5</w:t>
      </w:r>
      <w:r>
        <w:rPr>
          <w:rFonts w:ascii="GHEA Grapalat" w:hAnsi="GHEA Grapalat"/>
          <w:sz w:val="20"/>
          <w:lang w:val="af-ZA" w:eastAsia="zh-CN"/>
        </w:rPr>
        <w:t xml:space="preserve"> Հ</w:t>
      </w:r>
      <w:r>
        <w:rPr>
          <w:rFonts w:ascii="GHEA Grapalat" w:hAnsi="GHEA Grapalat" w:cs="Sylfaen"/>
          <w:sz w:val="20"/>
          <w:szCs w:val="24"/>
          <w:lang w:val="ru-RU" w:eastAsia="en-US"/>
        </w:rPr>
        <w:t>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նկատմամբ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մ</w:t>
      </w:r>
      <w:r>
        <w:rPr>
          <w:rFonts w:ascii="GHEA Grapalat" w:hAnsi="GHEA Grapalat" w:cs="Sylfaen"/>
          <w:sz w:val="20"/>
          <w:szCs w:val="24"/>
          <w:lang w:val="ru-RU" w:eastAsia="en-US"/>
        </w:rPr>
        <w:t>ասնակիցներից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որոշում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հայտարարում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այդպիսին չճանաչված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Շինարարական ծրագրերի գնման դեպքում </w:t>
      </w:r>
      <w:r>
        <w:rPr>
          <w:rFonts w:ascii="GHEA Grapalat" w:hAnsi="GHEA Grapalat" w:cs="Sylfaen"/>
          <w:sz w:val="20"/>
          <w:szCs w:val="24"/>
          <w:lang w:val="ru-RU"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գնահատում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ներկայացված</w:t>
      </w:r>
      <w:r>
        <w:rPr>
          <w:rFonts w:ascii="GHEA Grapalat" w:hAnsi="GHEA Grapalat" w:cs="Sylfaen"/>
          <w:sz w:val="20"/>
          <w:szCs w:val="24"/>
          <w:lang w:val="af-ZA" w:eastAsia="en-US"/>
        </w:rPr>
        <w:t xml:space="preserve"> սարքերի և սարքավորումների տեխնիկական բնութագրերի </w:t>
      </w:r>
      <w:r>
        <w:rPr>
          <w:rFonts w:ascii="GHEA Grapalat" w:hAnsi="GHEA Grapalat" w:cs="Sylfaen"/>
          <w:sz w:val="20"/>
          <w:szCs w:val="24"/>
          <w:lang w:val="ru-RU" w:eastAsia="en-US"/>
        </w:rPr>
        <w:t>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պահանջներին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նվազագույն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հավասարության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p>
    <w:p w14:paraId="6859980A">
      <w:pPr>
        <w:pStyle w:val="54"/>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ընտրված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 այդպիսին չճանաչված մասնակիցներին որոշելու նպատակով հանձնաժողովի նիստում հավասար գներ ներկայացրած մասնակիցների հետ վարվում են միաժամանակյա բանակցություններ, եթե նիստին ներկա են այդ մասնակիցները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համապատասխան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լիազորություն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ունեցող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ներկայացուցիչները</w:t>
      </w:r>
      <w:r>
        <w:rPr>
          <w:rFonts w:ascii="GHEA Grapalat" w:hAnsi="GHEA Grapalat" w:cs="Sylfaen"/>
          <w:sz w:val="20"/>
          <w:szCs w:val="24"/>
          <w:lang w:val="af-ZA" w:eastAsia="en-US"/>
        </w:rPr>
        <w:t>),</w:t>
      </w:r>
    </w:p>
    <w:p w14:paraId="502A9DAF">
      <w:pPr>
        <w:pStyle w:val="54"/>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բ</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դեպքում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կասեցվում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ընթացքում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հավասար գներ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մասնակիցներին</w:t>
      </w:r>
      <w:r>
        <w:rPr>
          <w:rFonts w:ascii="GHEA Grapalat" w:hAnsi="GHEA Grapalat" w:cs="Sylfaen"/>
          <w:sz w:val="20"/>
          <w:szCs w:val="24"/>
          <w:lang w:val="af-ZA" w:eastAsia="en-US"/>
        </w:rPr>
        <w:t xml:space="preserve"> էլեկտրոնային </w:t>
      </w:r>
      <w:r>
        <w:rPr>
          <w:rFonts w:ascii="GHEA Grapalat" w:hAnsi="GHEA Grapalat" w:cs="Sylfaen"/>
          <w:sz w:val="20"/>
          <w:szCs w:val="24"/>
          <w:lang w:eastAsia="en-US"/>
        </w:rPr>
        <w:t>եղանակով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նվազեցման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շուրջ</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միաժամանակյա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 xml:space="preserve">պայմանների, տևողության, </w:t>
      </w:r>
      <w:r>
        <w:rPr>
          <w:rFonts w:ascii="GHEA Grapalat" w:hAnsi="GHEA Grapalat" w:cs="Sylfaen"/>
          <w:sz w:val="20"/>
          <w:szCs w:val="24"/>
          <w:lang w:val="ru-RU" w:eastAsia="en-US"/>
        </w:rPr>
        <w:t>օրվա</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ժամի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վայրի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մասին</w:t>
      </w:r>
      <w:r>
        <w:rPr>
          <w:rFonts w:ascii="GHEA Grapalat" w:hAnsi="GHEA Grapalat" w:cs="Sylfaen"/>
          <w:sz w:val="20"/>
          <w:szCs w:val="24"/>
          <w:lang w:val="af-ZA" w:eastAsia="en-US"/>
        </w:rPr>
        <w:t>,</w:t>
      </w:r>
    </w:p>
    <w:p w14:paraId="0DF02B8D">
      <w:pPr>
        <w:pStyle w:val="54"/>
        <w:spacing w:line="240" w:lineRule="auto"/>
        <w:rPr>
          <w:rFonts w:ascii="GHEA Grapalat" w:hAnsi="GHEA Grapalat" w:cs="Sylfaen"/>
          <w:color w:val="FF0000"/>
          <w:sz w:val="20"/>
          <w:szCs w:val="24"/>
          <w:lang w:val="af-ZA" w:eastAsia="en-US"/>
        </w:rPr>
      </w:pPr>
      <w:r>
        <w:rPr>
          <w:rFonts w:ascii="GHEA Grapalat" w:hAnsi="GHEA Grapalat" w:cs="Sylfaen"/>
          <w:sz w:val="20"/>
          <w:szCs w:val="24"/>
          <w:lang w:val="ru-RU" w:eastAsia="en-US"/>
        </w:rPr>
        <w:t>գ</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վարվում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ոչ</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շուտ</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ծանուցումն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ուղարկվելու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հաջորդող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օրվանից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երկրորդ</w:t>
      </w:r>
      <w:r>
        <w:rPr>
          <w:rFonts w:ascii="GHEA Grapalat" w:hAnsi="GHEA Grapalat" w:cs="Sylfaen"/>
          <w:sz w:val="20"/>
          <w:szCs w:val="24"/>
          <w:lang w:val="af-ZA" w:eastAsia="en-US"/>
        </w:rPr>
        <w:t xml:space="preserve"> և ոչ ուշ, քան </w:t>
      </w:r>
      <w:r>
        <w:rPr>
          <w:rFonts w:ascii="GHEA Grapalat" w:hAnsi="GHEA Grapalat" w:cs="Sylfaen"/>
          <w:sz w:val="20"/>
          <w:szCs w:val="24"/>
          <w:lang w:val="hy-AM" w:eastAsia="en-US"/>
        </w:rPr>
        <w:t>հինգերորդ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p>
    <w:p w14:paraId="51C3860E">
      <w:pPr>
        <w:pStyle w:val="54"/>
        <w:spacing w:line="240" w:lineRule="auto"/>
        <w:rPr>
          <w:rFonts w:ascii="GHEA Grapalat" w:hAnsi="GHEA Grapalat" w:cs="Sylfaen"/>
          <w:sz w:val="20"/>
          <w:szCs w:val="24"/>
          <w:lang w:val="af-ZA" w:eastAsia="en-US"/>
        </w:rPr>
      </w:pPr>
      <w:r>
        <w:rPr>
          <w:rFonts w:ascii="GHEA Grapalat" w:hAnsi="GHEA Grapalat" w:cs="Sylfaen"/>
          <w:sz w:val="20"/>
          <w:szCs w:val="24"/>
          <w:lang w:val="ru-RU" w:eastAsia="en-US"/>
        </w:rPr>
        <w:t>դ</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յուրաքանչյուր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տվյալ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պահին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ներկայացրած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հրապարակվում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մյուս</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բանակցությունների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համար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վերջնաժամկետի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մասնակիցը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կարող</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վերանայել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գնային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առաջարկը</w:t>
      </w:r>
      <w:r>
        <w:rPr>
          <w:rFonts w:ascii="GHEA Grapalat" w:hAnsi="GHEA Grapalat" w:cs="Sylfaen"/>
          <w:sz w:val="20"/>
          <w:szCs w:val="24"/>
          <w:lang w:val="af-ZA" w:eastAsia="en-US"/>
        </w:rPr>
        <w:t>,</w:t>
      </w:r>
    </w:p>
    <w:p w14:paraId="4AF9B4F8">
      <w:pPr>
        <w:pStyle w:val="36"/>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ե. բանակցությունների համար սահմանված վերջնաժամկետը լրանալու պահին, ըստ դրան ներկա մասնակիցների ներկայացրած գների, որոշվում և հայտարարվում են ընտրված և այդպիսին չճանաչված մասնակիցները: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Սույն կետի չկիրառման դեպքում ընթացակարգը Օրենքի 37-րդ հոդվածի 1-ին մասի 1-ին կետի հիման վրա հայտարարվում է չկայացած:</w:t>
      </w:r>
    </w:p>
    <w:p w14:paraId="00C5AAA6">
      <w:pPr>
        <w:ind w:firstLine="708"/>
        <w:jc w:val="both"/>
        <w:rPr>
          <w:rFonts w:ascii="GHEA Grapalat" w:hAnsi="GHEA Grapalat"/>
          <w:sz w:val="20"/>
          <w:szCs w:val="20"/>
          <w:lang w:val="hy-AM" w:eastAsia="zh-CN"/>
        </w:rPr>
      </w:pPr>
      <w:r>
        <w:rPr>
          <w:rFonts w:ascii="GHEA Grapalat" w:hAnsi="GHEA Grapalat"/>
          <w:sz w:val="20"/>
          <w:szCs w:val="20"/>
          <w:lang w:val="af-ZA" w:eastAsia="zh-CN"/>
        </w:rPr>
        <w:t>8.7 Պահանջի դեպքում որևէ մասնակցի հայտի</w:t>
      </w:r>
      <w:r>
        <w:rPr>
          <w:rFonts w:ascii="GHEA Grapalat" w:hAnsi="GHEA Grapalat"/>
          <w:sz w:val="20"/>
          <w:szCs w:val="20"/>
          <w:lang w:val="hy-AM" w:eastAsia="zh-CN"/>
        </w:rPr>
        <w:t xml:space="preserve"> </w:t>
      </w:r>
      <w:r>
        <w:rPr>
          <w:rFonts w:ascii="GHEA Grapalat" w:hAnsi="GHEA Grapalat"/>
          <w:sz w:val="20"/>
          <w:szCs w:val="20"/>
          <w:lang w:val="af-ZA" w:eastAsia="zh-CN"/>
        </w:rPr>
        <w:t>պատճենները հանձնաժողովի քարտուղարն անհապաղ տրամադրում է նման պահանջ ներկայացրած այլ մասնակցին:</w:t>
      </w:r>
      <w:r>
        <w:rPr>
          <w:rFonts w:ascii="GHEA Grapalat" w:hAnsi="GHEA Grapalat"/>
          <w:sz w:val="20"/>
          <w:szCs w:val="20"/>
          <w:lang w:val="hy-AM" w:eastAsia="zh-CN"/>
        </w:rPr>
        <w:t xml:space="preserve"> </w:t>
      </w:r>
      <w:r>
        <w:rPr>
          <w:rFonts w:ascii="GHEA Grapalat" w:hAnsi="GHEA Grapalat"/>
          <w:sz w:val="20"/>
          <w:szCs w:val="20"/>
          <w:lang w:val="af-ZA" w:eastAsia="zh-CN"/>
        </w:rPr>
        <w:t xml:space="preserve">Պահանջի կատարման անհնարինության դեպքում պահանջ ներկայացրած անձին անհապաղ տրամադրվում է </w:t>
      </w:r>
      <w:r>
        <w:rPr>
          <w:rFonts w:ascii="GHEA Grapalat" w:hAnsi="GHEA Grapalat"/>
          <w:sz w:val="20"/>
          <w:szCs w:val="20"/>
          <w:lang w:val="hy-AM" w:eastAsia="zh-CN"/>
        </w:rPr>
        <w:t xml:space="preserve">հայտում ներառված </w:t>
      </w:r>
      <w:r>
        <w:rPr>
          <w:rFonts w:ascii="GHEA Grapalat" w:hAnsi="GHEA Grapalat"/>
          <w:sz w:val="20"/>
          <w:szCs w:val="20"/>
          <w:lang w:val="af-ZA" w:eastAsia="zh-CN"/>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Pr>
          <w:rFonts w:ascii="GHEA Grapalat" w:hAnsi="GHEA Grapalat"/>
          <w:sz w:val="20"/>
          <w:szCs w:val="20"/>
          <w:lang w:val="hy-AM" w:eastAsia="zh-CN"/>
        </w:rPr>
        <w:t>:</w:t>
      </w:r>
    </w:p>
    <w:p w14:paraId="3A304632">
      <w:pPr>
        <w:pStyle w:val="54"/>
        <w:spacing w:line="240" w:lineRule="auto"/>
        <w:rPr>
          <w:rFonts w:ascii="GHEA Grapalat" w:hAnsi="GHEA Grapalat" w:cs="Sylfaen"/>
          <w:sz w:val="20"/>
          <w:szCs w:val="24"/>
          <w:lang w:val="af-ZA" w:eastAsia="en-US"/>
        </w:rPr>
      </w:pPr>
      <w:r>
        <w:rPr>
          <w:rFonts w:ascii="GHEA Grapalat" w:hAnsi="GHEA Grapalat"/>
          <w:sz w:val="20"/>
          <w:lang w:val="af-ZA" w:eastAsia="zh-CN"/>
        </w:rPr>
        <w:t>8.</w:t>
      </w:r>
      <w:r>
        <w:rPr>
          <w:rFonts w:ascii="GHEA Grapalat" w:hAnsi="GHEA Grapalat"/>
          <w:sz w:val="20"/>
          <w:lang w:val="hy-AM" w:eastAsia="zh-CN"/>
        </w:rPr>
        <w:t>8</w:t>
      </w:r>
      <w:r>
        <w:rPr>
          <w:rFonts w:ascii="GHEA Grapalat" w:hAnsi="GHEA Grapalat"/>
          <w:sz w:val="20"/>
          <w:lang w:val="af-ZA" w:eastAsia="zh-CN"/>
        </w:rPr>
        <w:t xml:space="preserve"> Եթե հայտերի բացման</w:t>
      </w:r>
      <w:r>
        <w:rPr>
          <w:rFonts w:ascii="GHEA Grapalat" w:hAnsi="GHEA Grapalat"/>
          <w:sz w:val="20"/>
          <w:lang w:val="hy-AM" w:eastAsia="zh-CN"/>
        </w:rPr>
        <w:t xml:space="preserve"> և գնահատման</w:t>
      </w:r>
      <w:r>
        <w:rPr>
          <w:rFonts w:ascii="GHEA Grapalat" w:hAnsi="GHEA Grapalat"/>
          <w:sz w:val="20"/>
          <w:lang w:val="af-ZA" w:eastAsia="zh-CN"/>
        </w:rPr>
        <w:t xml:space="preserve"> նիստի ընթացքում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իրականացված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արդյուն</w:t>
      </w:r>
      <w:r>
        <w:rPr>
          <w:rFonts w:ascii="GHEA Grapalat" w:hAnsi="GHEA Grapalat" w:cs="Sylfaen"/>
          <w:sz w:val="20"/>
          <w:szCs w:val="24"/>
          <w:lang w:val="af-ZA" w:eastAsia="en-US"/>
        </w:rPr>
        <w:softHyphen/>
      </w:r>
      <w:r>
        <w:rPr>
          <w:rFonts w:ascii="GHEA Grapalat" w:hAnsi="GHEA Grapalat" w:cs="Sylfaen"/>
          <w:sz w:val="20"/>
          <w:szCs w:val="24"/>
          <w:lang w:val="hy-AM" w:eastAsia="en-US"/>
        </w:rPr>
        <w:t>քում</w:t>
      </w:r>
      <w:r>
        <w:rPr>
          <w:rFonts w:ascii="GHEA Grapalat" w:hAnsi="GHEA Grapalat" w:cs="Sylfaen"/>
          <w:sz w:val="20"/>
          <w:szCs w:val="24"/>
          <w:lang w:val="af-ZA" w:eastAsia="en-US"/>
        </w:rPr>
        <w:t xml:space="preserve"> մասնակցի </w:t>
      </w:r>
      <w:r>
        <w:rPr>
          <w:rFonts w:ascii="GHEA Grapalat" w:hAnsi="GHEA Grapalat" w:cs="Sylfaen"/>
          <w:sz w:val="20"/>
          <w:szCs w:val="24"/>
          <w:lang w:val="hy-AM" w:eastAsia="en-US"/>
        </w:rPr>
        <w:t>հայտում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անհամապատասխանություններ՝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պահանջների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նկատմամբ</w:t>
      </w:r>
      <w:r>
        <w:rPr>
          <w:rFonts w:ascii="GHEA Grapalat" w:hAnsi="GHEA Grapalat" w:cs="Sylfaen"/>
          <w:sz w:val="20"/>
          <w:szCs w:val="24"/>
          <w:lang w:val="af-ZA" w:eastAsia="en-US"/>
        </w:rPr>
        <w:t>,</w:t>
      </w:r>
      <w:bookmarkStart w:id="5" w:name="_Hlk9262487"/>
      <w:r>
        <w:rPr>
          <w:rFonts w:ascii="GHEA Grapalat" w:hAnsi="GHEA Grapalat" w:cs="Sylfaen"/>
          <w:sz w:val="20"/>
          <w:szCs w:val="24"/>
          <w:lang w:val="hy-AM" w:eastAsia="en-US"/>
        </w:rPr>
        <w:t xml:space="preserve"> </w:t>
      </w:r>
      <w:bookmarkEnd w:id="5"/>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աշխատանքային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նիստը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իսկ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հանձնաժողովի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նույն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մասին</w:t>
      </w:r>
      <w:r>
        <w:rPr>
          <w:rFonts w:ascii="GHEA Grapalat" w:hAnsi="GHEA Grapalat" w:cs="Sylfaen"/>
          <w:sz w:val="20"/>
          <w:szCs w:val="24"/>
          <w:lang w:val="af-ZA" w:eastAsia="en-US"/>
        </w:rPr>
        <w:t xml:space="preserve"> էլեկտրոնային եղանակով </w:t>
      </w:r>
      <w:r>
        <w:rPr>
          <w:rFonts w:ascii="GHEA Grapalat" w:hAnsi="GHEA Grapalat" w:cs="Sylfaen"/>
          <w:sz w:val="20"/>
          <w:szCs w:val="24"/>
          <w:lang w:val="hy-AM" w:eastAsia="en-US"/>
        </w:rPr>
        <w:t>տեղեկացնում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ասնակցին՝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առաջարկելով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մինչև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կասեցման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ավարտը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շտկել</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w:t>
      </w:r>
    </w:p>
    <w:p w14:paraId="6901C63A">
      <w:pPr>
        <w:pStyle w:val="54"/>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Մասնակցին ուղարկվող ծանուցման մեջ մանրամասն նկարագրվում են հայտի գն</w:t>
      </w:r>
      <w:r>
        <w:rPr>
          <w:rFonts w:ascii="GHEA Grapalat" w:hAnsi="GHEA Grapalat" w:cs="Sylfaen"/>
          <w:sz w:val="20"/>
          <w:szCs w:val="24"/>
          <w:lang w:eastAsia="en-US"/>
        </w:rPr>
        <w:t>ա</w:t>
      </w:r>
      <w:r>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41E911D">
      <w:pPr>
        <w:pStyle w:val="54"/>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af-ZA" w:eastAsia="en-US"/>
        </w:rPr>
        <w:t>8.</w:t>
      </w:r>
      <w:r>
        <w:rPr>
          <w:rFonts w:ascii="GHEA Grapalat" w:hAnsi="GHEA Grapalat" w:cs="Sylfaen"/>
          <w:sz w:val="20"/>
          <w:szCs w:val="24"/>
          <w:lang w:val="hy-AM" w:eastAsia="en-US"/>
        </w:rPr>
        <w:t>9</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հրավերի</w:t>
      </w:r>
      <w:r>
        <w:rPr>
          <w:rFonts w:ascii="GHEA Grapalat" w:hAnsi="GHEA Grapalat" w:cs="Sylfaen"/>
          <w:sz w:val="20"/>
          <w:szCs w:val="24"/>
          <w:lang w:val="af-ZA" w:eastAsia="en-US"/>
        </w:rPr>
        <w:t xml:space="preserve"> 8.</w:t>
      </w:r>
      <w:r>
        <w:rPr>
          <w:rFonts w:ascii="GHEA Grapalat" w:hAnsi="GHEA Grapalat" w:cs="Sylfaen"/>
          <w:sz w:val="20"/>
          <w:szCs w:val="24"/>
          <w:lang w:val="hy-AM" w:eastAsia="en-US"/>
        </w:rPr>
        <w:t>8</w:t>
      </w:r>
      <w:r>
        <w:rPr>
          <w:rFonts w:ascii="GHEA Grapalat" w:hAnsi="GHEA Grapalat" w:cs="Sylfaen"/>
          <w:sz w:val="20"/>
          <w:szCs w:val="24"/>
          <w:lang w:val="af-ZA" w:eastAsia="en-US"/>
        </w:rPr>
        <w:t>-</w:t>
      </w:r>
      <w:r>
        <w:rPr>
          <w:rFonts w:ascii="GHEA Grapalat" w:hAnsi="GHEA Grapalat" w:cs="Sylfaen"/>
          <w:sz w:val="20"/>
          <w:szCs w:val="24"/>
          <w:lang w:val="hy-AM" w:eastAsia="en-US"/>
        </w:rPr>
        <w:t>րդ</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կետով</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ժամկետում</w:t>
      </w:r>
      <w:r>
        <w:rPr>
          <w:rFonts w:ascii="GHEA Grapalat" w:hAnsi="GHEA Grapalat" w:cs="Sylfaen"/>
          <w:sz w:val="20"/>
          <w:szCs w:val="24"/>
          <w:lang w:val="af-ZA" w:eastAsia="en-US"/>
        </w:rPr>
        <w:t xml:space="preserve"> մ</w:t>
      </w:r>
      <w:r>
        <w:rPr>
          <w:rFonts w:ascii="GHEA Grapalat" w:hAnsi="GHEA Grapalat" w:cs="Sylfaen"/>
          <w:sz w:val="20"/>
          <w:szCs w:val="24"/>
          <w:lang w:val="hy-AM" w:eastAsia="en-US"/>
        </w:rPr>
        <w:t>ասնակիցը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շտկում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արձանագրված</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անհամապատասխանությունը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ապա</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վերջինիս</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Հակառակ</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դեպքում տվյալ մասնակցի</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հայտը</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գնահատվում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անբավարար</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և</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մերժվում</w:t>
      </w:r>
      <w:r>
        <w:rPr>
          <w:rFonts w:ascii="GHEA Grapalat" w:hAnsi="GHEA Grapalat" w:cs="Sylfaen"/>
          <w:sz w:val="20"/>
          <w:szCs w:val="24"/>
          <w:lang w:val="af-ZA" w:eastAsia="en-US"/>
        </w:rPr>
        <w:t xml:space="preserve"> </w:t>
      </w:r>
      <w:r>
        <w:rPr>
          <w:rFonts w:ascii="GHEA Grapalat" w:hAnsi="GHEA Grapalat" w:cs="Sylfaen"/>
          <w:sz w:val="20"/>
          <w:szCs w:val="24"/>
          <w:lang w:val="hy-AM" w:eastAsia="en-US"/>
        </w:rPr>
        <w:t>է, իսկ ընտրված մասնակից է ճանաչվում հաջորդող տեղ զբաղեցրած մասնակիցը:</w:t>
      </w:r>
    </w:p>
    <w:p w14:paraId="23B1CA8C">
      <w:pPr>
        <w:pStyle w:val="19"/>
        <w:spacing w:line="240" w:lineRule="auto"/>
        <w:ind w:firstLine="567"/>
        <w:rPr>
          <w:rFonts w:ascii="GHEA Grapalat" w:hAnsi="GHEA Grapalat" w:cs="Sylfaen"/>
          <w:szCs w:val="24"/>
          <w:lang w:val="hy-AM"/>
        </w:rPr>
      </w:pPr>
      <w:r>
        <w:rPr>
          <w:rFonts w:ascii="GHEA Grapalat" w:hAnsi="GHEA Grapalat" w:cs="Sylfaen"/>
          <w:szCs w:val="24"/>
        </w:rPr>
        <w:t>8.</w:t>
      </w:r>
      <w:r>
        <w:rPr>
          <w:rFonts w:ascii="GHEA Grapalat" w:hAnsi="GHEA Grapalat" w:cs="Sylfaen"/>
          <w:szCs w:val="24"/>
          <w:lang w:val="hy-AM"/>
        </w:rPr>
        <w:t>10</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անդամը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քարտուղարը</w:t>
      </w:r>
      <w:r>
        <w:rPr>
          <w:rFonts w:ascii="GHEA Grapalat" w:hAnsi="GHEA Grapalat" w:cs="Sylfaen"/>
          <w:szCs w:val="24"/>
        </w:rPr>
        <w:t xml:space="preserve"> </w:t>
      </w:r>
      <w:r>
        <w:rPr>
          <w:rFonts w:ascii="GHEA Grapalat" w:hAnsi="GHEA Grapalat" w:cs="Sylfaen"/>
          <w:szCs w:val="24"/>
          <w:lang w:val="hy-AM"/>
        </w:rPr>
        <w:t>չի</w:t>
      </w:r>
      <w:r>
        <w:rPr>
          <w:rFonts w:ascii="GHEA Grapalat" w:hAnsi="GHEA Grapalat" w:cs="Sylfaen"/>
          <w:szCs w:val="24"/>
        </w:rPr>
        <w:t xml:space="preserve"> </w:t>
      </w:r>
      <w:r>
        <w:rPr>
          <w:rFonts w:ascii="GHEA Grapalat" w:hAnsi="GHEA Grapalat" w:cs="Sylfaen"/>
          <w:szCs w:val="24"/>
          <w:lang w:val="hy-AM"/>
        </w:rPr>
        <w:t>կարող</w:t>
      </w:r>
      <w:r>
        <w:rPr>
          <w:rFonts w:ascii="GHEA Grapalat" w:hAnsi="GHEA Grapalat" w:cs="Sylfaen"/>
          <w:szCs w:val="24"/>
        </w:rPr>
        <w:t xml:space="preserve"> </w:t>
      </w:r>
      <w:r>
        <w:rPr>
          <w:rFonts w:ascii="GHEA Grapalat" w:hAnsi="GHEA Grapalat" w:cs="Sylfaen"/>
          <w:szCs w:val="24"/>
          <w:lang w:val="hy-AM"/>
        </w:rPr>
        <w:t>մասնակցել</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աշխատանքներին</w:t>
      </w:r>
      <w:r>
        <w:rPr>
          <w:rFonts w:ascii="GHEA Grapalat" w:hAnsi="GHEA Grapalat" w:cs="Sylfaen"/>
          <w:szCs w:val="24"/>
        </w:rPr>
        <w:t xml:space="preserve">, </w:t>
      </w:r>
      <w:r>
        <w:rPr>
          <w:rFonts w:ascii="GHEA Grapalat" w:hAnsi="GHEA Grapalat" w:cs="Sylfaen"/>
          <w:szCs w:val="24"/>
          <w:lang w:val="hy-AM"/>
        </w:rPr>
        <w:t>եթե հանձնաժողովի գործունեության ընթացքումպարզվում</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որ</w:t>
      </w:r>
      <w:r>
        <w:rPr>
          <w:rFonts w:ascii="GHEA Grapalat" w:hAnsi="GHEA Grapalat" w:cs="Sylfaen"/>
          <w:szCs w:val="24"/>
        </w:rPr>
        <w:t xml:space="preserve"> </w:t>
      </w:r>
      <w:r>
        <w:rPr>
          <w:rFonts w:ascii="GHEA Grapalat" w:hAnsi="GHEA Grapalat" w:cs="Sylfaen"/>
          <w:szCs w:val="24"/>
          <w:lang w:val="hy-AM"/>
        </w:rPr>
        <w:t>վերջիններիս</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հիմնադրված</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կազմակերպությունը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իրենց</w:t>
      </w:r>
      <w:r>
        <w:rPr>
          <w:rFonts w:ascii="GHEA Grapalat" w:hAnsi="GHEA Grapalat" w:cs="Sylfaen"/>
          <w:szCs w:val="24"/>
        </w:rPr>
        <w:t xml:space="preserve"> </w:t>
      </w:r>
      <w:r>
        <w:rPr>
          <w:rFonts w:ascii="GHEA Grapalat" w:hAnsi="GHEA Grapalat" w:cs="Sylfaen"/>
          <w:szCs w:val="24"/>
          <w:lang w:val="hy-AM"/>
        </w:rPr>
        <w:t>մերձավոր</w:t>
      </w:r>
      <w:r>
        <w:rPr>
          <w:rFonts w:ascii="GHEA Grapalat" w:hAnsi="GHEA Grapalat" w:cs="Sylfaen"/>
          <w:szCs w:val="24"/>
        </w:rPr>
        <w:t xml:space="preserve"> </w:t>
      </w:r>
      <w:r>
        <w:rPr>
          <w:rFonts w:ascii="GHEA Grapalat" w:hAnsi="GHEA Grapalat" w:cs="Sylfaen"/>
          <w:szCs w:val="24"/>
          <w:lang w:val="hy-AM"/>
        </w:rPr>
        <w:t>ազգակցությամբ</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խնամիությամբ</w:t>
      </w:r>
      <w:r>
        <w:rPr>
          <w:rFonts w:ascii="GHEA Grapalat" w:hAnsi="GHEA Grapalat" w:cs="Sylfaen"/>
          <w:szCs w:val="24"/>
        </w:rPr>
        <w:t xml:space="preserve"> </w:t>
      </w:r>
      <w:r>
        <w:rPr>
          <w:rFonts w:ascii="GHEA Grapalat" w:hAnsi="GHEA Grapalat" w:cs="Sylfaen"/>
          <w:szCs w:val="24"/>
          <w:lang w:val="hy-AM"/>
        </w:rPr>
        <w:t>կապված</w:t>
      </w:r>
      <w:r>
        <w:rPr>
          <w:rFonts w:ascii="GHEA Grapalat" w:hAnsi="GHEA Grapalat" w:cs="Sylfaen"/>
          <w:szCs w:val="24"/>
        </w:rPr>
        <w:t xml:space="preserve"> </w:t>
      </w:r>
      <w:r>
        <w:rPr>
          <w:rFonts w:ascii="GHEA Grapalat" w:hAnsi="GHEA Grapalat" w:cs="Sylfaen"/>
          <w:szCs w:val="24"/>
          <w:lang w:val="hy-AM"/>
        </w:rPr>
        <w:t>անձը</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ամուսին</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w:t>
      </w:r>
      <w:r>
        <w:rPr>
          <w:rFonts w:ascii="GHEA Grapalat" w:hAnsi="GHEA Grapalat" w:cs="Sylfaen"/>
          <w:szCs w:val="24"/>
        </w:rPr>
        <w:t>,</w:t>
      </w:r>
      <w:r>
        <w:rPr>
          <w:rFonts w:ascii="GHEA Grapalat" w:hAnsi="GHEA Grapalat" w:cs="Sylfaen"/>
          <w:szCs w:val="24"/>
          <w:lang w:val="hy-AM"/>
        </w:rPr>
        <w:t>տատ, պապ, թոռ,</w:t>
      </w:r>
      <w:r>
        <w:rPr>
          <w:rFonts w:ascii="GHEA Grapalat" w:hAnsi="GHEA Grapalat" w:cs="Sylfaen"/>
          <w:szCs w:val="24"/>
        </w:rPr>
        <w:t xml:space="preserve"> </w:t>
      </w:r>
      <w:r>
        <w:rPr>
          <w:rFonts w:ascii="GHEA Grapalat" w:hAnsi="GHEA Grapalat" w:cs="Sylfaen"/>
          <w:szCs w:val="24"/>
          <w:lang w:val="hy-AM"/>
        </w:rPr>
        <w:t>ինչպես</w:t>
      </w:r>
      <w:r>
        <w:rPr>
          <w:rFonts w:ascii="GHEA Grapalat" w:hAnsi="GHEA Grapalat" w:cs="Sylfaen"/>
          <w:szCs w:val="24"/>
        </w:rPr>
        <w:t xml:space="preserve"> </w:t>
      </w:r>
      <w:r>
        <w:rPr>
          <w:rFonts w:ascii="GHEA Grapalat" w:hAnsi="GHEA Grapalat" w:cs="Sylfaen"/>
          <w:szCs w:val="24"/>
          <w:lang w:val="hy-AM"/>
        </w:rPr>
        <w:t>նաև</w:t>
      </w:r>
      <w:r>
        <w:rPr>
          <w:rFonts w:ascii="GHEA Grapalat" w:hAnsi="GHEA Grapalat" w:cs="Sylfaen"/>
          <w:szCs w:val="24"/>
        </w:rPr>
        <w:t xml:space="preserve"> </w:t>
      </w:r>
      <w:r>
        <w:rPr>
          <w:rFonts w:ascii="GHEA Grapalat" w:hAnsi="GHEA Grapalat" w:cs="Sylfaen"/>
          <w:szCs w:val="24"/>
          <w:lang w:val="hy-AM"/>
        </w:rPr>
        <w:t>ամուսնու</w:t>
      </w:r>
      <w:r>
        <w:rPr>
          <w:rFonts w:ascii="GHEA Grapalat" w:hAnsi="GHEA Grapalat" w:cs="Sylfaen"/>
          <w:szCs w:val="24"/>
        </w:rPr>
        <w:t xml:space="preserve"> </w:t>
      </w:r>
      <w:r>
        <w:rPr>
          <w:rFonts w:ascii="GHEA Grapalat" w:hAnsi="GHEA Grapalat" w:cs="Sylfaen"/>
          <w:szCs w:val="24"/>
          <w:lang w:val="hy-AM"/>
        </w:rPr>
        <w:t>ծնող</w:t>
      </w:r>
      <w:r>
        <w:rPr>
          <w:rFonts w:ascii="GHEA Grapalat" w:hAnsi="GHEA Grapalat" w:cs="Sylfaen"/>
          <w:szCs w:val="24"/>
        </w:rPr>
        <w:t xml:space="preserve">, </w:t>
      </w:r>
      <w:r>
        <w:rPr>
          <w:rFonts w:ascii="GHEA Grapalat" w:hAnsi="GHEA Grapalat" w:cs="Sylfaen"/>
          <w:szCs w:val="24"/>
          <w:lang w:val="hy-AM"/>
        </w:rPr>
        <w:t>երեխա</w:t>
      </w:r>
      <w:r>
        <w:rPr>
          <w:rFonts w:ascii="GHEA Grapalat" w:hAnsi="GHEA Grapalat" w:cs="Sylfaen"/>
          <w:szCs w:val="24"/>
        </w:rPr>
        <w:t xml:space="preserve">, </w:t>
      </w:r>
      <w:r>
        <w:rPr>
          <w:rFonts w:ascii="GHEA Grapalat" w:hAnsi="GHEA Grapalat" w:cs="Sylfaen"/>
          <w:szCs w:val="24"/>
          <w:lang w:val="hy-AM"/>
        </w:rPr>
        <w:t>եղբայր,</w:t>
      </w:r>
      <w:r>
        <w:rPr>
          <w:rFonts w:ascii="GHEA Grapalat" w:hAnsi="GHEA Grapalat" w:cs="Sylfaen"/>
          <w:szCs w:val="24"/>
        </w:rPr>
        <w:t xml:space="preserve"> </w:t>
      </w:r>
      <w:r>
        <w:rPr>
          <w:rFonts w:ascii="GHEA Grapalat" w:hAnsi="GHEA Grapalat" w:cs="Sylfaen"/>
          <w:szCs w:val="24"/>
          <w:lang w:val="hy-AM"/>
        </w:rPr>
        <w:t>քույր, տատ, պապ, թոռ</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այդ</w:t>
      </w:r>
      <w:r>
        <w:rPr>
          <w:rFonts w:ascii="GHEA Grapalat" w:hAnsi="GHEA Grapalat" w:cs="Sylfaen"/>
          <w:szCs w:val="24"/>
        </w:rPr>
        <w:t xml:space="preserve"> </w:t>
      </w:r>
      <w:r>
        <w:rPr>
          <w:rFonts w:ascii="GHEA Grapalat" w:hAnsi="GHEA Grapalat" w:cs="Sylfaen"/>
          <w:szCs w:val="24"/>
          <w:lang w:val="hy-AM"/>
        </w:rPr>
        <w:t>անձի</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հիմնադրված</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բաժնեմաս</w:t>
      </w:r>
      <w:r>
        <w:rPr>
          <w:rFonts w:ascii="GHEA Grapalat" w:hAnsi="GHEA Grapalat" w:cs="Sylfaen"/>
          <w:szCs w:val="24"/>
        </w:rPr>
        <w:t xml:space="preserve"> (</w:t>
      </w:r>
      <w:r>
        <w:rPr>
          <w:rFonts w:ascii="GHEA Grapalat" w:hAnsi="GHEA Grapalat" w:cs="Sylfaen"/>
          <w:szCs w:val="24"/>
          <w:lang w:val="hy-AM"/>
        </w:rPr>
        <w:t>փայաբաժին</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կազմակերպությունը</w:t>
      </w:r>
      <w:r>
        <w:rPr>
          <w:rFonts w:ascii="GHEA Grapalat" w:hAnsi="GHEA Grapalat" w:cs="Sylfaen"/>
          <w:szCs w:val="24"/>
        </w:rPr>
        <w:t xml:space="preserve">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ընթացակարգին</w:t>
      </w:r>
      <w:r>
        <w:rPr>
          <w:rFonts w:ascii="GHEA Grapalat" w:hAnsi="GHEA Grapalat" w:cs="Sylfaen"/>
          <w:szCs w:val="24"/>
        </w:rPr>
        <w:t xml:space="preserve"> </w:t>
      </w:r>
      <w:r>
        <w:rPr>
          <w:rFonts w:ascii="GHEA Grapalat" w:hAnsi="GHEA Grapalat" w:cs="Sylfaen"/>
          <w:szCs w:val="24"/>
          <w:lang w:val="hy-AM"/>
        </w:rPr>
        <w:t>մասնակցելու</w:t>
      </w:r>
      <w:r>
        <w:rPr>
          <w:rFonts w:ascii="GHEA Grapalat" w:hAnsi="GHEA Grapalat" w:cs="Sylfaen"/>
          <w:szCs w:val="24"/>
        </w:rPr>
        <w:t xml:space="preserve"> </w:t>
      </w:r>
      <w:r>
        <w:rPr>
          <w:rFonts w:ascii="GHEA Grapalat" w:hAnsi="GHEA Grapalat" w:cs="Sylfaen"/>
          <w:szCs w:val="24"/>
          <w:lang w:val="hy-AM"/>
        </w:rPr>
        <w:t>համար</w:t>
      </w:r>
      <w:r>
        <w:rPr>
          <w:rFonts w:ascii="GHEA Grapalat" w:hAnsi="GHEA Grapalat" w:cs="Sylfaen"/>
          <w:szCs w:val="24"/>
        </w:rPr>
        <w:t xml:space="preserve"> </w:t>
      </w:r>
      <w:r>
        <w:rPr>
          <w:rFonts w:ascii="GHEA Grapalat" w:hAnsi="GHEA Grapalat" w:cs="Sylfaen"/>
          <w:szCs w:val="24"/>
          <w:lang w:val="hy-AM"/>
        </w:rPr>
        <w:t>ներկայացրել</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հայտ</w:t>
      </w:r>
      <w:r>
        <w:rPr>
          <w:rFonts w:ascii="GHEA Grapalat" w:hAnsi="GHEA Grapalat" w:cs="Sylfaen"/>
          <w:szCs w:val="24"/>
        </w:rPr>
        <w:t>:</w:t>
      </w:r>
      <w:r>
        <w:rPr>
          <w:rFonts w:ascii="GHEA Grapalat" w:hAnsi="GHEA Grapalat" w:cs="Sylfaen"/>
          <w:szCs w:val="24"/>
          <w:lang w:val="hy-AM"/>
        </w:rPr>
        <w:t xml:space="preserve"> Եթե</w:t>
      </w:r>
      <w:r>
        <w:rPr>
          <w:rFonts w:ascii="GHEA Grapalat" w:hAnsi="GHEA Grapalat" w:cs="Sylfaen"/>
          <w:szCs w:val="24"/>
        </w:rPr>
        <w:t xml:space="preserve"> </w:t>
      </w:r>
      <w:r>
        <w:rPr>
          <w:rFonts w:ascii="GHEA Grapalat" w:hAnsi="GHEA Grapalat" w:cs="Sylfaen"/>
          <w:szCs w:val="24"/>
          <w:lang w:val="hy-AM"/>
        </w:rPr>
        <w:t>առկա</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կետով</w:t>
      </w:r>
      <w:r>
        <w:rPr>
          <w:rFonts w:ascii="GHEA Grapalat" w:hAnsi="GHEA Grapalat" w:cs="Sylfaen"/>
          <w:szCs w:val="24"/>
        </w:rPr>
        <w:t xml:space="preserve"> </w:t>
      </w:r>
      <w:r>
        <w:rPr>
          <w:rFonts w:ascii="GHEA Grapalat" w:hAnsi="GHEA Grapalat" w:cs="Sylfaen"/>
          <w:szCs w:val="24"/>
          <w:lang w:val="hy-AM"/>
        </w:rPr>
        <w:t>նախատեսված</w:t>
      </w:r>
      <w:r>
        <w:rPr>
          <w:rFonts w:ascii="GHEA Grapalat" w:hAnsi="GHEA Grapalat" w:cs="Sylfaen"/>
          <w:szCs w:val="24"/>
        </w:rPr>
        <w:t xml:space="preserve"> </w:t>
      </w:r>
      <w:r>
        <w:rPr>
          <w:rFonts w:ascii="GHEA Grapalat" w:hAnsi="GHEA Grapalat" w:cs="Sylfaen"/>
          <w:szCs w:val="24"/>
          <w:lang w:val="hy-AM"/>
        </w:rPr>
        <w:t>պայմանը</w:t>
      </w:r>
      <w:r>
        <w:rPr>
          <w:rFonts w:ascii="GHEA Grapalat" w:hAnsi="GHEA Grapalat" w:cs="Sylfaen"/>
          <w:szCs w:val="24"/>
        </w:rPr>
        <w:t xml:space="preserve">, </w:t>
      </w:r>
      <w:r>
        <w:rPr>
          <w:rFonts w:ascii="GHEA Grapalat" w:hAnsi="GHEA Grapalat" w:cs="Sylfaen"/>
          <w:szCs w:val="24"/>
          <w:lang w:val="hy-AM"/>
        </w:rPr>
        <w:t>ապա</w:t>
      </w:r>
      <w:r>
        <w:rPr>
          <w:rFonts w:ascii="GHEA Grapalat" w:hAnsi="GHEA Grapalat" w:cs="Sylfaen"/>
          <w:szCs w:val="24"/>
        </w:rPr>
        <w:t xml:space="preserve"> </w:t>
      </w:r>
      <w:r>
        <w:rPr>
          <w:rFonts w:ascii="GHEA Grapalat" w:hAnsi="GHEA Grapalat" w:cs="Sylfaen"/>
          <w:szCs w:val="24"/>
          <w:lang w:val="hy-AM"/>
        </w:rPr>
        <w:t xml:space="preserve"> սույն ընթացակարգի</w:t>
      </w:r>
      <w:r>
        <w:rPr>
          <w:rFonts w:ascii="GHEA Grapalat" w:hAnsi="GHEA Grapalat" w:cs="Sylfaen"/>
          <w:szCs w:val="24"/>
        </w:rPr>
        <w:t xml:space="preserve"> </w:t>
      </w:r>
      <w:r>
        <w:rPr>
          <w:rFonts w:ascii="GHEA Grapalat" w:hAnsi="GHEA Grapalat" w:cs="Sylfaen"/>
          <w:szCs w:val="24"/>
          <w:lang w:val="hy-AM"/>
        </w:rPr>
        <w:t>առնչությամբ</w:t>
      </w:r>
      <w:r>
        <w:rPr>
          <w:rFonts w:ascii="GHEA Grapalat" w:hAnsi="GHEA Grapalat" w:cs="Sylfaen"/>
          <w:szCs w:val="24"/>
        </w:rPr>
        <w:t xml:space="preserve"> </w:t>
      </w:r>
      <w:r>
        <w:rPr>
          <w:rFonts w:ascii="GHEA Grapalat" w:hAnsi="GHEA Grapalat" w:cs="Sylfaen"/>
          <w:szCs w:val="24"/>
          <w:lang w:val="hy-AM"/>
        </w:rPr>
        <w:t>շահերի</w:t>
      </w:r>
      <w:r>
        <w:rPr>
          <w:rFonts w:ascii="GHEA Grapalat" w:hAnsi="GHEA Grapalat" w:cs="Sylfaen"/>
          <w:szCs w:val="24"/>
        </w:rPr>
        <w:t xml:space="preserve"> </w:t>
      </w:r>
      <w:r>
        <w:rPr>
          <w:rFonts w:ascii="GHEA Grapalat" w:hAnsi="GHEA Grapalat" w:cs="Sylfaen"/>
          <w:szCs w:val="24"/>
          <w:lang w:val="hy-AM"/>
        </w:rPr>
        <w:t>բախում</w:t>
      </w:r>
      <w:r>
        <w:rPr>
          <w:rFonts w:ascii="GHEA Grapalat" w:hAnsi="GHEA Grapalat" w:cs="Sylfaen"/>
          <w:szCs w:val="24"/>
        </w:rPr>
        <w:t xml:space="preserve"> </w:t>
      </w:r>
      <w:r>
        <w:rPr>
          <w:rFonts w:ascii="GHEA Grapalat" w:hAnsi="GHEA Grapalat" w:cs="Sylfaen"/>
          <w:szCs w:val="24"/>
          <w:lang w:val="hy-AM"/>
        </w:rPr>
        <w:t>ունեցող</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անդամը</w:t>
      </w:r>
      <w:r>
        <w:rPr>
          <w:rFonts w:ascii="GHEA Grapalat" w:hAnsi="GHEA Grapalat" w:cs="Sylfaen"/>
          <w:szCs w:val="24"/>
        </w:rPr>
        <w:t xml:space="preserve"> </w:t>
      </w:r>
      <w:r>
        <w:rPr>
          <w:rFonts w:ascii="GHEA Grapalat" w:hAnsi="GHEA Grapalat" w:cs="Sylfaen"/>
          <w:szCs w:val="24"/>
          <w:lang w:val="hy-AM"/>
        </w:rPr>
        <w:t>կամ</w:t>
      </w:r>
      <w:r>
        <w:rPr>
          <w:rFonts w:ascii="GHEA Grapalat" w:hAnsi="GHEA Grapalat" w:cs="Sylfaen"/>
          <w:szCs w:val="24"/>
        </w:rPr>
        <w:t xml:space="preserve"> </w:t>
      </w:r>
      <w:r>
        <w:rPr>
          <w:rFonts w:ascii="GHEA Grapalat" w:hAnsi="GHEA Grapalat" w:cs="Sylfaen"/>
          <w:szCs w:val="24"/>
          <w:lang w:val="hy-AM"/>
        </w:rPr>
        <w:t>քարտուղարը անհապաղ</w:t>
      </w:r>
      <w:r>
        <w:rPr>
          <w:rFonts w:ascii="GHEA Grapalat" w:hAnsi="GHEA Grapalat" w:cs="Sylfaen"/>
          <w:szCs w:val="24"/>
        </w:rPr>
        <w:t xml:space="preserve"> </w:t>
      </w:r>
      <w:r>
        <w:rPr>
          <w:rFonts w:ascii="GHEA Grapalat" w:hAnsi="GHEA Grapalat" w:cs="Sylfaen"/>
          <w:szCs w:val="24"/>
          <w:lang w:val="hy-AM"/>
        </w:rPr>
        <w:t>ինքնաբացարկ</w:t>
      </w:r>
      <w:r>
        <w:rPr>
          <w:rFonts w:ascii="GHEA Grapalat" w:hAnsi="GHEA Grapalat" w:cs="Sylfaen"/>
          <w:szCs w:val="24"/>
        </w:rPr>
        <w:t xml:space="preserve"> </w:t>
      </w:r>
      <w:r>
        <w:rPr>
          <w:rFonts w:ascii="GHEA Grapalat" w:hAnsi="GHEA Grapalat" w:cs="Sylfaen"/>
          <w:szCs w:val="24"/>
          <w:lang w:val="hy-AM"/>
        </w:rPr>
        <w:t>է</w:t>
      </w:r>
      <w:r>
        <w:rPr>
          <w:rFonts w:ascii="GHEA Grapalat" w:hAnsi="GHEA Grapalat" w:cs="Sylfaen"/>
          <w:szCs w:val="24"/>
        </w:rPr>
        <w:t xml:space="preserve"> </w:t>
      </w:r>
      <w:r>
        <w:rPr>
          <w:rFonts w:ascii="GHEA Grapalat" w:hAnsi="GHEA Grapalat" w:cs="Sylfaen"/>
          <w:szCs w:val="24"/>
          <w:lang w:val="hy-AM"/>
        </w:rPr>
        <w:t>հայտնում</w:t>
      </w:r>
      <w:r>
        <w:rPr>
          <w:rFonts w:ascii="GHEA Grapalat" w:hAnsi="GHEA Grapalat" w:cs="Sylfaen"/>
          <w:szCs w:val="24"/>
        </w:rPr>
        <w:t xml:space="preserve"> </w:t>
      </w:r>
      <w:r>
        <w:rPr>
          <w:rFonts w:ascii="GHEA Grapalat" w:hAnsi="GHEA Grapalat" w:cs="Sylfaen"/>
          <w:szCs w:val="24"/>
          <w:lang w:val="hy-AM"/>
        </w:rPr>
        <w:t>սույնընթացակարգից</w:t>
      </w:r>
      <w:r>
        <w:rPr>
          <w:rFonts w:ascii="GHEA Grapalat" w:hAnsi="GHEA Grapalat" w:cs="Sylfaen"/>
          <w:szCs w:val="24"/>
        </w:rPr>
        <w:t xml:space="preserve">: </w:t>
      </w:r>
    </w:p>
    <w:p w14:paraId="76B41B7F">
      <w:pPr>
        <w:pStyle w:val="19"/>
        <w:spacing w:line="240" w:lineRule="auto"/>
        <w:ind w:firstLine="567"/>
        <w:rPr>
          <w:rFonts w:ascii="GHEA Grapalat" w:hAnsi="GHEA Grapalat" w:cs="Sylfaen"/>
          <w:szCs w:val="24"/>
          <w:lang w:val="hy-AM"/>
        </w:rPr>
      </w:pPr>
    </w:p>
    <w:p w14:paraId="768FD1A4">
      <w:pPr>
        <w:pStyle w:val="19"/>
        <w:spacing w:line="240" w:lineRule="auto"/>
        <w:ind w:firstLine="567"/>
        <w:rPr>
          <w:rFonts w:ascii="GHEA Grapalat" w:hAnsi="GHEA Grapalat" w:cs="Sylfaen"/>
          <w:szCs w:val="24"/>
          <w:lang w:val="hy-AM"/>
        </w:rPr>
      </w:pPr>
      <w:r>
        <w:rPr>
          <w:rFonts w:ascii="GHEA Grapalat" w:hAnsi="GHEA Grapalat" w:cs="Sylfaen"/>
          <w:szCs w:val="24"/>
          <w:lang w:val="hy-AM"/>
        </w:rPr>
        <w:t xml:space="preserve">8.11 </w:t>
      </w:r>
      <w:r>
        <w:rPr>
          <w:rFonts w:ascii="GHEA Grapalat" w:hAnsi="GHEA Grapalat" w:cs="Sylfaen"/>
          <w:szCs w:val="24"/>
          <w:lang w:val="es-ES"/>
        </w:rPr>
        <w:t>Հայտերը բացվելուց և գնահատվելուց հետո հետո կազմվում է արձանագրություն`</w:t>
      </w:r>
      <w:r>
        <w:rPr>
          <w:rFonts w:ascii="GHEA Grapalat" w:hAnsi="GHEA Grapalat" w:cs="Sylfaen"/>
        </w:rPr>
        <w:t xml:space="preserve"> գնումների մասին ՀՀ օրենսդրությամբ սահմանված կարգով</w:t>
      </w:r>
      <w:r>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Pr>
          <w:rFonts w:ascii="GHEA Grapalat" w:hAnsi="GHEA Grapalat" w:cs="Sylfaen"/>
          <w:szCs w:val="24"/>
          <w:lang w:val="hy-AM"/>
        </w:rPr>
        <w:t>Արձանագրությունն</w:t>
      </w:r>
      <w:r>
        <w:rPr>
          <w:rFonts w:ascii="GHEA Grapalat" w:hAnsi="GHEA Grapalat" w:cs="Sylfaen"/>
          <w:szCs w:val="24"/>
        </w:rPr>
        <w:t xml:space="preserve"> </w:t>
      </w:r>
      <w:r>
        <w:rPr>
          <w:rFonts w:ascii="GHEA Grapalat" w:hAnsi="GHEA Grapalat" w:cs="Sylfaen"/>
          <w:szCs w:val="24"/>
          <w:lang w:val="hy-AM"/>
        </w:rPr>
        <w:t>ստորագրում</w:t>
      </w:r>
      <w:r>
        <w:rPr>
          <w:rFonts w:ascii="GHEA Grapalat" w:hAnsi="GHEA Grapalat" w:cs="Sylfaen"/>
          <w:szCs w:val="24"/>
        </w:rPr>
        <w:t xml:space="preserve"> </w:t>
      </w:r>
      <w:r>
        <w:rPr>
          <w:rFonts w:ascii="GHEA Grapalat" w:hAnsi="GHEA Grapalat" w:cs="Sylfaen"/>
          <w:szCs w:val="24"/>
          <w:lang w:val="hy-AM"/>
        </w:rPr>
        <w:t>են</w:t>
      </w:r>
      <w:r>
        <w:rPr>
          <w:rFonts w:ascii="GHEA Grapalat" w:hAnsi="GHEA Grapalat" w:cs="Sylfaen"/>
          <w:szCs w:val="24"/>
        </w:rPr>
        <w:t xml:space="preserve"> </w:t>
      </w:r>
      <w:r>
        <w:rPr>
          <w:rFonts w:ascii="GHEA Grapalat" w:hAnsi="GHEA Grapalat" w:cs="Sylfaen"/>
          <w:szCs w:val="24"/>
          <w:lang w:val="hy-AM"/>
        </w:rPr>
        <w:t>հանձնաժողովի</w:t>
      </w:r>
      <w:r>
        <w:rPr>
          <w:rFonts w:ascii="GHEA Grapalat" w:hAnsi="GHEA Grapalat" w:cs="Sylfaen"/>
          <w:szCs w:val="24"/>
        </w:rPr>
        <w:t xml:space="preserve"> </w:t>
      </w:r>
      <w:r>
        <w:rPr>
          <w:rFonts w:ascii="GHEA Grapalat" w:hAnsi="GHEA Grapalat" w:cs="Sylfaen"/>
          <w:szCs w:val="24"/>
          <w:lang w:val="hy-AM"/>
        </w:rPr>
        <w:t>նիստին</w:t>
      </w:r>
      <w:r>
        <w:rPr>
          <w:rFonts w:ascii="GHEA Grapalat" w:hAnsi="GHEA Grapalat" w:cs="Sylfaen"/>
          <w:szCs w:val="24"/>
        </w:rPr>
        <w:t xml:space="preserve"> </w:t>
      </w:r>
      <w:r>
        <w:rPr>
          <w:rFonts w:ascii="GHEA Grapalat" w:hAnsi="GHEA Grapalat" w:cs="Sylfaen"/>
          <w:szCs w:val="24"/>
          <w:lang w:val="hy-AM"/>
        </w:rPr>
        <w:t>ներկա</w:t>
      </w:r>
      <w:r>
        <w:rPr>
          <w:rFonts w:ascii="GHEA Grapalat" w:hAnsi="GHEA Grapalat" w:cs="Sylfaen"/>
          <w:szCs w:val="24"/>
        </w:rPr>
        <w:t xml:space="preserve"> </w:t>
      </w:r>
      <w:r>
        <w:rPr>
          <w:rFonts w:ascii="GHEA Grapalat" w:hAnsi="GHEA Grapalat" w:cs="Sylfaen"/>
          <w:szCs w:val="24"/>
          <w:lang w:val="hy-AM"/>
        </w:rPr>
        <w:t>անդամները։</w:t>
      </w:r>
    </w:p>
    <w:p w14:paraId="066A802F">
      <w:pPr>
        <w:pStyle w:val="19"/>
        <w:spacing w:line="240" w:lineRule="auto"/>
        <w:ind w:firstLine="567"/>
        <w:rPr>
          <w:rFonts w:ascii="GHEA Grapalat" w:hAnsi="GHEA Grapalat" w:cs="Sylfaen"/>
          <w:szCs w:val="24"/>
          <w:lang w:val="hy-AM"/>
        </w:rPr>
      </w:pPr>
      <w:r>
        <w:rPr>
          <w:rFonts w:ascii="GHEA Grapalat" w:hAnsi="GHEA Grapalat" w:cs="Sylfaen"/>
          <w:szCs w:val="24"/>
          <w:lang w:val="hy-AM"/>
        </w:rPr>
        <w:t>8.12</w:t>
      </w:r>
      <w:r>
        <w:rPr>
          <w:rFonts w:ascii="GHEA Grapalat" w:hAnsi="GHEA Grapalat" w:cs="Sylfaen"/>
          <w:szCs w:val="24"/>
        </w:rPr>
        <w:t xml:space="preserve"> Հանձնաժողովի քարտուղարը հայտերի բացման</w:t>
      </w:r>
      <w:r>
        <w:rPr>
          <w:rFonts w:ascii="GHEA Grapalat" w:hAnsi="GHEA Grapalat" w:cs="Sylfaen"/>
          <w:szCs w:val="24"/>
          <w:lang w:val="hy-AM"/>
        </w:rPr>
        <w:t xml:space="preserve"> և գնահատման</w:t>
      </w:r>
      <w:r>
        <w:rPr>
          <w:rFonts w:ascii="GHEA Grapalat" w:hAnsi="GHEA Grapalat" w:cs="Sylfaen"/>
          <w:szCs w:val="24"/>
        </w:rPr>
        <w:t xml:space="preserve"> նիստի ավարտից հետո ոչ ուշ քան</w:t>
      </w:r>
      <w:r>
        <w:rPr>
          <w:rFonts w:ascii="GHEA Grapalat" w:hAnsi="GHEA Grapalat" w:cs="Arial"/>
          <w:spacing w:val="-8"/>
          <w:sz w:val="24"/>
          <w:szCs w:val="24"/>
        </w:rPr>
        <w:t xml:space="preserve"> </w:t>
      </w:r>
      <w:r>
        <w:rPr>
          <w:rFonts w:ascii="GHEA Grapalat" w:hAnsi="GHEA Grapalat" w:cs="Sylfaen"/>
          <w:szCs w:val="24"/>
        </w:rPr>
        <w:t xml:space="preserve"> հաջորդող աշխատանքային օրը` </w:t>
      </w:r>
    </w:p>
    <w:p w14:paraId="3EC44B70">
      <w:pPr>
        <w:pStyle w:val="19"/>
        <w:spacing w:line="240" w:lineRule="auto"/>
        <w:ind w:firstLine="567"/>
        <w:rPr>
          <w:rFonts w:ascii="GHEA Grapalat" w:hAnsi="GHEA Grapalat" w:cs="Sylfaen"/>
          <w:lang w:val="hy-AM"/>
        </w:rPr>
      </w:pPr>
      <w:r>
        <w:rPr>
          <w:rFonts w:ascii="GHEA Grapalat" w:hAnsi="GHEA Grapalat" w:cs="Sylfaen"/>
          <w:lang w:val="hy-AM"/>
        </w:rPr>
        <w:t>1) հայտերի բացման նիստի արձանագրության բնօրինակից արտատպված (սկանավորված)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0B8EE2A7">
      <w:pPr>
        <w:pStyle w:val="19"/>
        <w:spacing w:line="240" w:lineRule="auto"/>
        <w:ind w:firstLine="567"/>
        <w:rPr>
          <w:rFonts w:ascii="GHEA Grapalat" w:hAnsi="GHEA Grapalat" w:cs="Sylfaen"/>
          <w:szCs w:val="24"/>
        </w:rPr>
      </w:pPr>
      <w:r>
        <w:rPr>
          <w:rFonts w:ascii="GHEA Grapalat" w:hAnsi="GHEA Grapalat" w:cs="Sylfaen"/>
          <w:szCs w:val="24"/>
        </w:rPr>
        <w:t xml:space="preserve">2) իր և գնահատող հանձնաժողովի` հայտերի բացման </w:t>
      </w:r>
      <w:r>
        <w:rPr>
          <w:rFonts w:ascii="GHEA Grapalat" w:hAnsi="GHEA Grapalat" w:cs="Sylfaen"/>
          <w:szCs w:val="24"/>
          <w:lang w:val="hy-AM"/>
        </w:rPr>
        <w:t xml:space="preserve">և գնահատման </w:t>
      </w:r>
      <w:r>
        <w:rPr>
          <w:rFonts w:ascii="GHEA Grapalat" w:hAnsi="GHEA Grapalat" w:cs="Sylfaen"/>
          <w:szCs w:val="24"/>
        </w:rPr>
        <w:t>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0C616A14">
      <w:pPr>
        <w:shd w:val="clear" w:color="auto" w:fill="FFFFFF"/>
        <w:ind w:firstLine="375"/>
        <w:jc w:val="both"/>
        <w:rPr>
          <w:rFonts w:ascii="GHEA Grapalat" w:hAnsi="GHEA Grapalat" w:cs="Sylfaen"/>
          <w:sz w:val="20"/>
          <w:lang w:val="hy-AM"/>
        </w:rPr>
      </w:pPr>
      <w:r>
        <w:rPr>
          <w:rFonts w:ascii="GHEA Grapalat" w:hAnsi="GHEA Grapalat" w:cs="Sylfaen"/>
          <w:sz w:val="20"/>
          <w:lang w:val="af-ZA"/>
        </w:rPr>
        <w:t>8.1</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rPr>
        <w:t>Օրենքի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հոդվածի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6-</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կետով</w:t>
      </w:r>
      <w:r>
        <w:rPr>
          <w:rFonts w:ascii="GHEA Grapalat" w:hAnsi="GHEA Grapalat" w:cs="Sylfaen"/>
          <w:sz w:val="20"/>
          <w:lang w:val="af-ZA"/>
        </w:rPr>
        <w:t xml:space="preserve">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հիմքերն</w:t>
      </w:r>
      <w:r>
        <w:rPr>
          <w:rFonts w:ascii="GHEA Grapalat" w:hAnsi="GHEA Grapalat" w:cs="Sylfaen"/>
          <w:sz w:val="20"/>
          <w:lang w:val="af-ZA"/>
        </w:rPr>
        <w:t xml:space="preserve"> </w:t>
      </w:r>
      <w:r>
        <w:rPr>
          <w:rFonts w:ascii="GHEA Grapalat" w:hAnsi="GHEA Grapalat" w:cs="Sylfaen"/>
          <w:sz w:val="20"/>
        </w:rPr>
        <w:t>ի</w:t>
      </w:r>
      <w:r>
        <w:rPr>
          <w:rFonts w:ascii="GHEA Grapalat" w:hAnsi="GHEA Grapalat" w:cs="Sylfaen"/>
          <w:sz w:val="20"/>
          <w:lang w:val="af-ZA"/>
        </w:rPr>
        <w:t xml:space="preserve"> </w:t>
      </w:r>
      <w:r>
        <w:rPr>
          <w:rFonts w:ascii="GHEA Grapalat" w:hAnsi="GHEA Grapalat" w:cs="Sylfaen"/>
          <w:sz w:val="20"/>
        </w:rPr>
        <w:t>հայտ</w:t>
      </w:r>
      <w:r>
        <w:rPr>
          <w:rFonts w:ascii="GHEA Grapalat" w:hAnsi="GHEA Grapalat" w:cs="Sylfaen"/>
          <w:sz w:val="20"/>
          <w:lang w:val="af-ZA"/>
        </w:rPr>
        <w:t xml:space="preserve"> </w:t>
      </w:r>
      <w:r>
        <w:rPr>
          <w:rFonts w:ascii="GHEA Grapalat" w:hAnsi="GHEA Grapalat" w:cs="Sylfaen"/>
          <w:sz w:val="20"/>
        </w:rPr>
        <w:t>գալու</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lang w:val="ru-RU"/>
        </w:rPr>
        <w:t>պատճառաբանված</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մարմինը</w:t>
      </w:r>
      <w:r>
        <w:rPr>
          <w:rFonts w:ascii="GHEA Grapalat" w:hAnsi="GHEA Grapalat" w:cs="Sylfaen"/>
          <w:sz w:val="20"/>
          <w:lang w:val="af-ZA"/>
        </w:rPr>
        <w:t xml:space="preserve"> </w:t>
      </w:r>
      <w:r>
        <w:rPr>
          <w:rFonts w:ascii="GHEA Grapalat" w:hAnsi="GHEA Grapalat" w:cs="Sylfaen"/>
          <w:sz w:val="20"/>
          <w:lang w:val="ru-RU"/>
        </w:rPr>
        <w:t>մասնակցին</w:t>
      </w:r>
      <w:r>
        <w:rPr>
          <w:rFonts w:ascii="GHEA Grapalat" w:hAnsi="GHEA Grapalat" w:cs="Sylfaen"/>
          <w:sz w:val="20"/>
          <w:lang w:val="af-ZA"/>
        </w:rPr>
        <w:t xml:space="preserve"> </w:t>
      </w:r>
      <w:r>
        <w:rPr>
          <w:rFonts w:ascii="GHEA Grapalat" w:hAnsi="GHEA Grapalat" w:cs="Sylfaen"/>
          <w:sz w:val="20"/>
          <w:lang w:val="ru-RU"/>
        </w:rPr>
        <w:t>ներառում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գնումների</w:t>
      </w:r>
      <w:r>
        <w:rPr>
          <w:rFonts w:ascii="GHEA Grapalat" w:hAnsi="GHEA Grapalat" w:cs="Sylfaen"/>
          <w:sz w:val="20"/>
          <w:lang w:val="af-ZA"/>
        </w:rPr>
        <w:t xml:space="preserve"> </w:t>
      </w:r>
      <w:r>
        <w:rPr>
          <w:rFonts w:ascii="GHEA Grapalat" w:hAnsi="GHEA Grapalat" w:cs="Sylfaen"/>
          <w:sz w:val="20"/>
          <w:lang w:val="ru-RU"/>
        </w:rPr>
        <w:t>գործընթացին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իրավունք</w:t>
      </w:r>
      <w:r>
        <w:rPr>
          <w:rFonts w:ascii="GHEA Grapalat" w:hAnsi="GHEA Grapalat" w:cs="Sylfaen"/>
          <w:sz w:val="20"/>
          <w:lang w:val="af-ZA"/>
        </w:rPr>
        <w:t xml:space="preserve"> </w:t>
      </w:r>
      <w:r>
        <w:rPr>
          <w:rFonts w:ascii="GHEA Grapalat" w:hAnsi="GHEA Grapalat" w:cs="Sylfaen"/>
          <w:sz w:val="20"/>
          <w:lang w:val="ru-RU"/>
        </w:rPr>
        <w:t>չունեցող</w:t>
      </w:r>
      <w:r>
        <w:rPr>
          <w:rFonts w:ascii="GHEA Grapalat" w:hAnsi="GHEA Grapalat" w:cs="Sylfaen"/>
          <w:sz w:val="20"/>
          <w:lang w:val="af-ZA"/>
        </w:rPr>
        <w:t xml:space="preserve"> </w:t>
      </w:r>
      <w:r>
        <w:rPr>
          <w:rFonts w:ascii="GHEA Grapalat" w:hAnsi="GHEA Grapalat" w:cs="Sylfaen"/>
          <w:sz w:val="20"/>
          <w:lang w:val="ru-RU"/>
        </w:rPr>
        <w:t>մասնակիցների</w:t>
      </w:r>
      <w:r>
        <w:rPr>
          <w:rFonts w:ascii="GHEA Grapalat" w:hAnsi="GHEA Grapalat" w:cs="Sylfaen"/>
          <w:sz w:val="20"/>
          <w:lang w:val="af-ZA"/>
        </w:rPr>
        <w:t xml:space="preserve"> </w:t>
      </w:r>
      <w:r>
        <w:rPr>
          <w:rFonts w:ascii="GHEA Grapalat" w:hAnsi="GHEA Grapalat" w:cs="Sylfaen"/>
          <w:sz w:val="20"/>
          <w:lang w:val="ru-RU"/>
        </w:rPr>
        <w:t>ցուցակում</w:t>
      </w:r>
      <w:r>
        <w:rPr>
          <w:rFonts w:ascii="GHEA Grapalat" w:hAnsi="GHEA Grapalat" w:cs="Sylfaen"/>
          <w:sz w:val="20"/>
          <w:lang w:val="hy-AM"/>
        </w:rPr>
        <w:t>: Պատվիրատուի ղեկավարի պատճառաբանված որոշումը լիազորված մարմինը հրապարակում է տեղեկագրում:</w:t>
      </w:r>
    </w:p>
    <w:p w14:paraId="0399E7C7">
      <w:pPr>
        <w:shd w:val="clear" w:color="auto" w:fill="FFFFFF"/>
        <w:ind w:firstLine="375"/>
        <w:jc w:val="both"/>
        <w:rPr>
          <w:rFonts w:ascii="GHEA Grapalat" w:hAnsi="GHEA Grapalat" w:cs="Sylfaen"/>
          <w:sz w:val="20"/>
          <w:lang w:val="hy-AM"/>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Calibri" w:hAnsi="Calibri" w:cs="Calibri"/>
          <w:sz w:val="20"/>
          <w:lang w:val="af-ZA"/>
        </w:rPr>
        <w:t>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կետում</w:t>
      </w:r>
      <w:r>
        <w:rPr>
          <w:rFonts w:ascii="GHEA Grapalat" w:hAnsi="GHEA Grapalat" w:cs="Sylfaen"/>
          <w:sz w:val="20"/>
          <w:lang w:val="af-ZA"/>
        </w:rPr>
        <w:t xml:space="preserve"> </w:t>
      </w:r>
      <w:r>
        <w:rPr>
          <w:rFonts w:ascii="GHEA Grapalat" w:hAnsi="GHEA Grapalat" w:cs="Sylfaen"/>
          <w:sz w:val="20"/>
          <w:lang w:val="hy-AM"/>
        </w:rPr>
        <w:t>նշված</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ղեկավարը</w:t>
      </w:r>
      <w:r>
        <w:rPr>
          <w:rFonts w:ascii="GHEA Grapalat" w:hAnsi="GHEA Grapalat" w:cs="Sylfaen"/>
          <w:sz w:val="20"/>
          <w:lang w:val="af-ZA"/>
        </w:rPr>
        <w:t xml:space="preserve"> </w:t>
      </w:r>
      <w:r>
        <w:rPr>
          <w:rFonts w:ascii="GHEA Grapalat" w:hAnsi="GHEA Grapalat" w:cs="Sylfaen"/>
          <w:sz w:val="20"/>
          <w:lang w:val="hy-AM"/>
        </w:rPr>
        <w:t>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հայտարարվելու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կնքված</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հայտարարությունը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միակողմանի</w:t>
      </w:r>
      <w:r>
        <w:rPr>
          <w:rFonts w:ascii="GHEA Grapalat" w:hAnsi="GHEA Grapalat" w:cs="Sylfaen"/>
          <w:sz w:val="20"/>
          <w:lang w:val="af-ZA"/>
        </w:rPr>
        <w:t xml:space="preserve"> </w:t>
      </w:r>
      <w:r>
        <w:rPr>
          <w:rFonts w:ascii="GHEA Grapalat" w:hAnsi="GHEA Grapalat" w:cs="Sylfaen"/>
          <w:sz w:val="20"/>
          <w:lang w:val="hy-AM"/>
        </w:rPr>
        <w:t>լուծելու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 xml:space="preserve">հայտարարությունը </w:t>
      </w:r>
      <w:r>
        <w:rPr>
          <w:rFonts w:ascii="GHEA Grapalat" w:hAnsi="GHEA Grapalat" w:cs="Sylfaen"/>
          <w:sz w:val="20"/>
          <w:lang w:val="af-ZA"/>
        </w:rPr>
        <w:t>(</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հրապարակելու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տասներորդ օրը</w:t>
      </w:r>
      <w:r>
        <w:rPr>
          <w:rFonts w:ascii="GHEA Grapalat" w:hAnsi="GHEA Grapalat" w:cs="Sylfaen"/>
          <w:sz w:val="20"/>
          <w:lang w:val="af-ZA"/>
        </w:rPr>
        <w:t xml:space="preserve">: </w:t>
      </w:r>
      <w:r>
        <w:rPr>
          <w:rFonts w:ascii="GHEA Grapalat" w:hAnsi="GHEA Grapalat" w:cs="Sylfaen"/>
          <w:sz w:val="20"/>
          <w:lang w:val="hy-AM"/>
        </w:rPr>
        <w:t>Որոշումը</w:t>
      </w:r>
      <w:r>
        <w:rPr>
          <w:rFonts w:ascii="GHEA Grapalat" w:hAnsi="GHEA Grapalat" w:cs="Sylfaen"/>
          <w:sz w:val="20"/>
          <w:lang w:val="af-ZA"/>
        </w:rPr>
        <w:t xml:space="preserve"> </w:t>
      </w:r>
      <w:r>
        <w:rPr>
          <w:rFonts w:ascii="GHEA Grapalat" w:hAnsi="GHEA Grapalat" w:cs="Sylfaen"/>
          <w:sz w:val="20"/>
          <w:lang w:val="hy-AM"/>
        </w:rPr>
        <w:t>կայացվելուն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այն</w:t>
      </w:r>
      <w:r>
        <w:rPr>
          <w:rFonts w:ascii="GHEA Grapalat" w:hAnsi="GHEA Grapalat" w:cs="Sylfaen"/>
          <w:sz w:val="20"/>
          <w:lang w:val="af-ZA"/>
        </w:rPr>
        <w:t xml:space="preserve"> գրավոր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մարմնին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Լիազորված</w:t>
      </w:r>
      <w:r>
        <w:rPr>
          <w:rFonts w:ascii="GHEA Grapalat" w:hAnsi="GHEA Grapalat" w:cs="Sylfaen"/>
          <w:sz w:val="20"/>
          <w:lang w:val="af-ZA"/>
        </w:rPr>
        <w:t xml:space="preserve"> </w:t>
      </w:r>
      <w:r>
        <w:rPr>
          <w:rFonts w:ascii="GHEA Grapalat" w:hAnsi="GHEA Grapalat" w:cs="Sylfaen"/>
          <w:sz w:val="20"/>
          <w:lang w:val="hy-AM"/>
        </w:rPr>
        <w:t>մարմինը</w:t>
      </w:r>
      <w:r>
        <w:rPr>
          <w:rFonts w:ascii="GHEA Grapalat" w:hAnsi="GHEA Grapalat" w:cs="Sylfaen"/>
          <w:sz w:val="20"/>
          <w:lang w:val="af-ZA"/>
        </w:rPr>
        <w:t xml:space="preserve"> </w:t>
      </w:r>
      <w:r>
        <w:rPr>
          <w:rFonts w:ascii="GHEA Grapalat" w:hAnsi="GHEA Grapalat" w:cs="Sylfaen"/>
          <w:sz w:val="20"/>
          <w:lang w:val="hy-AM"/>
        </w:rPr>
        <w:t>մասնակցին</w:t>
      </w:r>
      <w:r>
        <w:rPr>
          <w:rFonts w:ascii="GHEA Grapalat" w:hAnsi="GHEA Grapalat" w:cs="Sylfaen"/>
          <w:sz w:val="20"/>
          <w:lang w:val="af-ZA"/>
        </w:rPr>
        <w:t xml:space="preserve"> </w:t>
      </w:r>
      <w:r>
        <w:rPr>
          <w:rFonts w:ascii="GHEA Grapalat" w:hAnsi="GHEA Grapalat" w:cs="Sylfaen"/>
          <w:sz w:val="20"/>
          <w:lang w:val="hy-AM"/>
        </w:rPr>
        <w:t>ներառում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գնումների</w:t>
      </w:r>
      <w:r>
        <w:rPr>
          <w:rFonts w:ascii="GHEA Grapalat" w:hAnsi="GHEA Grapalat" w:cs="Sylfaen"/>
          <w:sz w:val="20"/>
          <w:lang w:val="af-ZA"/>
        </w:rPr>
        <w:t xml:space="preserve"> </w:t>
      </w:r>
      <w:r>
        <w:rPr>
          <w:rFonts w:ascii="GHEA Grapalat" w:hAnsi="GHEA Grapalat" w:cs="Sylfaen"/>
          <w:sz w:val="20"/>
          <w:lang w:val="hy-AM"/>
        </w:rPr>
        <w:t>գործընթացին</w:t>
      </w:r>
      <w:r>
        <w:rPr>
          <w:rFonts w:ascii="GHEA Grapalat" w:hAnsi="GHEA Grapalat" w:cs="Sylfaen"/>
          <w:sz w:val="20"/>
          <w:lang w:val="af-ZA"/>
        </w:rPr>
        <w:t xml:space="preserve"> </w:t>
      </w:r>
      <w:r>
        <w:rPr>
          <w:rFonts w:ascii="GHEA Grapalat" w:hAnsi="GHEA Grapalat" w:cs="Sylfaen"/>
          <w:sz w:val="20"/>
          <w:lang w:val="hy-AM"/>
        </w:rPr>
        <w:t>մասնակցելու</w:t>
      </w:r>
      <w:r>
        <w:rPr>
          <w:rFonts w:ascii="GHEA Grapalat" w:hAnsi="GHEA Grapalat" w:cs="Sylfaen"/>
          <w:sz w:val="20"/>
          <w:lang w:val="af-ZA"/>
        </w:rPr>
        <w:t xml:space="preserve"> </w:t>
      </w:r>
      <w:r>
        <w:rPr>
          <w:rFonts w:ascii="GHEA Grapalat" w:hAnsi="GHEA Grapalat" w:cs="Sylfaen"/>
          <w:sz w:val="20"/>
          <w:lang w:val="hy-AM"/>
        </w:rPr>
        <w:t>իրավունք</w:t>
      </w:r>
      <w:r>
        <w:rPr>
          <w:rFonts w:ascii="GHEA Grapalat" w:hAnsi="GHEA Grapalat" w:cs="Sylfaen"/>
          <w:sz w:val="20"/>
          <w:lang w:val="af-ZA"/>
        </w:rPr>
        <w:t xml:space="preserve"> </w:t>
      </w:r>
      <w:r>
        <w:rPr>
          <w:rFonts w:ascii="GHEA Grapalat" w:hAnsi="GHEA Grapalat" w:cs="Sylfaen"/>
          <w:sz w:val="20"/>
          <w:lang w:val="hy-AM"/>
        </w:rPr>
        <w:t>չունեցող</w:t>
      </w:r>
      <w:r>
        <w:rPr>
          <w:rFonts w:ascii="GHEA Grapalat" w:hAnsi="GHEA Grapalat" w:cs="Sylfaen"/>
          <w:sz w:val="20"/>
          <w:lang w:val="af-ZA"/>
        </w:rPr>
        <w:t xml:space="preserve"> </w:t>
      </w:r>
      <w:r>
        <w:rPr>
          <w:rFonts w:ascii="GHEA Grapalat" w:hAnsi="GHEA Grapalat" w:cs="Sylfaen"/>
          <w:sz w:val="20"/>
          <w:lang w:val="hy-AM"/>
        </w:rPr>
        <w:t>մասնակիցների</w:t>
      </w:r>
      <w:r>
        <w:rPr>
          <w:rFonts w:ascii="GHEA Grapalat" w:hAnsi="GHEA Grapalat" w:cs="Sylfaen"/>
          <w:sz w:val="20"/>
          <w:lang w:val="af-ZA"/>
        </w:rPr>
        <w:t xml:space="preserve"> </w:t>
      </w:r>
      <w:r>
        <w:rPr>
          <w:rFonts w:ascii="GHEA Grapalat" w:hAnsi="GHEA Grapalat" w:cs="Sylfaen"/>
          <w:sz w:val="20"/>
          <w:lang w:val="hy-AM"/>
        </w:rPr>
        <w:t>ցուցակում</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իսկ</w:t>
      </w:r>
      <w:r>
        <w:rPr>
          <w:rFonts w:ascii="GHEA Grapalat" w:hAnsi="GHEA Grapalat" w:cs="Sylfaen"/>
          <w:sz w:val="20"/>
          <w:lang w:val="af-ZA"/>
        </w:rPr>
        <w:t xml:space="preserve"> </w:t>
      </w:r>
      <w:r>
        <w:rPr>
          <w:rFonts w:ascii="GHEA Grapalat" w:hAnsi="GHEA Grapalat" w:cs="Sylfaen"/>
          <w:sz w:val="20"/>
          <w:lang w:val="hy-AM"/>
        </w:rPr>
        <w:t>որոշումն</w:t>
      </w:r>
      <w:r>
        <w:rPr>
          <w:rFonts w:ascii="GHEA Grapalat" w:hAnsi="GHEA Grapalat" w:cs="Sylfaen"/>
          <w:sz w:val="20"/>
          <w:lang w:val="af-ZA"/>
        </w:rPr>
        <w:t xml:space="preserve"> </w:t>
      </w:r>
      <w:r>
        <w:rPr>
          <w:rFonts w:ascii="GHEA Grapalat" w:hAnsi="GHEA Grapalat" w:cs="Sylfaen"/>
          <w:sz w:val="20"/>
          <w:lang w:val="hy-AM"/>
        </w:rPr>
        <w:t>ստանալուն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քառասուներորդ</w:t>
      </w:r>
      <w:r>
        <w:rPr>
          <w:rFonts w:ascii="GHEA Grapalat" w:hAnsi="GHEA Grapalat" w:cs="Sylfaen"/>
          <w:sz w:val="20"/>
          <w:lang w:val="af-ZA"/>
        </w:rPr>
        <w:t xml:space="preserve"> </w:t>
      </w:r>
      <w:r>
        <w:rPr>
          <w:rFonts w:ascii="GHEA Grapalat" w:hAnsi="GHEA Grapalat" w:cs="Sylfaen"/>
          <w:sz w:val="20"/>
          <w:lang w:val="hy-AM"/>
        </w:rPr>
        <w:t>օրվա</w:t>
      </w:r>
      <w:r>
        <w:rPr>
          <w:rFonts w:ascii="GHEA Grapalat" w:hAnsi="GHEA Grapalat" w:cs="Sylfaen"/>
          <w:sz w:val="20"/>
          <w:lang w:val="af-ZA"/>
        </w:rPr>
        <w:t xml:space="preserve"> </w:t>
      </w:r>
      <w:r>
        <w:rPr>
          <w:rFonts w:ascii="GHEA Grapalat" w:hAnsi="GHEA Grapalat" w:cs="Sylfaen"/>
          <w:sz w:val="20"/>
          <w:lang w:val="hy-AM"/>
        </w:rPr>
        <w:t>դրությամբ</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բողոքարկման</w:t>
      </w:r>
      <w:r>
        <w:rPr>
          <w:rFonts w:ascii="GHEA Grapalat" w:hAnsi="GHEA Grapalat" w:cs="Sylfaen"/>
          <w:sz w:val="20"/>
          <w:lang w:val="af-ZA"/>
        </w:rPr>
        <w:t xml:space="preserve"> </w:t>
      </w:r>
      <w:r>
        <w:rPr>
          <w:rFonts w:ascii="GHEA Grapalat" w:hAnsi="GHEA Grapalat" w:cs="Sylfaen"/>
          <w:sz w:val="20"/>
          <w:lang w:val="hy-AM"/>
        </w:rPr>
        <w:t>վերաբերյալ</w:t>
      </w:r>
      <w:r>
        <w:rPr>
          <w:rFonts w:ascii="GHEA Grapalat" w:hAnsi="GHEA Grapalat" w:cs="Sylfaen"/>
          <w:sz w:val="20"/>
          <w:lang w:val="af-ZA"/>
        </w:rPr>
        <w:t xml:space="preserve"> </w:t>
      </w:r>
      <w:r>
        <w:rPr>
          <w:rFonts w:ascii="GHEA Grapalat" w:hAnsi="GHEA Grapalat" w:cs="Sylfaen"/>
          <w:sz w:val="20"/>
          <w:lang w:val="hy-AM"/>
        </w:rPr>
        <w:t>հարուցված</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չավարտված</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գործի</w:t>
      </w:r>
      <w:r>
        <w:rPr>
          <w:rFonts w:ascii="GHEA Grapalat" w:hAnsi="GHEA Grapalat" w:cs="Sylfaen"/>
          <w:sz w:val="20"/>
          <w:lang w:val="af-ZA"/>
        </w:rPr>
        <w:t xml:space="preserve"> </w:t>
      </w:r>
      <w:r>
        <w:rPr>
          <w:rFonts w:ascii="GHEA Grapalat" w:hAnsi="GHEA Grapalat" w:cs="Sylfaen"/>
          <w:sz w:val="20"/>
          <w:lang w:val="hy-AM"/>
        </w:rPr>
        <w:t>առկայության</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տվյալ</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գործով</w:t>
      </w:r>
      <w:r>
        <w:rPr>
          <w:rFonts w:ascii="GHEA Grapalat" w:hAnsi="GHEA Grapalat" w:cs="Sylfaen"/>
          <w:sz w:val="20"/>
          <w:lang w:val="af-ZA"/>
        </w:rPr>
        <w:t xml:space="preserve"> </w:t>
      </w:r>
      <w:r>
        <w:rPr>
          <w:rFonts w:ascii="GHEA Grapalat" w:hAnsi="GHEA Grapalat" w:cs="Sylfaen"/>
          <w:sz w:val="20"/>
          <w:lang w:val="hy-AM"/>
        </w:rPr>
        <w:t>եզրափակիչ</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ակտն</w:t>
      </w:r>
      <w:r>
        <w:rPr>
          <w:rFonts w:ascii="GHEA Grapalat" w:hAnsi="GHEA Grapalat" w:cs="Sylfaen"/>
          <w:sz w:val="20"/>
          <w:lang w:val="af-ZA"/>
        </w:rPr>
        <w:t xml:space="preserve"> </w:t>
      </w:r>
      <w:r>
        <w:rPr>
          <w:rFonts w:ascii="GHEA Grapalat" w:hAnsi="GHEA Grapalat" w:cs="Sylfaen"/>
          <w:sz w:val="20"/>
          <w:lang w:val="hy-AM"/>
        </w:rPr>
        <w:t>ուժի</w:t>
      </w:r>
      <w:r>
        <w:rPr>
          <w:rFonts w:ascii="GHEA Grapalat" w:hAnsi="GHEA Grapalat" w:cs="Sylfaen"/>
          <w:sz w:val="20"/>
          <w:lang w:val="af-ZA"/>
        </w:rPr>
        <w:t xml:space="preserve"> </w:t>
      </w:r>
      <w:r>
        <w:rPr>
          <w:rFonts w:ascii="GHEA Grapalat" w:hAnsi="GHEA Grapalat" w:cs="Sylfaen"/>
          <w:sz w:val="20"/>
          <w:lang w:val="hy-AM"/>
        </w:rPr>
        <w:t>մեջ</w:t>
      </w:r>
      <w:r>
        <w:rPr>
          <w:rFonts w:ascii="GHEA Grapalat" w:hAnsi="GHEA Grapalat" w:cs="Sylfaen"/>
          <w:sz w:val="20"/>
          <w:lang w:val="af-ZA"/>
        </w:rPr>
        <w:t xml:space="preserve"> </w:t>
      </w:r>
      <w:r>
        <w:rPr>
          <w:rFonts w:ascii="GHEA Grapalat" w:hAnsi="GHEA Grapalat" w:cs="Sylfaen"/>
          <w:sz w:val="20"/>
          <w:lang w:val="hy-AM"/>
        </w:rPr>
        <w:t>մտնելու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հինգերորդ</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դատական</w:t>
      </w:r>
      <w:r>
        <w:rPr>
          <w:rFonts w:ascii="GHEA Grapalat" w:hAnsi="GHEA Grapalat" w:cs="Sylfaen"/>
          <w:sz w:val="20"/>
          <w:lang w:val="af-ZA"/>
        </w:rPr>
        <w:t xml:space="preserve"> </w:t>
      </w:r>
      <w:r>
        <w:rPr>
          <w:rFonts w:ascii="GHEA Grapalat" w:hAnsi="GHEA Grapalat" w:cs="Sylfaen"/>
          <w:sz w:val="20"/>
          <w:lang w:val="hy-AM"/>
        </w:rPr>
        <w:t>քննության</w:t>
      </w:r>
      <w:r>
        <w:rPr>
          <w:rFonts w:ascii="GHEA Grapalat" w:hAnsi="GHEA Grapalat" w:cs="Sylfaen"/>
          <w:sz w:val="20"/>
          <w:lang w:val="af-ZA"/>
        </w:rPr>
        <w:t xml:space="preserve"> </w:t>
      </w:r>
      <w:r>
        <w:rPr>
          <w:rFonts w:ascii="GHEA Grapalat" w:hAnsi="GHEA Grapalat" w:cs="Sylfaen"/>
          <w:sz w:val="20"/>
          <w:lang w:val="hy-AM"/>
        </w:rPr>
        <w:t>արդյունքով</w:t>
      </w:r>
      <w:r>
        <w:rPr>
          <w:rFonts w:ascii="GHEA Grapalat" w:hAnsi="GHEA Grapalat" w:cs="Sylfaen"/>
          <w:sz w:val="20"/>
          <w:lang w:val="af-ZA"/>
        </w:rPr>
        <w:t xml:space="preserve"> </w:t>
      </w:r>
      <w:r>
        <w:rPr>
          <w:rFonts w:ascii="GHEA Grapalat" w:hAnsi="GHEA Grapalat" w:cs="Sylfaen"/>
          <w:sz w:val="20"/>
          <w:lang w:val="hy-AM"/>
        </w:rPr>
        <w:t>որոշման</w:t>
      </w:r>
      <w:r>
        <w:rPr>
          <w:rFonts w:ascii="GHEA Grapalat" w:hAnsi="GHEA Grapalat" w:cs="Sylfaen"/>
          <w:sz w:val="20"/>
          <w:lang w:val="af-ZA"/>
        </w:rPr>
        <w:t xml:space="preserve"> </w:t>
      </w:r>
      <w:r>
        <w:rPr>
          <w:rFonts w:ascii="GHEA Grapalat" w:hAnsi="GHEA Grapalat" w:cs="Sylfaen"/>
          <w:sz w:val="20"/>
          <w:lang w:val="hy-AM"/>
        </w:rPr>
        <w:t>կատարման</w:t>
      </w:r>
      <w:r>
        <w:rPr>
          <w:rFonts w:ascii="GHEA Grapalat" w:hAnsi="GHEA Grapalat" w:cs="Sylfaen"/>
          <w:sz w:val="20"/>
          <w:lang w:val="af-ZA"/>
        </w:rPr>
        <w:t xml:space="preserve"> </w:t>
      </w:r>
      <w:r>
        <w:rPr>
          <w:rFonts w:ascii="GHEA Grapalat" w:hAnsi="GHEA Grapalat" w:cs="Sylfaen"/>
          <w:sz w:val="20"/>
          <w:lang w:val="hy-AM"/>
        </w:rPr>
        <w:t>հնարավորությունը</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վերացել:</w:t>
      </w:r>
    </w:p>
    <w:p w14:paraId="425D7F3B">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Pr>
          <w:rFonts w:ascii="GHEA Grapalat" w:hAnsi="GHEA Grapalat" w:cs="Sylfaen"/>
          <w:sz w:val="20"/>
          <w:lang w:val="af-ZA"/>
        </w:rPr>
        <w:t>թե՝</w:t>
      </w:r>
    </w:p>
    <w:p w14:paraId="17E6CE48">
      <w:pPr>
        <w:pStyle w:val="76"/>
        <w:numPr>
          <w:ilvl w:val="0"/>
          <w:numId w:val="3"/>
        </w:numPr>
        <w:shd w:val="clear" w:color="auto" w:fill="FFFFFF"/>
        <w:ind w:left="0" w:firstLine="426"/>
        <w:jc w:val="both"/>
        <w:rPr>
          <w:rFonts w:ascii="GHEA Grapalat" w:hAnsi="GHEA Grapalat" w:cs="Sylfaen"/>
          <w:sz w:val="20"/>
          <w:lang w:val="af-ZA"/>
        </w:rPr>
      </w:pPr>
      <w:r>
        <w:rPr>
          <w:rFonts w:ascii="GHEA Grapalat" w:hAnsi="GHEA Grapalat" w:cs="Sylfaen"/>
          <w:sz w:val="20"/>
          <w:lang w:val="af-ZA"/>
        </w:rPr>
        <w:t xml:space="preserve">սույն կետով նախատեսված՝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pPr>
        <w:pStyle w:val="76"/>
        <w:numPr>
          <w:ilvl w:val="0"/>
          <w:numId w:val="3"/>
        </w:numPr>
        <w:shd w:val="clear" w:color="auto" w:fill="FFFFFF"/>
        <w:ind w:left="0" w:firstLine="375"/>
        <w:jc w:val="both"/>
        <w:rPr>
          <w:rFonts w:ascii="GHEA Grapalat" w:hAnsi="GHEA Grapalat" w:cs="Sylfaen"/>
          <w:sz w:val="20"/>
          <w:lang w:val="af-ZA"/>
        </w:rPr>
      </w:pPr>
      <w:r>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w:t>
      </w:r>
      <w:r>
        <w:rPr>
          <w:rFonts w:ascii="GHEA Grapalat" w:hAnsi="GHEA Grapalat" w:cs="Sylfaen"/>
          <w:sz w:val="20"/>
        </w:rPr>
        <w:t>նին որոշումը ներկայացվելու վերջնաժամկետը լրանալու</w:t>
      </w:r>
      <w:r>
        <w:rPr>
          <w:rFonts w:ascii="GHEA Grapalat" w:hAnsi="GHEA Grapalat" w:cs="Sylfaen"/>
          <w:sz w:val="20"/>
          <w:lang w:val="en-US"/>
        </w:rPr>
        <w:t>ց</w:t>
      </w:r>
      <w:r>
        <w:rPr>
          <w:rFonts w:ascii="GHEA Grapalat" w:hAnsi="GHEA Grapalat" w:cs="Sylfaen"/>
          <w:sz w:val="20"/>
          <w:lang w:val="af-ZA"/>
        </w:rPr>
        <w:t xml:space="preserve"> </w:t>
      </w:r>
      <w:r>
        <w:rPr>
          <w:rFonts w:ascii="GHEA Grapalat" w:hAnsi="GHEA Grapalat" w:cs="Sylfaen"/>
          <w:sz w:val="20"/>
          <w:lang w:val="en-US"/>
        </w:rPr>
        <w:t>հետո</w:t>
      </w:r>
      <w:r>
        <w:rPr>
          <w:rFonts w:ascii="GHEA Grapalat" w:hAnsi="GHEA Grapalat" w:cs="Sylfaen"/>
          <w:sz w:val="20"/>
          <w:lang w:val="af-ZA"/>
        </w:rPr>
        <w:t xml:space="preserve">, </w:t>
      </w:r>
      <w:r>
        <w:rPr>
          <w:rFonts w:ascii="GHEA Grapalat" w:hAnsi="GHEA Grapalat" w:cs="Sylfaen"/>
          <w:sz w:val="20"/>
          <w:lang w:val="en-US"/>
        </w:rPr>
        <w:t>բայց</w:t>
      </w:r>
      <w:r>
        <w:rPr>
          <w:rFonts w:ascii="GHEA Grapalat" w:hAnsi="GHEA Grapalat" w:cs="Sylfaen"/>
          <w:sz w:val="20"/>
          <w:lang w:val="af-ZA"/>
        </w:rPr>
        <w:t xml:space="preserve"> </w:t>
      </w:r>
      <w:r>
        <w:rPr>
          <w:rFonts w:ascii="GHEA Grapalat" w:hAnsi="GHEA Grapalat" w:cs="Sylfaen"/>
          <w:sz w:val="20"/>
          <w:lang w:val="en-US"/>
        </w:rPr>
        <w:t>ոչ</w:t>
      </w:r>
      <w:r>
        <w:rPr>
          <w:rFonts w:ascii="GHEA Grapalat" w:hAnsi="GHEA Grapalat" w:cs="Sylfaen"/>
          <w:sz w:val="20"/>
          <w:lang w:val="af-ZA"/>
        </w:rPr>
        <w:t xml:space="preserve"> </w:t>
      </w:r>
      <w:r>
        <w:rPr>
          <w:rFonts w:ascii="GHEA Grapalat" w:hAnsi="GHEA Grapalat" w:cs="Sylfaen"/>
          <w:sz w:val="20"/>
          <w:lang w:val="en-US"/>
        </w:rPr>
        <w:t>ուշ</w:t>
      </w:r>
      <w:r>
        <w:rPr>
          <w:rFonts w:ascii="GHEA Grapalat" w:hAnsi="GHEA Grapalat" w:cs="Sylfaen"/>
          <w:sz w:val="20"/>
          <w:lang w:val="af-ZA"/>
        </w:rPr>
        <w:t xml:space="preserve">, </w:t>
      </w:r>
      <w:r>
        <w:rPr>
          <w:rFonts w:ascii="GHEA Grapalat" w:hAnsi="GHEA Grapalat" w:cs="Sylfaen"/>
          <w:sz w:val="20"/>
          <w:lang w:val="en-US"/>
        </w:rPr>
        <w:t>քան</w:t>
      </w:r>
      <w:r>
        <w:rPr>
          <w:rFonts w:ascii="GHEA Grapalat" w:hAnsi="GHEA Grapalat" w:cs="Sylfaen"/>
          <w:sz w:val="20"/>
          <w:lang w:val="af-ZA"/>
        </w:rPr>
        <w:t xml:space="preserve"> </w:t>
      </w:r>
      <w:r>
        <w:rPr>
          <w:rFonts w:ascii="GHEA Grapalat" w:hAnsi="GHEA Grapalat" w:cs="Sylfaen"/>
          <w:sz w:val="20"/>
          <w:lang w:val="hy-AM"/>
        </w:rPr>
        <w:t xml:space="preserve"> </w:t>
      </w:r>
      <w:r>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Pr>
          <w:rFonts w:ascii="GHEA Grapalat" w:hAnsi="GHEA Grapalat" w:cs="Sylfaen"/>
          <w:sz w:val="20"/>
          <w:lang w:val="hy-AM"/>
        </w:rPr>
        <w:t xml:space="preserve"> , </w:t>
      </w:r>
      <w:r>
        <w:rPr>
          <w:rFonts w:ascii="GHEA Grapalat" w:hAnsi="GHEA Grapalat" w:cs="Sylfaen"/>
          <w:sz w:val="20"/>
          <w:lang w:val="af-ZA"/>
        </w:rPr>
        <w:t xml:space="preserve">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որոշումն</w:t>
      </w:r>
      <w:r>
        <w:rPr>
          <w:rFonts w:ascii="GHEA Grapalat" w:hAnsi="GHEA Grapalat" w:cs="Sylfaen"/>
          <w:sz w:val="20"/>
          <w:lang w:val="af-ZA"/>
        </w:rPr>
        <w:t xml:space="preserve"> </w:t>
      </w:r>
      <w:r>
        <w:rPr>
          <w:rFonts w:ascii="GHEA Grapalat" w:hAnsi="GHEA Grapalat" w:cs="Sylfaen"/>
          <w:sz w:val="20"/>
          <w:lang w:val="ru-RU"/>
        </w:rPr>
        <w:t>ստանալուն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քառասուներորդ</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դրությամբ</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բողոքարկման</w:t>
      </w:r>
      <w:r>
        <w:rPr>
          <w:rFonts w:ascii="GHEA Grapalat" w:hAnsi="GHEA Grapalat" w:cs="Sylfaen"/>
          <w:sz w:val="20"/>
          <w:lang w:val="af-ZA"/>
        </w:rPr>
        <w:t xml:space="preserve"> </w:t>
      </w:r>
      <w:r>
        <w:rPr>
          <w:rFonts w:ascii="GHEA Grapalat" w:hAnsi="GHEA Grapalat" w:cs="Sylfaen"/>
          <w:sz w:val="20"/>
          <w:lang w:val="ru-RU"/>
        </w:rPr>
        <w:t>վերաբերյալ</w:t>
      </w:r>
      <w:r>
        <w:rPr>
          <w:rFonts w:ascii="GHEA Grapalat" w:hAnsi="GHEA Grapalat" w:cs="Sylfaen"/>
          <w:sz w:val="20"/>
          <w:lang w:val="af-ZA"/>
        </w:rPr>
        <w:t xml:space="preserve"> </w:t>
      </w:r>
      <w:r>
        <w:rPr>
          <w:rFonts w:ascii="GHEA Grapalat" w:hAnsi="GHEA Grapalat" w:cs="Sylfaen"/>
          <w:sz w:val="20"/>
          <w:lang w:val="ru-RU"/>
        </w:rPr>
        <w:t>հարուցված</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չավարտված</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գործի</w:t>
      </w:r>
      <w:r>
        <w:rPr>
          <w:rFonts w:ascii="GHEA Grapalat" w:hAnsi="GHEA Grapalat" w:cs="Sylfaen"/>
          <w:sz w:val="20"/>
          <w:lang w:val="af-ZA"/>
        </w:rPr>
        <w:t xml:space="preserve"> </w:t>
      </w:r>
      <w:r>
        <w:rPr>
          <w:rFonts w:ascii="GHEA Grapalat" w:hAnsi="GHEA Grapalat" w:cs="Sylfaen"/>
          <w:sz w:val="20"/>
          <w:lang w:val="ru-RU"/>
        </w:rPr>
        <w:t>առկայության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en-US"/>
        </w:rPr>
        <w:t>ոչ</w:t>
      </w:r>
      <w:r>
        <w:rPr>
          <w:rFonts w:ascii="GHEA Grapalat" w:hAnsi="GHEA Grapalat" w:cs="Sylfaen"/>
          <w:sz w:val="20"/>
          <w:lang w:val="af-ZA"/>
        </w:rPr>
        <w:t xml:space="preserve"> </w:t>
      </w:r>
      <w:r>
        <w:rPr>
          <w:rFonts w:ascii="GHEA Grapalat" w:hAnsi="GHEA Grapalat" w:cs="Sylfaen"/>
          <w:sz w:val="20"/>
          <w:lang w:val="en-US"/>
        </w:rPr>
        <w:t>ուշ</w:t>
      </w:r>
      <w:r>
        <w:rPr>
          <w:rFonts w:ascii="GHEA Grapalat" w:hAnsi="GHEA Grapalat" w:cs="Sylfaen"/>
          <w:sz w:val="20"/>
          <w:lang w:val="af-ZA"/>
        </w:rPr>
        <w:t xml:space="preserve">, </w:t>
      </w:r>
      <w:r>
        <w:rPr>
          <w:rFonts w:ascii="GHEA Grapalat" w:hAnsi="GHEA Grapalat" w:cs="Sylfaen"/>
          <w:sz w:val="20"/>
          <w:lang w:val="en-US"/>
        </w:rPr>
        <w:t>քան</w:t>
      </w:r>
      <w:r>
        <w:rPr>
          <w:rFonts w:ascii="GHEA Grapalat" w:hAnsi="GHEA Grapalat" w:cs="Sylfaen"/>
          <w:sz w:val="20"/>
          <w:lang w:val="hy-AM"/>
        </w:rPr>
        <w:t xml:space="preserve"> </w:t>
      </w:r>
      <w:r>
        <w:rPr>
          <w:rFonts w:ascii="GHEA Grapalat" w:hAnsi="GHEA Grapalat" w:cs="Sylfaen"/>
          <w:sz w:val="20"/>
          <w:lang w:val="ru-RU"/>
        </w:rPr>
        <w:t>տվյալ</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գործով</w:t>
      </w:r>
      <w:r>
        <w:rPr>
          <w:rFonts w:ascii="GHEA Grapalat" w:hAnsi="GHEA Grapalat" w:cs="Sylfaen"/>
          <w:sz w:val="20"/>
          <w:lang w:val="af-ZA"/>
        </w:rPr>
        <w:t xml:space="preserve"> </w:t>
      </w:r>
      <w:r>
        <w:rPr>
          <w:rFonts w:ascii="GHEA Grapalat" w:hAnsi="GHEA Grapalat" w:cs="Sylfaen"/>
          <w:sz w:val="20"/>
          <w:lang w:val="ru-RU"/>
        </w:rPr>
        <w:t>եզրափակիչ</w:t>
      </w:r>
      <w:r>
        <w:rPr>
          <w:rFonts w:ascii="GHEA Grapalat" w:hAnsi="GHEA Grapalat" w:cs="Sylfaen"/>
          <w:sz w:val="20"/>
          <w:lang w:val="af-ZA"/>
        </w:rPr>
        <w:t xml:space="preserve"> </w:t>
      </w:r>
      <w:r>
        <w:rPr>
          <w:rFonts w:ascii="GHEA Grapalat" w:hAnsi="GHEA Grapalat" w:cs="Sylfaen"/>
          <w:sz w:val="20"/>
          <w:lang w:val="ru-RU"/>
        </w:rPr>
        <w:t>դատական</w:t>
      </w:r>
      <w:r>
        <w:rPr>
          <w:rFonts w:ascii="GHEA Grapalat" w:hAnsi="GHEA Grapalat" w:cs="Sylfaen"/>
          <w:sz w:val="20"/>
          <w:lang w:val="af-ZA"/>
        </w:rPr>
        <w:t xml:space="preserve"> </w:t>
      </w:r>
      <w:r>
        <w:rPr>
          <w:rFonts w:ascii="GHEA Grapalat" w:hAnsi="GHEA Grapalat" w:cs="Sylfaen"/>
          <w:sz w:val="20"/>
          <w:lang w:val="ru-RU"/>
        </w:rPr>
        <w:t>ակտն</w:t>
      </w:r>
      <w:r>
        <w:rPr>
          <w:rFonts w:ascii="GHEA Grapalat" w:hAnsi="GHEA Grapalat" w:cs="Sylfaen"/>
          <w:sz w:val="20"/>
          <w:lang w:val="af-ZA"/>
        </w:rPr>
        <w:t xml:space="preserve"> </w:t>
      </w:r>
      <w:r>
        <w:rPr>
          <w:rFonts w:ascii="GHEA Grapalat" w:hAnsi="GHEA Grapalat" w:cs="Sylfaen"/>
          <w:sz w:val="20"/>
          <w:lang w:val="ru-RU"/>
        </w:rPr>
        <w:t>ուժի</w:t>
      </w:r>
      <w:r>
        <w:rPr>
          <w:rFonts w:ascii="GHEA Grapalat" w:hAnsi="GHEA Grapalat" w:cs="Sylfaen"/>
          <w:sz w:val="20"/>
          <w:lang w:val="af-ZA"/>
        </w:rPr>
        <w:t xml:space="preserve"> </w:t>
      </w:r>
      <w:r>
        <w:rPr>
          <w:rFonts w:ascii="GHEA Grapalat" w:hAnsi="GHEA Grapalat" w:cs="Sylfaen"/>
          <w:sz w:val="20"/>
          <w:lang w:val="ru-RU"/>
        </w:rPr>
        <w:t>մեջ</w:t>
      </w:r>
      <w:r>
        <w:rPr>
          <w:rFonts w:ascii="GHEA Grapalat" w:hAnsi="GHEA Grapalat" w:cs="Sylfaen"/>
          <w:sz w:val="20"/>
          <w:lang w:val="af-ZA"/>
        </w:rPr>
        <w:t xml:space="preserve"> </w:t>
      </w:r>
      <w:r>
        <w:rPr>
          <w:rFonts w:ascii="GHEA Grapalat" w:hAnsi="GHEA Grapalat" w:cs="Sylfaen"/>
          <w:sz w:val="20"/>
          <w:lang w:val="ru-RU"/>
        </w:rPr>
        <w:t>մտնելը</w:t>
      </w:r>
      <w:r>
        <w:rPr>
          <w:rFonts w:ascii="GHEA Grapalat" w:hAnsi="GHEA Grapalat" w:cs="Sylfaen"/>
          <w:sz w:val="20"/>
        </w:rPr>
        <w:t xml:space="preserve"> </w:t>
      </w:r>
      <w:r>
        <w:rPr>
          <w:rFonts w:ascii="GHEA Grapalat" w:hAnsi="GHEA Grapalat" w:cs="Sylfaen"/>
          <w:sz w:val="20"/>
          <w:lang w:val="af-ZA"/>
        </w:rPr>
        <w:t xml:space="preserve">, </w:t>
      </w:r>
      <w:r>
        <w:rPr>
          <w:rFonts w:ascii="GHEA Grapalat" w:hAnsi="GHEA Grapalat" w:cs="Sylfaen"/>
          <w:sz w:val="20"/>
          <w:lang w:val="en-US"/>
        </w:rPr>
        <w:t>ապա</w:t>
      </w:r>
      <w:r>
        <w:rPr>
          <w:rFonts w:ascii="GHEA Grapalat" w:hAnsi="GHEA Grapalat" w:cs="Sylfaen"/>
          <w:sz w:val="20"/>
          <w:lang w:val="af-ZA"/>
        </w:rPr>
        <w:t xml:space="preserve"> </w:t>
      </w:r>
      <w:r>
        <w:rPr>
          <w:rFonts w:ascii="GHEA Grapalat" w:hAnsi="GHEA Grapalat" w:cs="Sylfaen"/>
          <w:sz w:val="20"/>
          <w:lang w:val="en-US"/>
        </w:rPr>
        <w:t>պատվիրատուն</w:t>
      </w:r>
      <w:r>
        <w:rPr>
          <w:rFonts w:ascii="GHEA Grapalat" w:hAnsi="GHEA Grapalat" w:cs="Sylfaen"/>
          <w:sz w:val="20"/>
          <w:lang w:val="af-ZA"/>
        </w:rPr>
        <w:t xml:space="preserve"> </w:t>
      </w:r>
      <w:r>
        <w:rPr>
          <w:rFonts w:ascii="GHEA Grapalat" w:hAnsi="GHEA Grapalat" w:cs="Sylfaen"/>
          <w:sz w:val="20"/>
          <w:lang w:val="en-US"/>
        </w:rPr>
        <w:t>դրա</w:t>
      </w:r>
      <w:r>
        <w:rPr>
          <w:rFonts w:ascii="GHEA Grapalat" w:hAnsi="GHEA Grapalat" w:cs="Sylfaen"/>
          <w:sz w:val="20"/>
          <w:lang w:val="af-ZA"/>
        </w:rPr>
        <w:t xml:space="preserve"> </w:t>
      </w:r>
      <w:r>
        <w:rPr>
          <w:rFonts w:ascii="GHEA Grapalat" w:hAnsi="GHEA Grapalat" w:cs="Sylfaen"/>
          <w:sz w:val="20"/>
          <w:lang w:val="en-US"/>
        </w:rPr>
        <w:t>մասին</w:t>
      </w:r>
      <w:r>
        <w:rPr>
          <w:rFonts w:ascii="GHEA Grapalat" w:hAnsi="GHEA Grapalat" w:cs="Sylfaen"/>
          <w:sz w:val="20"/>
          <w:lang w:val="af-ZA"/>
        </w:rPr>
        <w:t xml:space="preserve"> </w:t>
      </w:r>
      <w:r>
        <w:rPr>
          <w:rFonts w:ascii="GHEA Grapalat" w:hAnsi="GHEA Grapalat" w:cs="Sylfaen"/>
          <w:sz w:val="20"/>
          <w:lang w:val="en-US"/>
        </w:rPr>
        <w:t>գրավոր</w:t>
      </w:r>
      <w:r>
        <w:rPr>
          <w:rFonts w:ascii="GHEA Grapalat" w:hAnsi="GHEA Grapalat" w:cs="Sylfaen"/>
          <w:sz w:val="20"/>
          <w:lang w:val="af-ZA"/>
        </w:rPr>
        <w:t xml:space="preserve"> </w:t>
      </w:r>
      <w:r>
        <w:rPr>
          <w:rFonts w:ascii="GHEA Grapalat" w:hAnsi="GHEA Grapalat" w:cs="Sylfaen"/>
          <w:sz w:val="20"/>
          <w:lang w:val="en-US"/>
        </w:rPr>
        <w:t>տեղեկացնում</w:t>
      </w:r>
      <w:r>
        <w:rPr>
          <w:rFonts w:ascii="GHEA Grapalat" w:hAnsi="GHEA Grapalat" w:cs="Sylfaen"/>
          <w:sz w:val="20"/>
          <w:lang w:val="af-ZA"/>
        </w:rPr>
        <w:t xml:space="preserve"> </w:t>
      </w:r>
      <w:r>
        <w:rPr>
          <w:rFonts w:ascii="GHEA Grapalat" w:hAnsi="GHEA Grapalat" w:cs="Sylfaen"/>
          <w:sz w:val="20"/>
          <w:lang w:val="en-US"/>
        </w:rPr>
        <w:t>է</w:t>
      </w:r>
      <w:r>
        <w:rPr>
          <w:rFonts w:ascii="GHEA Grapalat" w:hAnsi="GHEA Grapalat" w:cs="Sylfaen"/>
          <w:sz w:val="20"/>
          <w:lang w:val="af-ZA"/>
        </w:rPr>
        <w:t xml:space="preserve"> </w:t>
      </w:r>
      <w:r>
        <w:rPr>
          <w:rFonts w:ascii="GHEA Grapalat" w:hAnsi="GHEA Grapalat" w:cs="Sylfaen"/>
          <w:sz w:val="20"/>
          <w:lang w:val="en-US"/>
        </w:rPr>
        <w:t>լիազորված</w:t>
      </w:r>
      <w:r>
        <w:rPr>
          <w:rFonts w:ascii="GHEA Grapalat" w:hAnsi="GHEA Grapalat" w:cs="Sylfaen"/>
          <w:sz w:val="20"/>
          <w:lang w:val="af-ZA"/>
        </w:rPr>
        <w:t xml:space="preserve"> </w:t>
      </w:r>
      <w:r>
        <w:rPr>
          <w:rFonts w:ascii="GHEA Grapalat" w:hAnsi="GHEA Grapalat" w:cs="Sylfaen"/>
          <w:sz w:val="20"/>
          <w:lang w:val="en-US"/>
        </w:rPr>
        <w:t>մարմին</w:t>
      </w:r>
      <w:r>
        <w:rPr>
          <w:rFonts w:ascii="GHEA Grapalat" w:hAnsi="GHEA Grapalat" w:cs="Sylfaen"/>
          <w:sz w:val="20"/>
          <w:lang w:val="af-ZA"/>
        </w:rPr>
        <w:t xml:space="preserve">, </w:t>
      </w:r>
      <w:r>
        <w:rPr>
          <w:rFonts w:ascii="GHEA Grapalat" w:hAnsi="GHEA Grapalat" w:cs="Sylfaen"/>
          <w:sz w:val="20"/>
          <w:lang w:val="en-US"/>
        </w:rPr>
        <w:t>որի</w:t>
      </w:r>
      <w:r>
        <w:rPr>
          <w:rFonts w:ascii="GHEA Grapalat" w:hAnsi="GHEA Grapalat" w:cs="Sylfaen"/>
          <w:sz w:val="20"/>
          <w:lang w:val="af-ZA"/>
        </w:rPr>
        <w:t xml:space="preserve"> </w:t>
      </w:r>
      <w:r>
        <w:rPr>
          <w:rFonts w:ascii="GHEA Grapalat" w:hAnsi="GHEA Grapalat" w:cs="Sylfaen"/>
          <w:sz w:val="20"/>
          <w:lang w:val="en-US"/>
        </w:rPr>
        <w:t>հիման</w:t>
      </w:r>
      <w:r>
        <w:rPr>
          <w:rFonts w:ascii="GHEA Grapalat" w:hAnsi="GHEA Grapalat" w:cs="Sylfaen"/>
          <w:sz w:val="20"/>
          <w:lang w:val="af-ZA"/>
        </w:rPr>
        <w:t xml:space="preserve"> </w:t>
      </w:r>
      <w:r>
        <w:rPr>
          <w:rFonts w:ascii="GHEA Grapalat" w:hAnsi="GHEA Grapalat" w:cs="Sylfaen"/>
          <w:sz w:val="20"/>
          <w:lang w:val="en-US"/>
        </w:rPr>
        <w:t>վրա</w:t>
      </w:r>
      <w:r>
        <w:rPr>
          <w:rFonts w:ascii="GHEA Grapalat" w:hAnsi="GHEA Grapalat" w:cs="Sylfaen"/>
          <w:sz w:val="20"/>
          <w:lang w:val="af-ZA"/>
        </w:rPr>
        <w:t xml:space="preserve"> </w:t>
      </w:r>
      <w:r>
        <w:rPr>
          <w:rFonts w:ascii="GHEA Grapalat" w:hAnsi="GHEA Grapalat" w:cs="Sylfaen"/>
          <w:sz w:val="20"/>
          <w:lang w:val="en-US"/>
        </w:rPr>
        <w:t>մասնակիցը</w:t>
      </w:r>
      <w:r>
        <w:rPr>
          <w:rFonts w:ascii="GHEA Grapalat" w:hAnsi="GHEA Grapalat" w:cs="Sylfaen"/>
          <w:sz w:val="20"/>
          <w:lang w:val="af-ZA"/>
        </w:rPr>
        <w:t xml:space="preserve"> </w:t>
      </w:r>
      <w:r>
        <w:rPr>
          <w:rFonts w:ascii="GHEA Grapalat" w:hAnsi="GHEA Grapalat" w:cs="Sylfaen"/>
          <w:sz w:val="20"/>
          <w:lang w:val="en-US"/>
        </w:rPr>
        <w:t>չի</w:t>
      </w:r>
      <w:r>
        <w:rPr>
          <w:rFonts w:ascii="GHEA Grapalat" w:hAnsi="GHEA Grapalat" w:cs="Sylfaen"/>
          <w:sz w:val="20"/>
          <w:lang w:val="af-ZA"/>
        </w:rPr>
        <w:t xml:space="preserve"> </w:t>
      </w:r>
      <w:r>
        <w:rPr>
          <w:rFonts w:ascii="GHEA Grapalat" w:hAnsi="GHEA Grapalat" w:cs="Sylfaen"/>
          <w:sz w:val="20"/>
          <w:lang w:val="en-US"/>
        </w:rPr>
        <w:t>ներառվում</w:t>
      </w:r>
      <w:r>
        <w:rPr>
          <w:rFonts w:ascii="GHEA Grapalat" w:hAnsi="GHEA Grapalat" w:cs="Sylfaen"/>
          <w:sz w:val="20"/>
          <w:lang w:val="af-ZA"/>
        </w:rPr>
        <w:t xml:space="preserve"> </w:t>
      </w:r>
      <w:r>
        <w:rPr>
          <w:rFonts w:ascii="GHEA Grapalat" w:hAnsi="GHEA Grapalat" w:cs="Sylfaen"/>
          <w:sz w:val="20"/>
          <w:lang w:val="en-US"/>
        </w:rPr>
        <w:t>ցուցակում</w:t>
      </w:r>
      <w:r>
        <w:rPr>
          <w:rFonts w:ascii="GHEA Grapalat" w:hAnsi="GHEA Grapalat" w:cs="Sylfaen"/>
          <w:sz w:val="20"/>
          <w:lang w:val="af-ZA"/>
        </w:rPr>
        <w:t>:</w:t>
      </w:r>
    </w:p>
    <w:p w14:paraId="3CF140E0">
      <w:pPr>
        <w:ind w:firstLine="375"/>
        <w:jc w:val="both"/>
        <w:rPr>
          <w:rFonts w:ascii="GHEA Grapalat" w:hAnsi="GHEA Grapalat" w:cs="Sylfaen"/>
          <w:sz w:val="20"/>
          <w:lang w:val="af-ZA"/>
        </w:rPr>
      </w:pPr>
      <w:r>
        <w:rPr>
          <w:rFonts w:ascii="GHEA Grapalat" w:hAnsi="GHEA Grapalat" w:cs="Sylfaen"/>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Pr>
          <w:rFonts w:ascii="GHEA Grapalat" w:hAnsi="GHEA Grapalat" w:cs="Sylfaen"/>
          <w:sz w:val="20"/>
        </w:rPr>
        <w:t>արդյունքում</w:t>
      </w:r>
      <w:r>
        <w:rPr>
          <w:rFonts w:ascii="GHEA Grapalat" w:hAnsi="GHEA Grapalat" w:cs="Sylfaen"/>
          <w:sz w:val="20"/>
          <w:lang w:val="af-ZA"/>
        </w:rPr>
        <w:t xml:space="preserve"> </w:t>
      </w:r>
      <w:r>
        <w:rPr>
          <w:rFonts w:ascii="GHEA Grapalat" w:hAnsi="GHEA Grapalat" w:cs="Sylfaen"/>
          <w:sz w:val="20"/>
        </w:rPr>
        <w:t>համաձայնագիր</w:t>
      </w:r>
      <w:r>
        <w:rPr>
          <w:rFonts w:ascii="GHEA Grapalat" w:hAnsi="GHEA Grapalat" w:cs="Sylfaen"/>
          <w:sz w:val="20"/>
          <w:lang w:val="af-ZA"/>
        </w:rPr>
        <w:t xml:space="preserve"> </w:t>
      </w:r>
      <w:r>
        <w:rPr>
          <w:rFonts w:ascii="GHEA Grapalat" w:hAnsi="GHEA Grapalat" w:cs="Sylfaen"/>
          <w:sz w:val="20"/>
        </w:rPr>
        <w:t>կնքելու</w:t>
      </w:r>
      <w:r>
        <w:rPr>
          <w:rFonts w:ascii="GHEA Grapalat" w:hAnsi="GHEA Grapalat" w:cs="Sylfaen"/>
          <w:sz w:val="20"/>
          <w:lang w:val="af-ZA"/>
        </w:rPr>
        <w:t xml:space="preserve"> </w:t>
      </w:r>
      <w:r>
        <w:rPr>
          <w:rFonts w:ascii="GHEA Grapalat" w:hAnsi="GHEA Grapalat" w:cs="Sylfaen"/>
          <w:sz w:val="20"/>
        </w:rPr>
        <w:t>նպատակով</w:t>
      </w:r>
      <w:r>
        <w:rPr>
          <w:rFonts w:ascii="GHEA Grapalat" w:hAnsi="GHEA Grapalat" w:cs="Sylfaen"/>
          <w:sz w:val="20"/>
          <w:lang w:val="af-ZA"/>
        </w:rPr>
        <w:t xml:space="preserve"> </w:t>
      </w:r>
      <w:r>
        <w:rPr>
          <w:rFonts w:ascii="GHEA Grapalat" w:hAnsi="GHEA Grapalat" w:cs="Sylfaen"/>
          <w:sz w:val="20"/>
        </w:rPr>
        <w:t>պայմանագիրը</w:t>
      </w:r>
      <w:r>
        <w:rPr>
          <w:rFonts w:ascii="GHEA Grapalat" w:hAnsi="GHEA Grapalat" w:cs="Sylfaen"/>
          <w:sz w:val="20"/>
          <w:lang w:val="af-ZA"/>
        </w:rPr>
        <w:t xml:space="preserve"> </w:t>
      </w:r>
      <w:r>
        <w:rPr>
          <w:rFonts w:ascii="GHEA Grapalat" w:hAnsi="GHEA Grapalat" w:cs="Sylfaen"/>
          <w:sz w:val="20"/>
        </w:rPr>
        <w:t>կնքած</w:t>
      </w:r>
      <w:r>
        <w:rPr>
          <w:rFonts w:ascii="GHEA Grapalat" w:hAnsi="GHEA Grapalat" w:cs="Sylfaen"/>
          <w:sz w:val="20"/>
          <w:lang w:val="af-ZA"/>
        </w:rPr>
        <w:t xml:space="preserve"> </w:t>
      </w:r>
      <w:r>
        <w:rPr>
          <w:rFonts w:ascii="GHEA Grapalat" w:hAnsi="GHEA Grapalat" w:cs="Sylfaen"/>
          <w:sz w:val="20"/>
        </w:rPr>
        <w:t>անձը</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ժամկետում</w:t>
      </w:r>
      <w:r>
        <w:rPr>
          <w:rFonts w:ascii="GHEA Grapalat" w:hAnsi="GHEA Grapalat" w:cs="Sylfaen"/>
          <w:sz w:val="20"/>
          <w:lang w:val="af-ZA"/>
        </w:rPr>
        <w:t xml:space="preserve"> </w:t>
      </w:r>
      <w:r>
        <w:rPr>
          <w:rFonts w:ascii="GHEA Grapalat" w:hAnsi="GHEA Grapalat" w:cs="Sylfaen"/>
          <w:sz w:val="20"/>
        </w:rPr>
        <w:t>միակողմանի</w:t>
      </w:r>
      <w:r>
        <w:rPr>
          <w:rFonts w:ascii="GHEA Grapalat" w:hAnsi="GHEA Grapalat" w:cs="Sylfaen"/>
          <w:sz w:val="20"/>
          <w:lang w:val="af-ZA"/>
        </w:rPr>
        <w:t xml:space="preserve"> </w:t>
      </w:r>
      <w:r>
        <w:rPr>
          <w:rFonts w:ascii="GHEA Grapalat" w:hAnsi="GHEA Grapalat" w:cs="Sylfaen"/>
          <w:sz w:val="20"/>
        </w:rPr>
        <w:t>հաստատված</w:t>
      </w:r>
      <w:r>
        <w:rPr>
          <w:rFonts w:ascii="GHEA Grapalat" w:hAnsi="GHEA Grapalat" w:cs="Sylfaen"/>
          <w:sz w:val="20"/>
          <w:lang w:val="af-ZA"/>
        </w:rPr>
        <w:t xml:space="preserve"> </w:t>
      </w:r>
      <w:r>
        <w:rPr>
          <w:rFonts w:ascii="GHEA Grapalat" w:hAnsi="GHEA Grapalat" w:cs="Sylfaen"/>
          <w:sz w:val="20"/>
        </w:rPr>
        <w:t>հայտարարության</w:t>
      </w:r>
      <w:r>
        <w:rPr>
          <w:rFonts w:ascii="GHEA Grapalat" w:hAnsi="GHEA Grapalat" w:cs="Sylfaen"/>
          <w:sz w:val="20"/>
          <w:lang w:val="af-ZA"/>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այսուհետ</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rPr>
        <w:t>տուժանք</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w:t>
      </w:r>
      <w:r>
        <w:rPr>
          <w:rFonts w:ascii="GHEA Grapalat" w:hAnsi="GHEA Grapalat" w:cs="Sylfaen"/>
          <w:sz w:val="20"/>
        </w:rPr>
        <w:t>ներկայացված</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չի</w:t>
      </w:r>
      <w:r>
        <w:rPr>
          <w:rFonts w:ascii="GHEA Grapalat" w:hAnsi="GHEA Grapalat" w:cs="Sylfaen"/>
          <w:sz w:val="20"/>
          <w:lang w:val="af-ZA"/>
        </w:rPr>
        <w:t xml:space="preserve"> </w:t>
      </w:r>
      <w:r>
        <w:rPr>
          <w:rFonts w:ascii="GHEA Grapalat" w:hAnsi="GHEA Grapalat" w:cs="Sylfaen"/>
          <w:sz w:val="20"/>
        </w:rPr>
        <w:t>փոխարինում</w:t>
      </w:r>
      <w:r>
        <w:rPr>
          <w:rFonts w:ascii="GHEA Grapalat" w:hAnsi="GHEA Grapalat" w:cs="Sylfaen"/>
          <w:sz w:val="20"/>
          <w:lang w:val="af-ZA"/>
        </w:rPr>
        <w:t xml:space="preserve"> </w:t>
      </w:r>
      <w:r>
        <w:rPr>
          <w:rFonts w:ascii="GHEA Grapalat" w:hAnsi="GHEA Grapalat" w:cs="Sylfaen"/>
          <w:sz w:val="20"/>
        </w:rPr>
        <w:t>բանկային</w:t>
      </w:r>
      <w:r>
        <w:rPr>
          <w:rFonts w:ascii="GHEA Grapalat" w:hAnsi="GHEA Grapalat" w:cs="Sylfaen"/>
          <w:sz w:val="20"/>
          <w:lang w:val="af-ZA"/>
        </w:rPr>
        <w:t xml:space="preserve"> </w:t>
      </w:r>
      <w:r>
        <w:rPr>
          <w:rFonts w:ascii="GHEA Grapalat" w:hAnsi="GHEA Grapalat" w:cs="Sylfaen"/>
          <w:sz w:val="20"/>
        </w:rPr>
        <w:t>երաշխիք</w:t>
      </w:r>
      <w:r>
        <w:rPr>
          <w:rFonts w:ascii="GHEA Grapalat" w:hAnsi="GHEA Grapalat" w:cs="Sylfaen"/>
          <w:sz w:val="20"/>
          <w:lang w:val="hy-AM"/>
        </w:rPr>
        <w:t>ո</w:t>
      </w:r>
      <w:r>
        <w:rPr>
          <w:rFonts w:ascii="GHEA Grapalat" w:hAnsi="GHEA Grapalat" w:cs="Sylfaen"/>
          <w:sz w:val="20"/>
        </w:rPr>
        <w:t>վ</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փողով</w:t>
      </w:r>
      <w:r>
        <w:rPr>
          <w:rFonts w:ascii="GHEA Grapalat" w:hAnsi="GHEA Grapalat" w:cs="Sylfaen"/>
          <w:sz w:val="20"/>
          <w:lang w:val="af-ZA"/>
        </w:rPr>
        <w:t xml:space="preserve">, </w:t>
      </w:r>
      <w:r>
        <w:rPr>
          <w:rFonts w:ascii="GHEA Grapalat" w:hAnsi="GHEA Grapalat" w:cs="Sylfaen"/>
          <w:sz w:val="20"/>
        </w:rPr>
        <w:t>ապա</w:t>
      </w:r>
      <w:r>
        <w:rPr>
          <w:rFonts w:ascii="GHEA Grapalat" w:hAnsi="GHEA Grapalat" w:cs="Sylfaen"/>
          <w:sz w:val="20"/>
          <w:lang w:val="af-ZA"/>
        </w:rPr>
        <w:t xml:space="preserve"> </w:t>
      </w:r>
      <w:r>
        <w:rPr>
          <w:rFonts w:ascii="GHEA Grapalat" w:hAnsi="GHEA Grapalat" w:cs="Sylfaen"/>
          <w:sz w:val="20"/>
        </w:rPr>
        <w:t>այդ</w:t>
      </w:r>
      <w:r>
        <w:rPr>
          <w:rFonts w:ascii="GHEA Grapalat" w:hAnsi="GHEA Grapalat" w:cs="Sylfaen"/>
          <w:sz w:val="20"/>
          <w:lang w:val="af-ZA"/>
        </w:rPr>
        <w:t xml:space="preserve"> </w:t>
      </w:r>
      <w:r>
        <w:rPr>
          <w:rFonts w:ascii="GHEA Grapalat" w:hAnsi="GHEA Grapalat" w:cs="Sylfaen"/>
          <w:sz w:val="20"/>
        </w:rPr>
        <w:t>հանգամանքը</w:t>
      </w:r>
      <w:r>
        <w:rPr>
          <w:rFonts w:ascii="GHEA Grapalat" w:hAnsi="GHEA Grapalat" w:cs="Sylfaen"/>
          <w:sz w:val="20"/>
          <w:lang w:val="af-ZA"/>
        </w:rPr>
        <w:t xml:space="preserve"> </w:t>
      </w:r>
      <w:r>
        <w:rPr>
          <w:rFonts w:ascii="GHEA Grapalat" w:hAnsi="GHEA Grapalat" w:cs="Sylfaen"/>
          <w:sz w:val="20"/>
        </w:rPr>
        <w:t>համարվում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որպես</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գործընթացի</w:t>
      </w:r>
      <w:r>
        <w:rPr>
          <w:rFonts w:ascii="GHEA Grapalat" w:hAnsi="GHEA Grapalat" w:cs="Sylfaen"/>
          <w:sz w:val="20"/>
          <w:lang w:val="af-ZA"/>
        </w:rPr>
        <w:t xml:space="preserve"> </w:t>
      </w:r>
      <w:r>
        <w:rPr>
          <w:rFonts w:ascii="GHEA Grapalat" w:hAnsi="GHEA Grapalat" w:cs="Sylfaen"/>
          <w:sz w:val="20"/>
        </w:rPr>
        <w:t>շրջանակում</w:t>
      </w:r>
      <w:r>
        <w:rPr>
          <w:rFonts w:ascii="GHEA Grapalat" w:hAnsi="GHEA Grapalat" w:cs="Sylfaen"/>
          <w:sz w:val="20"/>
          <w:lang w:val="af-ZA"/>
        </w:rPr>
        <w:t xml:space="preserve"> </w:t>
      </w:r>
      <w:r>
        <w:rPr>
          <w:rFonts w:ascii="GHEA Grapalat" w:hAnsi="GHEA Grapalat" w:cs="Sylfaen"/>
          <w:sz w:val="20"/>
        </w:rPr>
        <w:t>մասնակցի</w:t>
      </w:r>
      <w:r>
        <w:rPr>
          <w:rFonts w:ascii="GHEA Grapalat" w:hAnsi="GHEA Grapalat" w:cs="Sylfaen"/>
          <w:sz w:val="20"/>
          <w:lang w:val="af-ZA"/>
        </w:rPr>
        <w:t xml:space="preserve"> </w:t>
      </w:r>
      <w:r>
        <w:rPr>
          <w:rFonts w:ascii="GHEA Grapalat" w:hAnsi="GHEA Grapalat" w:cs="Sylfaen"/>
          <w:sz w:val="20"/>
        </w:rPr>
        <w:t>ստանձնված</w:t>
      </w:r>
      <w:r>
        <w:rPr>
          <w:rFonts w:ascii="GHEA Grapalat" w:hAnsi="GHEA Grapalat" w:cs="Sylfaen"/>
          <w:sz w:val="20"/>
          <w:lang w:val="af-ZA"/>
        </w:rPr>
        <w:t xml:space="preserve"> </w:t>
      </w:r>
      <w:r>
        <w:rPr>
          <w:rFonts w:ascii="GHEA Grapalat" w:hAnsi="GHEA Grapalat" w:cs="Sylfaen"/>
          <w:sz w:val="20"/>
        </w:rPr>
        <w:t>պարտավորության</w:t>
      </w:r>
      <w:r>
        <w:rPr>
          <w:rFonts w:ascii="GHEA Grapalat" w:hAnsi="GHEA Grapalat" w:cs="Sylfaen"/>
          <w:sz w:val="20"/>
          <w:lang w:val="af-ZA"/>
        </w:rPr>
        <w:t xml:space="preserve"> </w:t>
      </w:r>
      <w:r>
        <w:rPr>
          <w:rFonts w:ascii="GHEA Grapalat" w:hAnsi="GHEA Grapalat" w:cs="Sylfaen"/>
          <w:sz w:val="20"/>
        </w:rPr>
        <w:t>խախտում</w:t>
      </w:r>
      <w:r>
        <w:rPr>
          <w:rFonts w:ascii="GHEA Grapalat" w:hAnsi="GHEA Grapalat" w:cs="Sylfaen"/>
          <w:sz w:val="20"/>
          <w:lang w:val="af-ZA"/>
        </w:rPr>
        <w:t xml:space="preserve">: </w:t>
      </w:r>
    </w:p>
    <w:p w14:paraId="4D01CE95">
      <w:pPr>
        <w:ind w:firstLine="375"/>
        <w:jc w:val="both"/>
        <w:rPr>
          <w:rFonts w:ascii="GHEA Grapalat" w:hAnsi="GHEA Grapalat" w:cs="Sylfaen"/>
          <w:sz w:val="20"/>
          <w:lang w:val="af-ZA"/>
        </w:rPr>
      </w:pPr>
    </w:p>
    <w:p w14:paraId="595F00BF">
      <w:pPr>
        <w:ind w:firstLine="375"/>
        <w:jc w:val="both"/>
        <w:rPr>
          <w:rFonts w:ascii="GHEA Grapalat" w:hAnsi="GHEA Grapalat"/>
          <w:sz w:val="20"/>
          <w:szCs w:val="20"/>
          <w:lang w:val="af-ZA"/>
        </w:rPr>
      </w:pPr>
      <w:r>
        <w:rPr>
          <w:rFonts w:ascii="GHEA Grapalat" w:hAnsi="GHEA Grapalat"/>
          <w:color w:val="000000"/>
          <w:sz w:val="20"/>
          <w:szCs w:val="20"/>
          <w:lang w:val="af-ZA"/>
        </w:rPr>
        <w:t xml:space="preserve">      8.1</w:t>
      </w:r>
      <w:r>
        <w:rPr>
          <w:rFonts w:ascii="GHEA Grapalat" w:hAnsi="GHEA Grapalat"/>
          <w:color w:val="000000"/>
          <w:sz w:val="20"/>
          <w:szCs w:val="20"/>
          <w:lang w:val="hy-AM"/>
        </w:rPr>
        <w:t>4</w:t>
      </w:r>
      <w:r>
        <w:rPr>
          <w:rFonts w:ascii="GHEA Grapalat" w:hAnsi="GHEA Grapalat"/>
          <w:color w:val="000000"/>
          <w:sz w:val="20"/>
          <w:szCs w:val="20"/>
          <w:lang w:val="af-ZA"/>
        </w:rPr>
        <w:t xml:space="preserve"> </w:t>
      </w:r>
      <w:r>
        <w:rPr>
          <w:rFonts w:ascii="GHEA Grapalat" w:hAnsi="GHEA Grapalat"/>
          <w:color w:val="000000"/>
          <w:sz w:val="20"/>
          <w:szCs w:val="20"/>
        </w:rPr>
        <w:t>Ե</w:t>
      </w:r>
      <w:r>
        <w:rPr>
          <w:rFonts w:ascii="GHEA Grapalat" w:hAnsi="GHEA Grapalat"/>
          <w:color w:val="000000"/>
          <w:sz w:val="20"/>
          <w:szCs w:val="20"/>
          <w:lang w:val="hy-AM"/>
        </w:rPr>
        <w:t>թե մասնակից</w:t>
      </w:r>
      <w:r>
        <w:rPr>
          <w:rFonts w:ascii="GHEA Grapalat" w:hAnsi="GHEA Grapalat"/>
          <w:color w:val="000000"/>
          <w:sz w:val="20"/>
          <w:szCs w:val="20"/>
        </w:rPr>
        <w:t>ն</w:t>
      </w:r>
      <w:r>
        <w:rPr>
          <w:rFonts w:ascii="GHEA Grapalat" w:hAnsi="GHEA Grapalat"/>
          <w:color w:val="000000"/>
          <w:sz w:val="20"/>
          <w:szCs w:val="20"/>
          <w:lang w:val="hy-AM"/>
        </w:rPr>
        <w:t xml:space="preserve"> </w:t>
      </w:r>
      <w:r>
        <w:rPr>
          <w:rFonts w:ascii="GHEA Grapalat" w:hAnsi="GHEA Grapalat"/>
          <w:color w:val="000000"/>
          <w:sz w:val="20"/>
          <w:szCs w:val="20"/>
        </w:rPr>
        <w:t>Օ</w:t>
      </w:r>
      <w:r>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Pr>
          <w:rFonts w:ascii="GHEA Grapalat" w:hAnsi="GHEA Grapalat" w:cs="Sylfaen"/>
          <w:sz w:val="20"/>
          <w:szCs w:val="20"/>
          <w:lang w:val="af-ZA"/>
        </w:rPr>
        <w:t>:</w:t>
      </w:r>
    </w:p>
    <w:p w14:paraId="2CAC7854">
      <w:pPr>
        <w:pStyle w:val="54"/>
        <w:spacing w:line="240" w:lineRule="auto"/>
        <w:ind w:firstLine="706"/>
        <w:rPr>
          <w:rFonts w:ascii="GHEA Grapalat" w:hAnsi="GHEA Grapalat" w:cs="Sylfaen"/>
          <w:sz w:val="20"/>
          <w:szCs w:val="24"/>
          <w:lang w:val="af-ZA" w:eastAsia="en-US"/>
        </w:rPr>
      </w:pPr>
      <w:r>
        <w:rPr>
          <w:rFonts w:ascii="GHEA Grapalat" w:hAnsi="GHEA Grapalat" w:cs="Sylfaen"/>
          <w:sz w:val="20"/>
          <w:szCs w:val="24"/>
          <w:lang w:val="af-ZA" w:eastAsia="en-US"/>
        </w:rPr>
        <w:t>8.1</w:t>
      </w:r>
      <w:r>
        <w:rPr>
          <w:rFonts w:ascii="GHEA Grapalat" w:hAnsi="GHEA Grapalat" w:cs="Sylfaen"/>
          <w:sz w:val="20"/>
          <w:szCs w:val="24"/>
          <w:lang w:val="hy-AM" w:eastAsia="en-US"/>
        </w:rPr>
        <w:t>5</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հրավերի</w:t>
      </w:r>
      <w:r>
        <w:rPr>
          <w:rFonts w:ascii="GHEA Grapalat" w:hAnsi="GHEA Grapalat" w:cs="Sylfaen"/>
          <w:sz w:val="20"/>
          <w:szCs w:val="24"/>
          <w:lang w:val="af-ZA" w:eastAsia="en-US"/>
        </w:rPr>
        <w:t xml:space="preserve"> 1-</w:t>
      </w:r>
      <w:r>
        <w:rPr>
          <w:rFonts w:ascii="GHEA Grapalat" w:hAnsi="GHEA Grapalat" w:cs="Sylfaen"/>
          <w:sz w:val="20"/>
          <w:szCs w:val="24"/>
          <w:lang w:val="ru-RU" w:eastAsia="en-US"/>
        </w:rPr>
        <w:t>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մասի</w:t>
      </w:r>
      <w:r>
        <w:rPr>
          <w:rFonts w:ascii="GHEA Grapalat" w:hAnsi="GHEA Grapalat" w:cs="Sylfaen"/>
          <w:sz w:val="20"/>
          <w:szCs w:val="24"/>
          <w:lang w:val="af-ZA" w:eastAsia="en-US"/>
        </w:rPr>
        <w:t xml:space="preserve"> 8.8 </w:t>
      </w:r>
      <w:r>
        <w:rPr>
          <w:rFonts w:ascii="GHEA Grapalat" w:hAnsi="GHEA Grapalat" w:cs="Sylfaen"/>
          <w:sz w:val="20"/>
          <w:szCs w:val="24"/>
          <w:lang w:val="ru-RU" w:eastAsia="en-US"/>
        </w:rPr>
        <w:t>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փաստաթղթերը</w:t>
      </w:r>
      <w:r>
        <w:rPr>
          <w:rFonts w:ascii="GHEA Grapalat" w:hAnsi="GHEA Grapalat" w:cs="Sylfaen"/>
          <w:sz w:val="20"/>
          <w:szCs w:val="24"/>
          <w:lang w:val="af-ZA" w:eastAsia="en-US"/>
        </w:rPr>
        <w:t xml:space="preserve"> մասնակիցը </w:t>
      </w:r>
      <w:r>
        <w:rPr>
          <w:rFonts w:ascii="GHEA Grapalat" w:hAnsi="GHEA Grapalat" w:cs="Sylfaen"/>
          <w:sz w:val="20"/>
          <w:szCs w:val="24"/>
          <w:lang w:eastAsia="en-US"/>
        </w:rPr>
        <w:t>սահմանված</w:t>
      </w:r>
      <w:r>
        <w:rPr>
          <w:rFonts w:ascii="GHEA Grapalat" w:hAnsi="GHEA Grapalat" w:cs="Sylfaen"/>
          <w:sz w:val="20"/>
          <w:szCs w:val="24"/>
          <w:lang w:val="af-ZA" w:eastAsia="en-US"/>
        </w:rPr>
        <w:t xml:space="preserve"> </w:t>
      </w:r>
      <w:r>
        <w:rPr>
          <w:rFonts w:ascii="GHEA Grapalat" w:hAnsi="GHEA Grapalat" w:cs="Sylfaen"/>
          <w:sz w:val="20"/>
          <w:szCs w:val="24"/>
          <w:lang w:eastAsia="en-US"/>
        </w:rPr>
        <w:t>ժամկետում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հանձնա</w:t>
      </w:r>
      <w:r>
        <w:rPr>
          <w:rFonts w:ascii="GHEA Grapalat" w:hAnsi="GHEA Grapalat" w:cs="Sylfaen"/>
          <w:sz w:val="20"/>
          <w:szCs w:val="24"/>
          <w:lang w:val="af-ZA" w:eastAsia="en-US"/>
        </w:rPr>
        <w:softHyphen/>
      </w:r>
      <w:r>
        <w:rPr>
          <w:rFonts w:ascii="GHEA Grapalat" w:hAnsi="GHEA Grapalat" w:cs="Sylfaen"/>
          <w:sz w:val="20"/>
          <w:szCs w:val="24"/>
          <w:lang w:val="ru-RU" w:eastAsia="en-US"/>
        </w:rPr>
        <w:t>ժողովի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ներկայաց</w:t>
      </w:r>
      <w:r>
        <w:rPr>
          <w:rFonts w:ascii="GHEA Grapalat" w:hAnsi="GHEA Grapalat" w:cs="Sylfaen"/>
          <w:sz w:val="20"/>
          <w:szCs w:val="24"/>
          <w:lang w:eastAsia="en-US"/>
        </w:rPr>
        <w:t>ն</w:t>
      </w:r>
      <w:r>
        <w:rPr>
          <w:rFonts w:ascii="GHEA Grapalat" w:hAnsi="GHEA Grapalat" w:cs="Sylfaen"/>
          <w:sz w:val="20"/>
          <w:szCs w:val="24"/>
          <w:lang w:val="ru-RU" w:eastAsia="en-US"/>
        </w:rPr>
        <w:t>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վերջինիս՝ </w:t>
      </w:r>
      <w:r>
        <w:rPr>
          <w:rFonts w:ascii="GHEA Grapalat" w:hAnsi="GHEA Grapalat" w:cs="Sylfaen"/>
          <w:sz w:val="20"/>
          <w:szCs w:val="24"/>
          <w:lang w:val="ru-RU" w:eastAsia="en-US"/>
        </w:rPr>
        <w:t>սույն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հրավերով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նախատեսված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Քարտուղարը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պարտավոր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փաստաթղթերն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օրը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հաստատել</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դրանց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ստանալու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հանգամանքը՝</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սույն</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հրավերում</w:t>
      </w:r>
      <w:r>
        <w:rPr>
          <w:rFonts w:ascii="GHEA Grapalat" w:hAnsi="GHEA Grapalat" w:cs="Sylfaen"/>
          <w:sz w:val="20"/>
          <w:szCs w:val="24"/>
          <w:lang w:val="hy-AM" w:eastAsia="en-US"/>
        </w:rPr>
        <w:t xml:space="preserve"> </w:t>
      </w:r>
      <w:r>
        <w:rPr>
          <w:rFonts w:ascii="GHEA Grapalat" w:hAnsi="GHEA Grapalat" w:cs="Sylfaen"/>
          <w:sz w:val="20"/>
          <w:szCs w:val="24"/>
          <w:lang w:val="ru-RU" w:eastAsia="en-US"/>
        </w:rPr>
        <w:t>նշված</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իր</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փոստից</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մասնակցի</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էլեկտրոնային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փոստին</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հավաստում</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ուղարկելու</w:t>
      </w:r>
      <w:r>
        <w:rPr>
          <w:rFonts w:ascii="GHEA Grapalat" w:hAnsi="GHEA Grapalat" w:cs="Sylfaen"/>
          <w:sz w:val="20"/>
          <w:szCs w:val="24"/>
          <w:lang w:val="af-ZA" w:eastAsia="en-US"/>
        </w:rPr>
        <w:t xml:space="preserve"> </w:t>
      </w:r>
      <w:r>
        <w:rPr>
          <w:rFonts w:ascii="GHEA Grapalat" w:hAnsi="GHEA Grapalat" w:cs="Sylfaen"/>
          <w:sz w:val="20"/>
          <w:szCs w:val="24"/>
          <w:lang w:val="ru-RU" w:eastAsia="en-US"/>
        </w:rPr>
        <w:t>միջոցով</w:t>
      </w:r>
      <w:r>
        <w:rPr>
          <w:rFonts w:ascii="GHEA Grapalat" w:hAnsi="GHEA Grapalat" w:cs="Sylfaen"/>
          <w:sz w:val="20"/>
          <w:szCs w:val="24"/>
          <w:lang w:val="af-ZA" w:eastAsia="en-US"/>
        </w:rPr>
        <w:t>:</w:t>
      </w:r>
    </w:p>
    <w:p w14:paraId="6F90F94B">
      <w:pPr>
        <w:pStyle w:val="19"/>
        <w:spacing w:line="240" w:lineRule="auto"/>
        <w:ind w:firstLine="567"/>
        <w:rPr>
          <w:rFonts w:ascii="GHEA Grapalat" w:hAnsi="GHEA Grapalat" w:cs="Sylfaen"/>
          <w:szCs w:val="24"/>
        </w:rPr>
      </w:pPr>
      <w:r>
        <w:rPr>
          <w:rFonts w:ascii="GHEA Grapalat" w:hAnsi="GHEA Grapalat" w:cs="Sylfaen"/>
          <w:szCs w:val="24"/>
        </w:rPr>
        <w:t>8.1</w:t>
      </w:r>
      <w:r>
        <w:rPr>
          <w:rFonts w:ascii="GHEA Grapalat" w:hAnsi="GHEA Grapalat" w:cs="Sylfaen"/>
          <w:szCs w:val="24"/>
          <w:lang w:val="hy-AM"/>
        </w:rPr>
        <w:t>6</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ներկա</w:t>
      </w:r>
      <w:r>
        <w:rPr>
          <w:rFonts w:ascii="GHEA Grapalat" w:hAnsi="GHEA Grapalat" w:cs="Sylfaen"/>
          <w:szCs w:val="24"/>
        </w:rPr>
        <w:t xml:space="preserve"> լինել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նիստերին։</w:t>
      </w:r>
      <w:r>
        <w:rPr>
          <w:rFonts w:ascii="GHEA Grapalat" w:hAnsi="GHEA Grapalat" w:cs="Sylfaen"/>
          <w:szCs w:val="24"/>
        </w:rPr>
        <w:t xml:space="preserve"> </w:t>
      </w:r>
      <w:r>
        <w:rPr>
          <w:rFonts w:ascii="GHEA Grapalat" w:hAnsi="GHEA Grapalat" w:cs="Sylfaen"/>
          <w:szCs w:val="24"/>
          <w:lang w:val="ru-RU"/>
        </w:rPr>
        <w:t>Մասնակիցները</w:t>
      </w:r>
      <w:r>
        <w:rPr>
          <w:rFonts w:ascii="GHEA Grapalat" w:hAnsi="GHEA Grapalat" w:cs="Sylfaen"/>
          <w:szCs w:val="24"/>
        </w:rPr>
        <w:t xml:space="preserve"> կամ </w:t>
      </w:r>
      <w:r>
        <w:rPr>
          <w:rFonts w:ascii="GHEA Grapalat" w:hAnsi="GHEA Grapalat" w:cs="Sylfaen"/>
          <w:szCs w:val="24"/>
          <w:lang w:val="ru-RU"/>
        </w:rPr>
        <w:t>նրանց</w:t>
      </w:r>
      <w:r>
        <w:rPr>
          <w:rFonts w:ascii="GHEA Grapalat" w:hAnsi="GHEA Grapalat" w:cs="Sylfaen"/>
          <w:szCs w:val="24"/>
        </w:rPr>
        <w:t xml:space="preserve"> </w:t>
      </w:r>
      <w:r>
        <w:rPr>
          <w:rFonts w:ascii="GHEA Grapalat" w:hAnsi="GHEA Grapalat" w:cs="Sylfaen"/>
          <w:szCs w:val="24"/>
          <w:lang w:val="ru-RU"/>
        </w:rPr>
        <w:t>ներկայացուցիչները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պահանջել</w:t>
      </w:r>
      <w:r>
        <w:rPr>
          <w:rFonts w:ascii="GHEA Grapalat" w:hAnsi="GHEA Grapalat" w:cs="Sylfaen"/>
          <w:szCs w:val="24"/>
        </w:rPr>
        <w:t xml:space="preserve"> </w:t>
      </w:r>
      <w:r>
        <w:rPr>
          <w:rFonts w:ascii="GHEA Grapalat" w:hAnsi="GHEA Grapalat" w:cs="Sylfaen"/>
          <w:szCs w:val="24"/>
          <w:lang w:val="ru-RU"/>
        </w:rPr>
        <w:t>հանձնաժողովի</w:t>
      </w:r>
      <w:r>
        <w:rPr>
          <w:rFonts w:ascii="GHEA Grapalat" w:hAnsi="GHEA Grapalat" w:cs="Sylfaen"/>
          <w:szCs w:val="24"/>
        </w:rPr>
        <w:t xml:space="preserve"> </w:t>
      </w:r>
      <w:r>
        <w:rPr>
          <w:rFonts w:ascii="GHEA Grapalat" w:hAnsi="GHEA Grapalat" w:cs="Sylfaen"/>
          <w:szCs w:val="24"/>
          <w:lang w:val="ru-RU"/>
        </w:rPr>
        <w:t>նիստերի</w:t>
      </w:r>
      <w:r>
        <w:rPr>
          <w:rFonts w:ascii="GHEA Grapalat" w:hAnsi="GHEA Grapalat" w:cs="Sylfaen"/>
          <w:szCs w:val="24"/>
        </w:rPr>
        <w:t xml:space="preserve"> </w:t>
      </w:r>
      <w:r>
        <w:rPr>
          <w:rFonts w:ascii="GHEA Grapalat" w:hAnsi="GHEA Grapalat" w:cs="Sylfaen"/>
          <w:szCs w:val="24"/>
          <w:lang w:val="ru-RU"/>
        </w:rPr>
        <w:t>արձանագրությունների</w:t>
      </w:r>
      <w:r>
        <w:rPr>
          <w:rFonts w:ascii="GHEA Grapalat" w:hAnsi="GHEA Grapalat" w:cs="Sylfaen"/>
          <w:szCs w:val="24"/>
        </w:rPr>
        <w:t xml:space="preserve"> </w:t>
      </w:r>
      <w:r>
        <w:rPr>
          <w:rFonts w:ascii="GHEA Grapalat" w:hAnsi="GHEA Grapalat" w:cs="Sylfaen"/>
          <w:szCs w:val="24"/>
          <w:lang w:val="ru-RU"/>
        </w:rPr>
        <w:t>պատճենները</w:t>
      </w:r>
      <w:r>
        <w:rPr>
          <w:rFonts w:ascii="GHEA Grapalat" w:hAnsi="GHEA Grapalat" w:cs="Sylfaen"/>
          <w:szCs w:val="24"/>
        </w:rPr>
        <w:t xml:space="preserve">, </w:t>
      </w:r>
      <w:r>
        <w:rPr>
          <w:rFonts w:ascii="GHEA Grapalat" w:hAnsi="GHEA Grapalat" w:cs="Sylfaen"/>
          <w:szCs w:val="24"/>
          <w:lang w:val="ru-RU"/>
        </w:rPr>
        <w:t>որոնք</w:t>
      </w:r>
      <w:r>
        <w:rPr>
          <w:rFonts w:ascii="GHEA Grapalat" w:hAnsi="GHEA Grapalat" w:cs="Sylfaen"/>
          <w:szCs w:val="24"/>
        </w:rPr>
        <w:t xml:space="preserve"> </w:t>
      </w:r>
      <w:r>
        <w:rPr>
          <w:rFonts w:ascii="GHEA Grapalat" w:hAnsi="GHEA Grapalat" w:cs="Sylfaen"/>
          <w:szCs w:val="24"/>
          <w:lang w:val="ru-RU"/>
        </w:rPr>
        <w:t>տրամադրվում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մեկ</w:t>
      </w:r>
      <w:r>
        <w:rPr>
          <w:rFonts w:ascii="GHEA Grapalat" w:hAnsi="GHEA Grapalat" w:cs="Sylfaen"/>
          <w:szCs w:val="24"/>
        </w:rPr>
        <w:t xml:space="preserve"> </w:t>
      </w:r>
      <w:r>
        <w:rPr>
          <w:rFonts w:ascii="GHEA Grapalat" w:hAnsi="GHEA Grapalat" w:cs="Sylfaen"/>
          <w:szCs w:val="24"/>
          <w:lang w:val="ru-RU"/>
        </w:rPr>
        <w:t>օրացուցային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p>
    <w:p w14:paraId="27B896BA">
      <w:pPr>
        <w:ind w:firstLine="567"/>
        <w:jc w:val="both"/>
        <w:rPr>
          <w:rFonts w:ascii="GHEA Grapalat" w:hAnsi="GHEA Grapalat" w:cs="Sylfaen"/>
          <w:sz w:val="20"/>
          <w:lang w:val="af-ZA"/>
        </w:rPr>
      </w:pPr>
      <w:r>
        <w:rPr>
          <w:rFonts w:ascii="GHEA Grapalat" w:hAnsi="GHEA Grapalat" w:cs="Sylfaen"/>
          <w:sz w:val="20"/>
          <w:lang w:val="af-ZA"/>
        </w:rPr>
        <w:t>8.1</w:t>
      </w:r>
      <w:r>
        <w:rPr>
          <w:rFonts w:ascii="GHEA Grapalat" w:hAnsi="GHEA Grapalat" w:cs="Sylfaen"/>
          <w:sz w:val="20"/>
          <w:lang w:val="hy-AM"/>
        </w:rPr>
        <w:t>7</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պատվիրատուի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ծանուցումներն</w:t>
      </w:r>
      <w:r>
        <w:rPr>
          <w:rFonts w:ascii="GHEA Grapalat" w:hAnsi="GHEA Grapalat" w:cs="Sylfaen"/>
          <w:sz w:val="20"/>
          <w:lang w:val="af-ZA"/>
        </w:rPr>
        <w:t xml:space="preserve"> </w:t>
      </w:r>
      <w:r>
        <w:rPr>
          <w:rFonts w:ascii="GHEA Grapalat" w:hAnsi="GHEA Grapalat" w:cs="Sylfaen"/>
          <w:sz w:val="20"/>
          <w:lang w:val="ru-RU"/>
        </w:rPr>
        <w:t>ուղարկվում</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հայտում նշված էլեկտրոնային փոստին ուղարկելու միջոցով, </w:t>
      </w:r>
      <w:r>
        <w:rPr>
          <w:rFonts w:ascii="GHEA Grapalat" w:hAnsi="GHEA Grapalat" w:cs="Sylfaen"/>
          <w:sz w:val="20"/>
          <w:lang w:val="ru-RU"/>
        </w:rPr>
        <w:t>իսկ</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իր</w:t>
      </w:r>
      <w:r>
        <w:rPr>
          <w:rFonts w:ascii="GHEA Grapalat" w:hAnsi="GHEA Grapalat" w:cs="Sylfaen"/>
          <w:sz w:val="20"/>
          <w:lang w:val="af-ZA"/>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փոստից</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հրավերում</w:t>
      </w:r>
      <w:r>
        <w:rPr>
          <w:rFonts w:ascii="GHEA Grapalat" w:hAnsi="GHEA Grapalat" w:cs="Sylfaen"/>
          <w:sz w:val="20"/>
          <w:lang w:val="af-ZA"/>
        </w:rPr>
        <w:t xml:space="preserve"> </w:t>
      </w:r>
      <w:r>
        <w:rPr>
          <w:rFonts w:ascii="GHEA Grapalat" w:hAnsi="GHEA Grapalat" w:cs="Sylfaen"/>
          <w:sz w:val="20"/>
          <w:lang w:val="ru-RU"/>
        </w:rPr>
        <w:t>նշված</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քարտուղարի</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փոստին</w:t>
      </w:r>
      <w:r>
        <w:rPr>
          <w:rFonts w:ascii="GHEA Grapalat" w:hAnsi="GHEA Grapalat" w:cs="Sylfaen"/>
          <w:sz w:val="20"/>
          <w:lang w:val="af-ZA"/>
        </w:rPr>
        <w:t xml:space="preserve"> </w:t>
      </w:r>
      <w:r>
        <w:rPr>
          <w:rFonts w:ascii="GHEA Grapalat" w:hAnsi="GHEA Grapalat"/>
          <w:sz w:val="20"/>
          <w:szCs w:val="20"/>
          <w:lang w:val="af-ZA" w:eastAsia="zh-CN"/>
        </w:rPr>
        <w:t>ուղարկվելու միջոցով:</w:t>
      </w:r>
    </w:p>
    <w:p w14:paraId="6F7B275F">
      <w:pPr>
        <w:ind w:firstLine="567"/>
        <w:jc w:val="both"/>
        <w:rPr>
          <w:rFonts w:ascii="GHEA Grapalat" w:hAnsi="GHEA Grapalat"/>
          <w:sz w:val="20"/>
          <w:szCs w:val="20"/>
          <w:lang w:val="af-ZA" w:eastAsia="zh-CN"/>
        </w:rPr>
      </w:pPr>
      <w:r>
        <w:rPr>
          <w:rFonts w:ascii="GHEA Grapalat" w:hAnsi="GHEA Grapalat"/>
          <w:sz w:val="20"/>
          <w:szCs w:val="20"/>
          <w:lang w:val="af-ZA" w:eastAsia="zh-CN"/>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pPr>
        <w:pStyle w:val="19"/>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w:t>
      </w:r>
      <w:r>
        <w:rPr>
          <w:rFonts w:ascii="GHEA Grapalat" w:hAnsi="GHEA Grapalat"/>
          <w:lang w:val="hy-AM"/>
        </w:rPr>
        <w:t>8</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lang w:val="hy-AM"/>
        </w:rPr>
        <w:t>:</w:t>
      </w:r>
      <w:r>
        <w:rPr>
          <w:rStyle w:val="30"/>
          <w:rFonts w:ascii="GHEA Grapalat" w:hAnsi="GHEA Grapalat" w:cs="Sylfaen"/>
          <w:lang w:val="hy-AM"/>
        </w:rPr>
        <w:footnoteReference w:id="5"/>
      </w:r>
    </w:p>
    <w:p w14:paraId="0AF60EB8">
      <w:pPr>
        <w:ind w:firstLine="567"/>
        <w:jc w:val="both"/>
        <w:rPr>
          <w:rFonts w:ascii="GHEA Grapalat" w:hAnsi="GHEA Grapalat"/>
          <w:sz w:val="20"/>
          <w:szCs w:val="20"/>
          <w:lang w:val="af-ZA" w:eastAsia="zh-CN"/>
        </w:rPr>
      </w:pPr>
      <w:r>
        <w:rPr>
          <w:rFonts w:ascii="GHEA Grapalat" w:hAnsi="GHEA Grapalat"/>
          <w:sz w:val="20"/>
          <w:szCs w:val="20"/>
          <w:lang w:val="af-ZA" w:eastAsia="zh-CN"/>
        </w:rPr>
        <w:t>8.1</w:t>
      </w:r>
      <w:r>
        <w:rPr>
          <w:rFonts w:ascii="GHEA Grapalat" w:hAnsi="GHEA Grapalat"/>
          <w:sz w:val="20"/>
          <w:szCs w:val="20"/>
          <w:lang w:val="hy-AM" w:eastAsia="zh-CN"/>
        </w:rPr>
        <w:t>9</w:t>
      </w:r>
      <w:r>
        <w:rPr>
          <w:rFonts w:ascii="GHEA Grapalat" w:hAnsi="GHEA Grapalat"/>
          <w:sz w:val="20"/>
          <w:szCs w:val="20"/>
          <w:lang w:val="af-ZA" w:eastAsia="zh-CN"/>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Pr>
          <w:rFonts w:ascii="GHEA Grapalat" w:hAnsi="GHEA Grapalat"/>
          <w:sz w:val="20"/>
          <w:szCs w:val="20"/>
          <w:lang w:val="hy-AM" w:eastAsia="zh-CN"/>
        </w:rPr>
        <w:t>հրավերի 1-ին մասի 8.12-ից 8.18-րդ կետերով սահմանված ընթացակարգի կիրառմամբ</w:t>
      </w:r>
      <w:r>
        <w:rPr>
          <w:rFonts w:ascii="GHEA Grapalat" w:hAnsi="GHEA Grapalat"/>
          <w:sz w:val="20"/>
          <w:szCs w:val="20"/>
          <w:lang w:val="af-ZA" w:eastAsia="zh-CN"/>
        </w:rPr>
        <w:t>:</w:t>
      </w:r>
    </w:p>
    <w:p w14:paraId="1C9F4D43">
      <w:pPr>
        <w:pStyle w:val="19"/>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.20</w:t>
      </w:r>
      <w:r>
        <w:rPr>
          <w:rFonts w:ascii="GHEA Grapalat" w:hAnsi="GHEA Grapalat" w:cs="Sylfaen"/>
          <w:szCs w:val="24"/>
        </w:rPr>
        <w:t xml:space="preserve"> </w:t>
      </w:r>
      <w:r>
        <w:rPr>
          <w:rFonts w:ascii="GHEA Grapalat" w:hAnsi="GHEA Grapalat" w:cs="Sylfaen"/>
          <w:szCs w:val="24"/>
          <w:lang w:val="ru-RU"/>
        </w:rPr>
        <w:t>Մասնակից</w:t>
      </w:r>
      <w:r>
        <w:rPr>
          <w:rFonts w:ascii="GHEA Grapalat" w:hAnsi="GHEA Grapalat" w:cs="Sylfaen"/>
          <w:szCs w:val="24"/>
          <w:lang w:val="en-US"/>
        </w:rPr>
        <w:t>ն</w:t>
      </w:r>
      <w:r>
        <w:rPr>
          <w:rFonts w:ascii="GHEA Grapalat" w:hAnsi="GHEA Grapalat" w:cs="Sylfaen"/>
          <w:szCs w:val="24"/>
        </w:rPr>
        <w:t xml:space="preserve"> </w:t>
      </w:r>
      <w:r>
        <w:rPr>
          <w:rFonts w:ascii="GHEA Grapalat" w:hAnsi="GHEA Grapalat" w:cs="Sylfaen"/>
          <w:szCs w:val="24"/>
          <w:lang w:val="ru-RU"/>
        </w:rPr>
        <w:t>իրեն</w:t>
      </w:r>
      <w:r>
        <w:rPr>
          <w:rFonts w:ascii="GHEA Grapalat" w:hAnsi="GHEA Grapalat" w:cs="Sylfaen"/>
          <w:szCs w:val="24"/>
        </w:rPr>
        <w:t xml:space="preserve"> </w:t>
      </w:r>
      <w:r>
        <w:rPr>
          <w:rFonts w:ascii="GHEA Grapalat" w:hAnsi="GHEA Grapalat" w:cs="Sylfaen"/>
          <w:szCs w:val="24"/>
          <w:lang w:val="ru-RU"/>
        </w:rPr>
        <w:t>ներկայացված</w:t>
      </w:r>
      <w:r>
        <w:rPr>
          <w:rFonts w:ascii="GHEA Grapalat" w:hAnsi="GHEA Grapalat" w:cs="Sylfaen"/>
          <w:szCs w:val="24"/>
        </w:rPr>
        <w:t xml:space="preserve"> </w:t>
      </w:r>
      <w:r>
        <w:rPr>
          <w:rFonts w:ascii="GHEA Grapalat" w:hAnsi="GHEA Grapalat" w:cs="Sylfaen"/>
          <w:szCs w:val="24"/>
          <w:lang w:val="ru-RU"/>
        </w:rPr>
        <w:t>պահանջների</w:t>
      </w:r>
      <w:r>
        <w:rPr>
          <w:rFonts w:ascii="GHEA Grapalat" w:hAnsi="GHEA Grapalat" w:cs="Sylfaen"/>
          <w:szCs w:val="24"/>
        </w:rPr>
        <w:t xml:space="preserve"> </w:t>
      </w:r>
      <w:r>
        <w:rPr>
          <w:rFonts w:ascii="GHEA Grapalat" w:hAnsi="GHEA Grapalat" w:cs="Sylfaen"/>
          <w:szCs w:val="24"/>
          <w:lang w:val="ru-RU"/>
        </w:rPr>
        <w:t>համապատասխանության</w:t>
      </w:r>
      <w:r>
        <w:rPr>
          <w:rFonts w:ascii="GHEA Grapalat" w:hAnsi="GHEA Grapalat" w:cs="Sylfaen"/>
          <w:szCs w:val="24"/>
        </w:rPr>
        <w:t xml:space="preserve"> </w:t>
      </w:r>
      <w:r>
        <w:rPr>
          <w:rFonts w:ascii="GHEA Grapalat" w:hAnsi="GHEA Grapalat" w:cs="Sylfaen"/>
          <w:szCs w:val="24"/>
          <w:lang w:val="ru-RU"/>
        </w:rPr>
        <w:t>հիմնավորման</w:t>
      </w:r>
      <w:r>
        <w:rPr>
          <w:rFonts w:ascii="GHEA Grapalat" w:hAnsi="GHEA Grapalat" w:cs="Sylfaen"/>
          <w:szCs w:val="24"/>
        </w:rPr>
        <w:t xml:space="preserve"> </w:t>
      </w:r>
      <w:r>
        <w:rPr>
          <w:rFonts w:ascii="GHEA Grapalat" w:hAnsi="GHEA Grapalat" w:cs="Sylfaen"/>
          <w:szCs w:val="24"/>
          <w:lang w:val="ru-RU"/>
        </w:rPr>
        <w:t>նպատակով</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ներկայացնել</w:t>
      </w:r>
      <w:r>
        <w:rPr>
          <w:rFonts w:ascii="GHEA Grapalat" w:hAnsi="GHEA Grapalat" w:cs="Sylfaen"/>
          <w:szCs w:val="24"/>
        </w:rPr>
        <w:t xml:space="preserve"> </w:t>
      </w:r>
      <w:r>
        <w:rPr>
          <w:rFonts w:ascii="GHEA Grapalat" w:hAnsi="GHEA Grapalat" w:cs="Sylfaen"/>
          <w:szCs w:val="24"/>
          <w:lang w:val="ru-RU"/>
        </w:rPr>
        <w:t>լրացուցիչ</w:t>
      </w:r>
      <w:r>
        <w:rPr>
          <w:rFonts w:ascii="GHEA Grapalat" w:hAnsi="GHEA Grapalat" w:cs="Sylfaen"/>
          <w:szCs w:val="24"/>
        </w:rPr>
        <w:t xml:space="preserve"> </w:t>
      </w:r>
      <w:r>
        <w:rPr>
          <w:rFonts w:ascii="GHEA Grapalat" w:hAnsi="GHEA Grapalat" w:cs="Sylfaen"/>
          <w:szCs w:val="24"/>
          <w:lang w:val="ru-RU"/>
        </w:rPr>
        <w:t>այլ</w:t>
      </w:r>
      <w:r>
        <w:rPr>
          <w:rFonts w:ascii="GHEA Grapalat" w:hAnsi="GHEA Grapalat" w:cs="Sylfaen"/>
          <w:szCs w:val="24"/>
        </w:rPr>
        <w:t xml:space="preserve"> </w:t>
      </w:r>
      <w:r>
        <w:rPr>
          <w:rFonts w:ascii="GHEA Grapalat" w:hAnsi="GHEA Grapalat" w:cs="Sylfaen"/>
          <w:szCs w:val="24"/>
          <w:lang w:val="ru-RU"/>
        </w:rPr>
        <w:t>փաստաթղթեր</w:t>
      </w:r>
      <w:r>
        <w:rPr>
          <w:rFonts w:ascii="GHEA Grapalat" w:hAnsi="GHEA Grapalat" w:cs="Sylfaen"/>
          <w:szCs w:val="24"/>
        </w:rPr>
        <w:t xml:space="preserve">, </w:t>
      </w:r>
      <w:r>
        <w:rPr>
          <w:rFonts w:ascii="GHEA Grapalat" w:hAnsi="GHEA Grapalat" w:cs="Sylfaen"/>
          <w:szCs w:val="24"/>
          <w:lang w:val="ru-RU"/>
        </w:rPr>
        <w:t>տեղեկություններ</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նյութեր։</w:t>
      </w:r>
    </w:p>
    <w:p w14:paraId="2663C175">
      <w:pPr>
        <w:pStyle w:val="19"/>
        <w:spacing w:line="240" w:lineRule="auto"/>
        <w:ind w:firstLine="567"/>
        <w:rPr>
          <w:rFonts w:ascii="GHEA Grapalat" w:hAnsi="GHEA Grapalat" w:cs="Sylfaen"/>
          <w:szCs w:val="24"/>
        </w:rPr>
      </w:pPr>
      <w:r>
        <w:rPr>
          <w:rFonts w:ascii="GHEA Grapalat" w:hAnsi="GHEA Grapalat" w:cs="Sylfaen"/>
          <w:szCs w:val="24"/>
          <w:lang w:val="en-US"/>
        </w:rPr>
        <w:t>Հ</w:t>
      </w:r>
      <w:r>
        <w:rPr>
          <w:rFonts w:ascii="GHEA Grapalat" w:hAnsi="GHEA Grapalat" w:cs="Sylfaen"/>
          <w:szCs w:val="24"/>
          <w:lang w:val="ru-RU"/>
        </w:rPr>
        <w:t>անձնաժողովը</w:t>
      </w:r>
      <w:r>
        <w:rPr>
          <w:rFonts w:ascii="GHEA Grapalat" w:hAnsi="GHEA Grapalat" w:cs="Sylfaen"/>
          <w:szCs w:val="24"/>
        </w:rPr>
        <w:t xml:space="preserve"> </w:t>
      </w:r>
      <w:r>
        <w:rPr>
          <w:rFonts w:ascii="GHEA Grapalat" w:hAnsi="GHEA Grapalat" w:cs="Sylfaen"/>
          <w:szCs w:val="24"/>
          <w:lang w:val="ru-RU"/>
        </w:rPr>
        <w:t>կարող</w:t>
      </w:r>
      <w:r>
        <w:rPr>
          <w:rFonts w:ascii="GHEA Grapalat" w:hAnsi="GHEA Grapalat" w:cs="Sylfaen"/>
          <w:szCs w:val="24"/>
        </w:rPr>
        <w:t xml:space="preserve"> </w:t>
      </w:r>
      <w:r>
        <w:rPr>
          <w:rFonts w:ascii="GHEA Grapalat" w:hAnsi="GHEA Grapalat" w:cs="Sylfaen"/>
          <w:szCs w:val="24"/>
          <w:lang w:val="ru-RU"/>
        </w:rPr>
        <w:t>է</w:t>
      </w:r>
      <w:r>
        <w:rPr>
          <w:rFonts w:ascii="GHEA Grapalat" w:hAnsi="GHEA Grapalat" w:cs="Sylfaen"/>
          <w:szCs w:val="24"/>
        </w:rPr>
        <w:t xml:space="preserve"> </w:t>
      </w:r>
      <w:r>
        <w:rPr>
          <w:rFonts w:ascii="GHEA Grapalat" w:hAnsi="GHEA Grapalat" w:cs="Sylfaen"/>
          <w:szCs w:val="24"/>
          <w:lang w:val="ru-RU"/>
        </w:rPr>
        <w:t>ստուգել</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իսկությունը</w:t>
      </w:r>
      <w:r>
        <w:rPr>
          <w:rFonts w:ascii="GHEA Grapalat" w:hAnsi="GHEA Grapalat" w:cs="Sylfaen"/>
          <w:szCs w:val="24"/>
        </w:rPr>
        <w:t xml:space="preserve">` </w:t>
      </w:r>
      <w:r>
        <w:rPr>
          <w:rFonts w:ascii="GHEA Grapalat" w:hAnsi="GHEA Grapalat" w:cs="Sylfaen"/>
          <w:szCs w:val="24"/>
          <w:lang w:val="ru-RU"/>
        </w:rPr>
        <w:t>օգտագործելով</w:t>
      </w:r>
      <w:r>
        <w:rPr>
          <w:rFonts w:ascii="GHEA Grapalat" w:hAnsi="GHEA Grapalat" w:cs="Sylfaen"/>
          <w:szCs w:val="24"/>
        </w:rPr>
        <w:t xml:space="preserve"> </w:t>
      </w:r>
      <w:r>
        <w:rPr>
          <w:rFonts w:ascii="GHEA Grapalat" w:hAnsi="GHEA Grapalat" w:cs="Sylfaen"/>
          <w:szCs w:val="24"/>
          <w:lang w:val="ru-RU"/>
        </w:rPr>
        <w:t>պաշտոնական</w:t>
      </w:r>
      <w:r>
        <w:rPr>
          <w:rFonts w:ascii="GHEA Grapalat" w:hAnsi="GHEA Grapalat" w:cs="Sylfaen"/>
          <w:szCs w:val="24"/>
        </w:rPr>
        <w:t xml:space="preserve"> </w:t>
      </w:r>
      <w:r>
        <w:rPr>
          <w:rFonts w:ascii="GHEA Grapalat" w:hAnsi="GHEA Grapalat" w:cs="Sylfaen"/>
          <w:szCs w:val="24"/>
          <w:lang w:val="ru-RU"/>
        </w:rPr>
        <w:t>աղբյուրներից</w:t>
      </w:r>
      <w:r>
        <w:rPr>
          <w:rFonts w:ascii="GHEA Grapalat" w:hAnsi="GHEA Grapalat" w:cs="Sylfaen"/>
          <w:szCs w:val="24"/>
        </w:rPr>
        <w:t xml:space="preserve"> </w:t>
      </w:r>
      <w:r>
        <w:rPr>
          <w:rFonts w:ascii="GHEA Grapalat" w:hAnsi="GHEA Grapalat" w:cs="Sylfaen"/>
          <w:szCs w:val="24"/>
          <w:lang w:val="ru-RU"/>
        </w:rPr>
        <w:t>ստացված</w:t>
      </w:r>
      <w:r>
        <w:rPr>
          <w:rFonts w:ascii="GHEA Grapalat" w:hAnsi="GHEA Grapalat" w:cs="Sylfaen"/>
          <w:szCs w:val="24"/>
        </w:rPr>
        <w:t xml:space="preserve"> </w:t>
      </w:r>
      <w:r>
        <w:rPr>
          <w:rFonts w:ascii="GHEA Grapalat" w:hAnsi="GHEA Grapalat" w:cs="Sylfaen"/>
          <w:szCs w:val="24"/>
          <w:lang w:val="ru-RU"/>
        </w:rPr>
        <w:t>տվյալներ</w:t>
      </w:r>
      <w:r>
        <w:rPr>
          <w:rFonts w:ascii="GHEA Grapalat" w:hAnsi="GHEA Grapalat" w:cs="Sylfaen"/>
          <w:szCs w:val="24"/>
        </w:rPr>
        <w:t xml:space="preserve"> </w:t>
      </w:r>
      <w:r>
        <w:rPr>
          <w:rFonts w:ascii="GHEA Grapalat" w:hAnsi="GHEA Grapalat" w:cs="Sylfaen"/>
          <w:szCs w:val="24"/>
          <w:lang w:val="ru-RU"/>
        </w:rPr>
        <w:t>կամ</w:t>
      </w:r>
      <w:r>
        <w:rPr>
          <w:rFonts w:ascii="GHEA Grapalat" w:hAnsi="GHEA Grapalat" w:cs="Sylfaen"/>
          <w:szCs w:val="24"/>
        </w:rPr>
        <w:t xml:space="preserve"> </w:t>
      </w:r>
      <w:r>
        <w:rPr>
          <w:rFonts w:ascii="GHEA Grapalat" w:hAnsi="GHEA Grapalat" w:cs="Sylfaen"/>
          <w:szCs w:val="24"/>
          <w:lang w:val="ru-RU"/>
        </w:rPr>
        <w:t>դրա</w:t>
      </w:r>
      <w:r>
        <w:rPr>
          <w:rFonts w:ascii="GHEA Grapalat" w:hAnsi="GHEA Grapalat" w:cs="Sylfaen"/>
          <w:szCs w:val="24"/>
        </w:rPr>
        <w:t xml:space="preserve"> </w:t>
      </w:r>
      <w:r>
        <w:rPr>
          <w:rFonts w:ascii="GHEA Grapalat" w:hAnsi="GHEA Grapalat" w:cs="Sylfaen"/>
          <w:szCs w:val="24"/>
          <w:lang w:val="ru-RU"/>
        </w:rPr>
        <w:t>մասին</w:t>
      </w:r>
      <w:r>
        <w:rPr>
          <w:rFonts w:ascii="GHEA Grapalat" w:hAnsi="GHEA Grapalat" w:cs="Sylfaen"/>
          <w:szCs w:val="24"/>
        </w:rPr>
        <w:t xml:space="preserve"> </w:t>
      </w:r>
      <w:r>
        <w:rPr>
          <w:rFonts w:ascii="GHEA Grapalat" w:hAnsi="GHEA Grapalat" w:cs="Sylfaen"/>
          <w:szCs w:val="24"/>
          <w:lang w:val="ru-RU"/>
        </w:rPr>
        <w:t>ստանալով</w:t>
      </w:r>
      <w:r>
        <w:rPr>
          <w:rFonts w:ascii="GHEA Grapalat" w:hAnsi="GHEA Grapalat" w:cs="Sylfaen"/>
          <w:szCs w:val="24"/>
        </w:rPr>
        <w:t xml:space="preserve"> </w:t>
      </w:r>
      <w:r>
        <w:rPr>
          <w:rFonts w:ascii="GHEA Grapalat" w:hAnsi="GHEA Grapalat" w:cs="Sylfaen"/>
          <w:szCs w:val="24"/>
          <w:lang w:val="ru-RU"/>
        </w:rPr>
        <w:t>իրավասու</w:t>
      </w:r>
      <w:r>
        <w:rPr>
          <w:rFonts w:ascii="GHEA Grapalat" w:hAnsi="GHEA Grapalat" w:cs="Sylfaen"/>
          <w:szCs w:val="24"/>
        </w:rPr>
        <w:t xml:space="preserve"> </w:t>
      </w:r>
      <w:r>
        <w:rPr>
          <w:rFonts w:ascii="GHEA Grapalat" w:hAnsi="GHEA Grapalat" w:cs="Sylfaen"/>
          <w:szCs w:val="24"/>
          <w:lang w:val="ru-RU"/>
        </w:rPr>
        <w:t>մարմինների</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եզրակացությունը</w:t>
      </w:r>
      <w:r>
        <w:rPr>
          <w:rFonts w:ascii="GHEA Grapalat" w:hAnsi="GHEA Grapalat" w:cs="Sylfaen"/>
          <w:szCs w:val="24"/>
        </w:rPr>
        <w:t xml:space="preserve">: </w:t>
      </w:r>
      <w:r>
        <w:rPr>
          <w:rFonts w:ascii="GHEA Grapalat" w:hAnsi="GHEA Grapalat" w:cs="Sylfaen"/>
          <w:szCs w:val="24"/>
          <w:lang w:val="ru-RU"/>
        </w:rPr>
        <w:t>Նման</w:t>
      </w:r>
      <w:r>
        <w:rPr>
          <w:rFonts w:ascii="GHEA Grapalat" w:hAnsi="GHEA Grapalat" w:cs="Sylfaen"/>
          <w:szCs w:val="24"/>
        </w:rPr>
        <w:t xml:space="preserve"> </w:t>
      </w:r>
      <w:r>
        <w:rPr>
          <w:rFonts w:ascii="GHEA Grapalat" w:hAnsi="GHEA Grapalat" w:cs="Sylfaen"/>
          <w:szCs w:val="24"/>
          <w:lang w:val="ru-RU"/>
        </w:rPr>
        <w:t>հարցում</w:t>
      </w:r>
      <w:r>
        <w:rPr>
          <w:rFonts w:ascii="GHEA Grapalat" w:hAnsi="GHEA Grapalat" w:cs="Sylfaen"/>
          <w:szCs w:val="24"/>
        </w:rPr>
        <w:t xml:space="preserve"> </w:t>
      </w:r>
      <w:r>
        <w:rPr>
          <w:rFonts w:ascii="GHEA Grapalat" w:hAnsi="GHEA Grapalat" w:cs="Sylfaen"/>
          <w:szCs w:val="24"/>
          <w:lang w:val="ru-RU"/>
        </w:rPr>
        <w:t>ուղարկվելու</w:t>
      </w:r>
      <w:r>
        <w:rPr>
          <w:rFonts w:ascii="GHEA Grapalat" w:hAnsi="GHEA Grapalat" w:cs="Sylfaen"/>
          <w:szCs w:val="24"/>
        </w:rPr>
        <w:t xml:space="preserve"> </w:t>
      </w:r>
      <w:r>
        <w:rPr>
          <w:rFonts w:ascii="GHEA Grapalat" w:hAnsi="GHEA Grapalat" w:cs="Sylfaen"/>
          <w:szCs w:val="24"/>
          <w:lang w:val="ru-RU"/>
        </w:rPr>
        <w:t>դեպքում</w:t>
      </w:r>
      <w:r>
        <w:rPr>
          <w:rFonts w:ascii="GHEA Grapalat" w:hAnsi="GHEA Grapalat" w:cs="Sylfaen"/>
          <w:szCs w:val="24"/>
        </w:rPr>
        <w:t xml:space="preserve"> </w:t>
      </w:r>
      <w:r>
        <w:rPr>
          <w:rFonts w:ascii="GHEA Grapalat" w:hAnsi="GHEA Grapalat" w:cs="Sylfaen"/>
          <w:szCs w:val="24"/>
          <w:lang w:val="ru-RU"/>
        </w:rPr>
        <w:t>համապատասխան</w:t>
      </w:r>
      <w:r>
        <w:rPr>
          <w:rFonts w:ascii="GHEA Grapalat" w:hAnsi="GHEA Grapalat" w:cs="Sylfaen"/>
          <w:szCs w:val="24"/>
        </w:rPr>
        <w:t xml:space="preserve"> </w:t>
      </w:r>
      <w:r>
        <w:rPr>
          <w:rFonts w:ascii="GHEA Grapalat" w:hAnsi="GHEA Grapalat" w:cs="Sylfaen"/>
          <w:szCs w:val="24"/>
          <w:lang w:val="ru-RU"/>
        </w:rPr>
        <w:t>պետական</w:t>
      </w:r>
      <w:r>
        <w:rPr>
          <w:rFonts w:ascii="GHEA Grapalat" w:hAnsi="GHEA Grapalat" w:cs="Sylfaen"/>
          <w:szCs w:val="24"/>
        </w:rPr>
        <w:t xml:space="preserve"> </w:t>
      </w:r>
      <w:r>
        <w:rPr>
          <w:rFonts w:ascii="GHEA Grapalat" w:hAnsi="GHEA Grapalat" w:cs="Sylfaen"/>
          <w:szCs w:val="24"/>
          <w:lang w:val="ru-RU"/>
        </w:rPr>
        <w:t>և</w:t>
      </w:r>
      <w:r>
        <w:rPr>
          <w:rFonts w:ascii="GHEA Grapalat" w:hAnsi="GHEA Grapalat" w:cs="Sylfaen"/>
          <w:szCs w:val="24"/>
        </w:rPr>
        <w:t xml:space="preserve"> </w:t>
      </w:r>
      <w:r>
        <w:rPr>
          <w:rFonts w:ascii="GHEA Grapalat" w:hAnsi="GHEA Grapalat" w:cs="Sylfaen"/>
          <w:szCs w:val="24"/>
          <w:lang w:val="ru-RU"/>
        </w:rPr>
        <w:t>տեղական</w:t>
      </w:r>
      <w:r>
        <w:rPr>
          <w:rFonts w:ascii="GHEA Grapalat" w:hAnsi="GHEA Grapalat" w:cs="Sylfaen"/>
          <w:szCs w:val="24"/>
        </w:rPr>
        <w:t xml:space="preserve"> </w:t>
      </w:r>
      <w:r>
        <w:rPr>
          <w:rFonts w:ascii="GHEA Grapalat" w:hAnsi="GHEA Grapalat" w:cs="Sylfaen"/>
          <w:szCs w:val="24"/>
          <w:lang w:val="ru-RU"/>
        </w:rPr>
        <w:t>ինքնակառավարման</w:t>
      </w:r>
      <w:r>
        <w:rPr>
          <w:rFonts w:ascii="GHEA Grapalat" w:hAnsi="GHEA Grapalat" w:cs="Sylfaen"/>
          <w:szCs w:val="24"/>
        </w:rPr>
        <w:t xml:space="preserve"> </w:t>
      </w:r>
      <w:r>
        <w:rPr>
          <w:rFonts w:ascii="GHEA Grapalat" w:hAnsi="GHEA Grapalat" w:cs="Sylfaen"/>
          <w:szCs w:val="24"/>
          <w:lang w:val="ru-RU"/>
        </w:rPr>
        <w:t>մարմինները</w:t>
      </w:r>
      <w:r>
        <w:rPr>
          <w:rFonts w:ascii="GHEA Grapalat" w:hAnsi="GHEA Grapalat" w:cs="Sylfaen"/>
          <w:szCs w:val="24"/>
        </w:rPr>
        <w:t xml:space="preserve"> </w:t>
      </w:r>
      <w:r>
        <w:rPr>
          <w:rFonts w:ascii="GHEA Grapalat" w:hAnsi="GHEA Grapalat" w:cs="Sylfaen"/>
          <w:szCs w:val="24"/>
          <w:lang w:val="ru-RU"/>
        </w:rPr>
        <w:t>հարցումն</w:t>
      </w:r>
      <w:r>
        <w:rPr>
          <w:rFonts w:ascii="GHEA Grapalat" w:hAnsi="GHEA Grapalat" w:cs="Sylfaen"/>
          <w:szCs w:val="24"/>
        </w:rPr>
        <w:t xml:space="preserve"> </w:t>
      </w:r>
      <w:r>
        <w:rPr>
          <w:rFonts w:ascii="GHEA Grapalat" w:hAnsi="GHEA Grapalat" w:cs="Sylfaen"/>
          <w:szCs w:val="24"/>
          <w:lang w:val="ru-RU"/>
        </w:rPr>
        <w:t>ստանալու</w:t>
      </w:r>
      <w:r>
        <w:rPr>
          <w:rFonts w:ascii="GHEA Grapalat" w:hAnsi="GHEA Grapalat" w:cs="Sylfaen"/>
          <w:szCs w:val="24"/>
        </w:rPr>
        <w:t xml:space="preserve"> </w:t>
      </w:r>
      <w:r>
        <w:rPr>
          <w:rFonts w:ascii="GHEA Grapalat" w:hAnsi="GHEA Grapalat" w:cs="Sylfaen"/>
          <w:szCs w:val="24"/>
          <w:lang w:val="ru-RU"/>
        </w:rPr>
        <w:t>օրվան</w:t>
      </w:r>
      <w:r>
        <w:rPr>
          <w:rFonts w:ascii="GHEA Grapalat" w:hAnsi="GHEA Grapalat" w:cs="Sylfaen"/>
          <w:szCs w:val="24"/>
        </w:rPr>
        <w:t xml:space="preserve"> </w:t>
      </w:r>
      <w:r>
        <w:rPr>
          <w:rFonts w:ascii="GHEA Grapalat" w:hAnsi="GHEA Grapalat" w:cs="Sylfaen"/>
          <w:szCs w:val="24"/>
          <w:lang w:val="ru-RU"/>
        </w:rPr>
        <w:t>հաջորդող</w:t>
      </w:r>
      <w:r>
        <w:rPr>
          <w:rFonts w:ascii="GHEA Grapalat" w:hAnsi="GHEA Grapalat" w:cs="Sylfaen"/>
          <w:szCs w:val="24"/>
        </w:rPr>
        <w:t xml:space="preserve"> </w:t>
      </w:r>
      <w:r>
        <w:rPr>
          <w:rFonts w:ascii="GHEA Grapalat" w:hAnsi="GHEA Grapalat" w:cs="Sylfaen"/>
          <w:szCs w:val="24"/>
          <w:lang w:val="ru-RU"/>
        </w:rPr>
        <w:t>երկու</w:t>
      </w:r>
      <w:r>
        <w:rPr>
          <w:rFonts w:ascii="GHEA Grapalat" w:hAnsi="GHEA Grapalat" w:cs="Sylfaen"/>
          <w:szCs w:val="24"/>
        </w:rPr>
        <w:t xml:space="preserve"> </w:t>
      </w:r>
      <w:r>
        <w:rPr>
          <w:rFonts w:ascii="GHEA Grapalat" w:hAnsi="GHEA Grapalat" w:cs="Sylfaen"/>
          <w:szCs w:val="24"/>
          <w:lang w:val="ru-RU"/>
        </w:rPr>
        <w:t>աշխատանքային</w:t>
      </w:r>
      <w:r>
        <w:rPr>
          <w:rFonts w:ascii="GHEA Grapalat" w:hAnsi="GHEA Grapalat" w:cs="Sylfaen"/>
          <w:szCs w:val="24"/>
        </w:rPr>
        <w:t xml:space="preserve"> </w:t>
      </w:r>
      <w:r>
        <w:rPr>
          <w:rFonts w:ascii="GHEA Grapalat" w:hAnsi="GHEA Grapalat" w:cs="Sylfaen"/>
          <w:szCs w:val="24"/>
          <w:lang w:val="ru-RU"/>
        </w:rPr>
        <w:t>օրվա</w:t>
      </w:r>
      <w:r>
        <w:rPr>
          <w:rFonts w:ascii="GHEA Grapalat" w:hAnsi="GHEA Grapalat" w:cs="Sylfaen"/>
          <w:szCs w:val="24"/>
        </w:rPr>
        <w:t xml:space="preserve"> </w:t>
      </w:r>
      <w:r>
        <w:rPr>
          <w:rFonts w:ascii="GHEA Grapalat" w:hAnsi="GHEA Grapalat" w:cs="Sylfaen"/>
          <w:szCs w:val="24"/>
          <w:lang w:val="ru-RU"/>
        </w:rPr>
        <w:t>ընթացքում</w:t>
      </w:r>
      <w:r>
        <w:rPr>
          <w:rFonts w:ascii="GHEA Grapalat" w:hAnsi="GHEA Grapalat" w:cs="Sylfaen"/>
          <w:szCs w:val="24"/>
        </w:rPr>
        <w:t xml:space="preserve"> </w:t>
      </w:r>
      <w:r>
        <w:rPr>
          <w:rFonts w:ascii="GHEA Grapalat" w:hAnsi="GHEA Grapalat" w:cs="Sylfaen"/>
          <w:szCs w:val="24"/>
          <w:lang w:val="ru-RU"/>
        </w:rPr>
        <w:t>տրամադրում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գրավոր</w:t>
      </w:r>
      <w:r>
        <w:rPr>
          <w:rFonts w:ascii="GHEA Grapalat" w:hAnsi="GHEA Grapalat" w:cs="Sylfaen"/>
          <w:szCs w:val="24"/>
        </w:rPr>
        <w:t xml:space="preserve"> </w:t>
      </w:r>
      <w:r>
        <w:rPr>
          <w:rFonts w:ascii="GHEA Grapalat" w:hAnsi="GHEA Grapalat" w:cs="Sylfaen"/>
          <w:szCs w:val="24"/>
          <w:lang w:val="ru-RU"/>
        </w:rPr>
        <w:t>եզրակացություն</w:t>
      </w:r>
      <w:r>
        <w:rPr>
          <w:rFonts w:ascii="GHEA Grapalat" w:hAnsi="GHEA Grapalat" w:cs="Sylfaen"/>
          <w:szCs w:val="24"/>
        </w:rPr>
        <w:t xml:space="preserve">: </w:t>
      </w:r>
      <w:r>
        <w:rPr>
          <w:rFonts w:ascii="GHEA Grapalat" w:hAnsi="GHEA Grapalat" w:cs="Sylfaen"/>
          <w:szCs w:val="24"/>
          <w:lang w:val="ru-RU"/>
        </w:rPr>
        <w:t>Եթե</w:t>
      </w:r>
      <w:r>
        <w:rPr>
          <w:rFonts w:ascii="GHEA Grapalat" w:hAnsi="GHEA Grapalat" w:cs="Sylfaen"/>
          <w:szCs w:val="24"/>
        </w:rPr>
        <w:t xml:space="preserve"> </w:t>
      </w:r>
      <w:r>
        <w:rPr>
          <w:rFonts w:ascii="GHEA Grapalat" w:hAnsi="GHEA Grapalat" w:cs="Sylfaen"/>
          <w:szCs w:val="24"/>
          <w:lang w:val="en-US"/>
        </w:rPr>
        <w:t>մ</w:t>
      </w:r>
      <w:r>
        <w:rPr>
          <w:rFonts w:ascii="GHEA Grapalat" w:hAnsi="GHEA Grapalat" w:cs="Sylfaen"/>
          <w:szCs w:val="24"/>
          <w:lang w:val="ru-RU"/>
        </w:rPr>
        <w:t>ասնակցի</w:t>
      </w:r>
      <w:r>
        <w:rPr>
          <w:rFonts w:ascii="GHEA Grapalat" w:hAnsi="GHEA Grapalat" w:cs="Sylfaen"/>
          <w:szCs w:val="24"/>
        </w:rPr>
        <w:t xml:space="preserve"> </w:t>
      </w:r>
      <w:r>
        <w:rPr>
          <w:rFonts w:ascii="GHEA Grapalat" w:hAnsi="GHEA Grapalat" w:cs="Sylfaen"/>
          <w:szCs w:val="24"/>
          <w:lang w:val="ru-RU"/>
        </w:rPr>
        <w:t>ներկայացրած</w:t>
      </w:r>
      <w:r>
        <w:rPr>
          <w:rFonts w:ascii="GHEA Grapalat" w:hAnsi="GHEA Grapalat" w:cs="Sylfaen"/>
          <w:szCs w:val="24"/>
        </w:rPr>
        <w:t xml:space="preserve"> </w:t>
      </w:r>
      <w:r>
        <w:rPr>
          <w:rFonts w:ascii="GHEA Grapalat" w:hAnsi="GHEA Grapalat" w:cs="Sylfaen"/>
          <w:szCs w:val="24"/>
          <w:lang w:val="ru-RU"/>
        </w:rPr>
        <w:t>տվյալների</w:t>
      </w:r>
      <w:r>
        <w:rPr>
          <w:rFonts w:ascii="GHEA Grapalat" w:hAnsi="GHEA Grapalat" w:cs="Sylfaen"/>
          <w:szCs w:val="24"/>
        </w:rPr>
        <w:t xml:space="preserve"> </w:t>
      </w:r>
      <w:r>
        <w:rPr>
          <w:rFonts w:ascii="GHEA Grapalat" w:hAnsi="GHEA Grapalat" w:cs="Sylfaen"/>
          <w:szCs w:val="24"/>
          <w:lang w:val="ru-RU"/>
        </w:rPr>
        <w:t>իսկության</w:t>
      </w:r>
      <w:r>
        <w:rPr>
          <w:rFonts w:ascii="GHEA Grapalat" w:hAnsi="GHEA Grapalat" w:cs="Sylfaen"/>
          <w:szCs w:val="24"/>
        </w:rPr>
        <w:t xml:space="preserve"> </w:t>
      </w:r>
      <w:r>
        <w:rPr>
          <w:rFonts w:ascii="GHEA Grapalat" w:hAnsi="GHEA Grapalat" w:cs="Sylfaen"/>
          <w:szCs w:val="24"/>
          <w:lang w:val="ru-RU"/>
        </w:rPr>
        <w:t>ստուգման</w:t>
      </w:r>
      <w:r>
        <w:rPr>
          <w:rFonts w:ascii="GHEA Grapalat" w:hAnsi="GHEA Grapalat" w:cs="Sylfaen"/>
          <w:szCs w:val="24"/>
        </w:rPr>
        <w:t xml:space="preserve"> </w:t>
      </w:r>
      <w:r>
        <w:rPr>
          <w:rFonts w:ascii="GHEA Grapalat" w:hAnsi="GHEA Grapalat" w:cs="Sylfaen"/>
          <w:szCs w:val="24"/>
          <w:lang w:val="ru-RU"/>
        </w:rPr>
        <w:t>արդյունքում</w:t>
      </w:r>
      <w:r>
        <w:rPr>
          <w:rFonts w:ascii="GHEA Grapalat" w:hAnsi="GHEA Grapalat" w:cs="Sylfaen"/>
          <w:szCs w:val="24"/>
        </w:rPr>
        <w:t xml:space="preserve"> </w:t>
      </w:r>
      <w:r>
        <w:rPr>
          <w:rFonts w:ascii="GHEA Grapalat" w:hAnsi="GHEA Grapalat" w:cs="Sylfaen"/>
          <w:szCs w:val="24"/>
          <w:lang w:val="ru-RU"/>
        </w:rPr>
        <w:t>տվյալները</w:t>
      </w:r>
      <w:r>
        <w:rPr>
          <w:rFonts w:ascii="GHEA Grapalat" w:hAnsi="GHEA Grapalat" w:cs="Sylfaen"/>
          <w:szCs w:val="24"/>
        </w:rPr>
        <w:t xml:space="preserve"> </w:t>
      </w:r>
      <w:r>
        <w:rPr>
          <w:rFonts w:ascii="GHEA Grapalat" w:hAnsi="GHEA Grapalat" w:cs="Sylfaen"/>
          <w:szCs w:val="24"/>
          <w:lang w:val="ru-RU"/>
        </w:rPr>
        <w:t>որակվում</w:t>
      </w:r>
      <w:r>
        <w:rPr>
          <w:rFonts w:ascii="GHEA Grapalat" w:hAnsi="GHEA Grapalat" w:cs="Sylfaen"/>
          <w:szCs w:val="24"/>
        </w:rPr>
        <w:t xml:space="preserve"> </w:t>
      </w:r>
      <w:r>
        <w:rPr>
          <w:rFonts w:ascii="GHEA Grapalat" w:hAnsi="GHEA Grapalat" w:cs="Sylfaen"/>
          <w:szCs w:val="24"/>
          <w:lang w:val="ru-RU"/>
        </w:rPr>
        <w:t>են</w:t>
      </w:r>
      <w:r>
        <w:rPr>
          <w:rFonts w:ascii="GHEA Grapalat" w:hAnsi="GHEA Grapalat" w:cs="Sylfaen"/>
          <w:szCs w:val="24"/>
        </w:rPr>
        <w:t xml:space="preserve"> </w:t>
      </w:r>
      <w:r>
        <w:rPr>
          <w:rFonts w:ascii="GHEA Grapalat" w:hAnsi="GHEA Grapalat" w:cs="Sylfaen"/>
          <w:szCs w:val="24"/>
          <w:lang w:val="ru-RU"/>
        </w:rPr>
        <w:t>իրականությանը</w:t>
      </w:r>
      <w:r>
        <w:rPr>
          <w:rFonts w:ascii="GHEA Grapalat" w:hAnsi="GHEA Grapalat" w:cs="Sylfaen"/>
          <w:szCs w:val="24"/>
        </w:rPr>
        <w:t xml:space="preserve"> </w:t>
      </w:r>
      <w:r>
        <w:rPr>
          <w:rFonts w:ascii="GHEA Grapalat" w:hAnsi="GHEA Grapalat" w:cs="Sylfaen"/>
          <w:szCs w:val="24"/>
          <w:lang w:val="ru-RU"/>
        </w:rPr>
        <w:t>չհամապա</w:t>
      </w:r>
      <w:r>
        <w:rPr>
          <w:rFonts w:ascii="GHEA Grapalat" w:hAnsi="GHEA Grapalat" w:cs="Sylfaen"/>
          <w:szCs w:val="24"/>
        </w:rPr>
        <w:softHyphen/>
      </w:r>
      <w:r>
        <w:rPr>
          <w:rFonts w:ascii="GHEA Grapalat" w:hAnsi="GHEA Grapalat" w:cs="Sylfaen"/>
          <w:szCs w:val="24"/>
          <w:lang w:val="ru-RU"/>
        </w:rPr>
        <w:t>տասխանող</w:t>
      </w:r>
      <w:r>
        <w:rPr>
          <w:rFonts w:ascii="GHEA Grapalat" w:hAnsi="GHEA Grapalat" w:cs="Sylfaen"/>
          <w:szCs w:val="24"/>
        </w:rPr>
        <w:t xml:space="preserve">, </w:t>
      </w:r>
      <w:r>
        <w:rPr>
          <w:rFonts w:ascii="GHEA Grapalat" w:hAnsi="GHEA Grapalat" w:cs="Sylfaen"/>
          <w:szCs w:val="24"/>
          <w:lang w:val="ru-RU"/>
        </w:rPr>
        <w:t>ապա</w:t>
      </w:r>
      <w:r>
        <w:rPr>
          <w:rFonts w:ascii="GHEA Grapalat" w:hAnsi="GHEA Grapalat" w:cs="Sylfaen"/>
          <w:szCs w:val="24"/>
        </w:rPr>
        <w:t xml:space="preserve"> տվյալ մասնակցի հայտը մերժվում է:</w:t>
      </w:r>
    </w:p>
    <w:p w14:paraId="5C016F3B">
      <w:pPr>
        <w:pStyle w:val="19"/>
        <w:spacing w:line="240" w:lineRule="auto"/>
        <w:ind w:firstLine="567"/>
        <w:rPr>
          <w:rFonts w:ascii="GHEA Grapalat" w:hAnsi="GHEA Grapalat" w:cs="Sylfaen"/>
          <w:szCs w:val="24"/>
        </w:rPr>
      </w:pPr>
      <w:r>
        <w:rPr>
          <w:rFonts w:ascii="GHEA Grapalat" w:hAnsi="GHEA Grapalat" w:cs="Sylfaen"/>
          <w:szCs w:val="24"/>
        </w:rPr>
        <w:t>8</w:t>
      </w:r>
      <w:r>
        <w:rPr>
          <w:rFonts w:ascii="GHEA Grapalat" w:hAnsi="GHEA Grapalat" w:cs="Sylfaen"/>
          <w:szCs w:val="24"/>
          <w:lang w:val="hy-AM"/>
        </w:rPr>
        <w:t>.</w:t>
      </w:r>
      <w:r>
        <w:rPr>
          <w:rFonts w:ascii="GHEA Grapalat" w:hAnsi="GHEA Grapalat" w:cs="Sylfaen"/>
          <w:szCs w:val="24"/>
        </w:rPr>
        <w:t>2</w:t>
      </w:r>
      <w:r>
        <w:rPr>
          <w:rFonts w:ascii="GHEA Grapalat" w:hAnsi="GHEA Grapalat" w:cs="Sylfaen"/>
          <w:szCs w:val="24"/>
          <w:lang w:val="hy-AM"/>
        </w:rPr>
        <w:t>1</w:t>
      </w:r>
      <w:r>
        <w:rPr>
          <w:rFonts w:ascii="GHEA Grapalat" w:hAnsi="GHEA Grapalat" w:cs="Sylfaen"/>
          <w:szCs w:val="24"/>
        </w:rPr>
        <w:t xml:space="preserve"> </w:t>
      </w:r>
      <w:r>
        <w:rPr>
          <w:rFonts w:ascii="GHEA Grapalat" w:hAnsi="GHEA Grapalat" w:cs="Sylfaen"/>
          <w:szCs w:val="24"/>
          <w:lang w:val="hy-AM"/>
        </w:rPr>
        <w:t>Սույն</w:t>
      </w:r>
      <w:r>
        <w:rPr>
          <w:rFonts w:ascii="GHEA Grapalat" w:hAnsi="GHEA Grapalat" w:cs="Sylfaen"/>
          <w:szCs w:val="24"/>
        </w:rPr>
        <w:t xml:space="preserve"> </w:t>
      </w:r>
      <w:r>
        <w:rPr>
          <w:rFonts w:ascii="GHEA Grapalat" w:hAnsi="GHEA Grapalat" w:cs="Sylfaen"/>
          <w:szCs w:val="24"/>
          <w:lang w:val="hy-AM"/>
        </w:rPr>
        <w:t>հրավերի</w:t>
      </w:r>
      <w:r>
        <w:rPr>
          <w:rFonts w:ascii="GHEA Grapalat" w:hAnsi="GHEA Grapalat" w:cs="Sylfaen"/>
          <w:szCs w:val="24"/>
        </w:rPr>
        <w:t xml:space="preserve"> 1-</w:t>
      </w:r>
      <w:r>
        <w:rPr>
          <w:rFonts w:ascii="GHEA Grapalat" w:hAnsi="GHEA Grapalat" w:cs="Sylfaen"/>
          <w:szCs w:val="24"/>
          <w:lang w:val="hy-AM"/>
        </w:rPr>
        <w:t>ին</w:t>
      </w:r>
      <w:r>
        <w:rPr>
          <w:rFonts w:ascii="GHEA Grapalat" w:hAnsi="GHEA Grapalat" w:cs="Sylfaen"/>
          <w:szCs w:val="24"/>
        </w:rPr>
        <w:t xml:space="preserve"> </w:t>
      </w:r>
      <w:r>
        <w:rPr>
          <w:rFonts w:ascii="GHEA Grapalat" w:hAnsi="GHEA Grapalat" w:cs="Sylfaen"/>
          <w:szCs w:val="24"/>
          <w:lang w:val="hy-AM"/>
        </w:rPr>
        <w:t>մասի</w:t>
      </w:r>
      <w:r>
        <w:rPr>
          <w:rFonts w:ascii="GHEA Grapalat" w:hAnsi="GHEA Grapalat" w:cs="Sylfaen"/>
          <w:szCs w:val="24"/>
        </w:rPr>
        <w:t xml:space="preserve"> 8.19 </w:t>
      </w:r>
      <w:r>
        <w:rPr>
          <w:rFonts w:ascii="GHEA Grapalat" w:hAnsi="GHEA Grapalat" w:cs="Sylfaen"/>
          <w:szCs w:val="24"/>
          <w:lang w:val="hy-AM"/>
        </w:rPr>
        <w:t>կետի</w:t>
      </w:r>
      <w:r>
        <w:rPr>
          <w:rFonts w:ascii="GHEA Grapalat" w:hAnsi="GHEA Grapalat" w:cs="Sylfaen"/>
          <w:szCs w:val="24"/>
        </w:rPr>
        <w:t xml:space="preserve"> </w:t>
      </w:r>
      <w:r>
        <w:rPr>
          <w:rFonts w:ascii="GHEA Grapalat" w:hAnsi="GHEA Grapalat" w:cs="Sylfaen"/>
          <w:szCs w:val="24"/>
          <w:lang w:val="hy-AM"/>
        </w:rPr>
        <w:t>կիրառման</w:t>
      </w:r>
      <w:r>
        <w:rPr>
          <w:rFonts w:ascii="GHEA Grapalat" w:hAnsi="GHEA Grapalat" w:cs="Sylfaen"/>
          <w:szCs w:val="24"/>
        </w:rPr>
        <w:t xml:space="preserve"> </w:t>
      </w:r>
      <w:r>
        <w:rPr>
          <w:rFonts w:ascii="GHEA Grapalat" w:hAnsi="GHEA Grapalat" w:cs="Sylfaen"/>
          <w:szCs w:val="24"/>
          <w:lang w:val="hy-AM"/>
        </w:rPr>
        <w:t>նպատակով</w:t>
      </w:r>
      <w:r>
        <w:rPr>
          <w:rFonts w:ascii="GHEA Grapalat" w:hAnsi="GHEA Grapalat" w:cs="Sylfaen"/>
          <w:szCs w:val="24"/>
        </w:rPr>
        <w:t xml:space="preserve"> կարող է </w:t>
      </w:r>
      <w:r>
        <w:rPr>
          <w:rFonts w:ascii="GHEA Grapalat" w:hAnsi="GHEA Grapalat" w:cs="Sylfaen"/>
          <w:szCs w:val="24"/>
          <w:lang w:val="hy-AM"/>
        </w:rPr>
        <w:t>հրավիրվել հանձնաժողովի</w:t>
      </w:r>
      <w:r>
        <w:rPr>
          <w:rFonts w:ascii="GHEA Grapalat" w:hAnsi="GHEA Grapalat" w:cs="Sylfaen"/>
          <w:szCs w:val="24"/>
        </w:rPr>
        <w:t xml:space="preserve"> </w:t>
      </w:r>
      <w:r>
        <w:rPr>
          <w:rFonts w:ascii="GHEA Grapalat" w:hAnsi="GHEA Grapalat" w:cs="Sylfaen"/>
          <w:szCs w:val="24"/>
          <w:lang w:val="hy-AM"/>
        </w:rPr>
        <w:t>արտահերթ</w:t>
      </w:r>
      <w:r>
        <w:rPr>
          <w:rFonts w:ascii="GHEA Grapalat" w:hAnsi="GHEA Grapalat" w:cs="Sylfaen"/>
          <w:szCs w:val="24"/>
        </w:rPr>
        <w:t xml:space="preserve"> </w:t>
      </w:r>
      <w:r>
        <w:rPr>
          <w:rFonts w:ascii="GHEA Grapalat" w:hAnsi="GHEA Grapalat" w:cs="Sylfaen"/>
          <w:szCs w:val="24"/>
          <w:lang w:val="hy-AM"/>
        </w:rPr>
        <w:t>նիստ։</w:t>
      </w:r>
    </w:p>
    <w:p w14:paraId="3E152072">
      <w:pPr>
        <w:pStyle w:val="54"/>
        <w:spacing w:line="240" w:lineRule="auto"/>
        <w:ind w:firstLine="567"/>
        <w:rPr>
          <w:rFonts w:ascii="GHEA Grapalat" w:hAnsi="GHEA Grapalat" w:cs="Tahoma"/>
          <w:sz w:val="20"/>
          <w:lang w:val="hy-AM"/>
        </w:rPr>
      </w:pPr>
      <w:r>
        <w:rPr>
          <w:rFonts w:ascii="GHEA Grapalat" w:hAnsi="GHEA Grapalat"/>
          <w:spacing w:val="-6"/>
          <w:sz w:val="20"/>
          <w:lang w:val="hy-AM"/>
        </w:rPr>
        <w:t>8.</w:t>
      </w:r>
      <w:r>
        <w:rPr>
          <w:rFonts w:ascii="GHEA Grapalat" w:hAnsi="GHEA Grapalat"/>
          <w:spacing w:val="-6"/>
          <w:sz w:val="20"/>
          <w:lang w:val="af-ZA"/>
        </w:rPr>
        <w:t>2</w:t>
      </w:r>
      <w:r>
        <w:rPr>
          <w:rFonts w:ascii="GHEA Grapalat" w:hAnsi="GHEA Grapalat"/>
          <w:spacing w:val="-6"/>
          <w:sz w:val="20"/>
          <w:lang w:val="hy-AM"/>
        </w:rPr>
        <w:t>2</w:t>
      </w:r>
      <w:r>
        <w:rPr>
          <w:rFonts w:ascii="GHEA Grapalat" w:hAnsi="GHEA Grapalat"/>
          <w:spacing w:val="-6"/>
          <w:sz w:val="20"/>
          <w:lang w:val="af-ZA"/>
        </w:rPr>
        <w:t xml:space="preserve"> </w:t>
      </w:r>
      <w:r>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Pr>
          <w:rFonts w:ascii="GHEA Grapalat" w:hAnsi="GHEA Grapalat" w:cs="Sylfaen"/>
          <w:lang w:val="hy-AM"/>
        </w:rPr>
        <w:t xml:space="preserve"> </w:t>
      </w:r>
      <w:r>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pPr>
        <w:pStyle w:val="19"/>
        <w:spacing w:line="240" w:lineRule="auto"/>
        <w:ind w:firstLine="567"/>
        <w:rPr>
          <w:rFonts w:ascii="GHEA Grapalat" w:hAnsi="GHEA Grapalat" w:cs="Sylfaen"/>
          <w:szCs w:val="24"/>
        </w:rPr>
      </w:pPr>
      <w:r>
        <w:rPr>
          <w:rFonts w:ascii="GHEA Grapalat" w:hAnsi="GHEA Grapalat" w:cs="Sylfaen"/>
          <w:szCs w:val="24"/>
          <w:lang w:val="hy-AM"/>
        </w:rPr>
        <w:t>8.23 Անգործության</w:t>
      </w:r>
      <w:r>
        <w:rPr>
          <w:rFonts w:ascii="GHEA Grapalat" w:hAnsi="GHEA Grapalat" w:cs="Sylfaen"/>
          <w:szCs w:val="24"/>
        </w:rPr>
        <w:t xml:space="preserve"> </w:t>
      </w:r>
      <w:r>
        <w:rPr>
          <w:rFonts w:ascii="GHEA Grapalat" w:hAnsi="GHEA Grapalat" w:cs="Sylfaen"/>
          <w:szCs w:val="24"/>
          <w:lang w:val="hy-AM"/>
        </w:rPr>
        <w:t>ժամկետը</w:t>
      </w:r>
      <w:r>
        <w:rPr>
          <w:rFonts w:ascii="GHEA Grapalat" w:hAnsi="GHEA Grapalat" w:cs="Sylfaen"/>
          <w:szCs w:val="24"/>
        </w:rPr>
        <w:t xml:space="preserve"> </w:t>
      </w:r>
      <w:r>
        <w:rPr>
          <w:rFonts w:ascii="GHEA Grapalat" w:hAnsi="GHEA Grapalat" w:cs="Sylfaen"/>
          <w:szCs w:val="24"/>
          <w:lang w:val="hy-AM"/>
        </w:rPr>
        <w:t>պայմանագիր</w:t>
      </w:r>
      <w:r>
        <w:rPr>
          <w:rFonts w:ascii="GHEA Grapalat" w:hAnsi="GHEA Grapalat" w:cs="Sylfaen"/>
          <w:szCs w:val="24"/>
        </w:rPr>
        <w:t xml:space="preserve"> </w:t>
      </w:r>
      <w:r>
        <w:rPr>
          <w:rFonts w:ascii="GHEA Grapalat" w:hAnsi="GHEA Grapalat" w:cs="Sylfaen"/>
          <w:szCs w:val="24"/>
          <w:lang w:val="hy-AM"/>
        </w:rPr>
        <w:t>կնքելու</w:t>
      </w:r>
      <w:r>
        <w:rPr>
          <w:rFonts w:ascii="GHEA Grapalat" w:hAnsi="GHEA Grapalat" w:cs="Sylfaen"/>
          <w:szCs w:val="24"/>
        </w:rPr>
        <w:t xml:space="preserve"> </w:t>
      </w:r>
      <w:r>
        <w:rPr>
          <w:rFonts w:ascii="GHEA Grapalat" w:hAnsi="GHEA Grapalat" w:cs="Sylfaen"/>
          <w:szCs w:val="24"/>
          <w:lang w:val="hy-AM"/>
        </w:rPr>
        <w:t>մասին</w:t>
      </w:r>
      <w:r>
        <w:rPr>
          <w:rFonts w:ascii="GHEA Grapalat" w:hAnsi="GHEA Grapalat" w:cs="Sylfaen"/>
          <w:szCs w:val="24"/>
        </w:rPr>
        <w:t xml:space="preserve"> </w:t>
      </w:r>
      <w:r>
        <w:rPr>
          <w:rFonts w:ascii="GHEA Grapalat" w:hAnsi="GHEA Grapalat" w:cs="Sylfaen"/>
          <w:szCs w:val="24"/>
          <w:lang w:val="hy-AM"/>
        </w:rPr>
        <w:t>որոշման</w:t>
      </w:r>
      <w:r>
        <w:rPr>
          <w:rFonts w:ascii="GHEA Grapalat" w:hAnsi="GHEA Grapalat" w:cs="Sylfaen"/>
          <w:szCs w:val="24"/>
        </w:rPr>
        <w:t xml:space="preserve"> </w:t>
      </w:r>
      <w:r>
        <w:rPr>
          <w:rFonts w:ascii="GHEA Grapalat" w:hAnsi="GHEA Grapalat" w:cs="Sylfaen"/>
          <w:szCs w:val="24"/>
          <w:lang w:val="hy-AM"/>
        </w:rPr>
        <w:t>հայտարարության</w:t>
      </w:r>
      <w:r>
        <w:rPr>
          <w:rFonts w:ascii="GHEA Grapalat" w:hAnsi="GHEA Grapalat" w:cs="Sylfaen"/>
          <w:szCs w:val="24"/>
        </w:rPr>
        <w:t xml:space="preserve"> </w:t>
      </w:r>
      <w:r>
        <w:rPr>
          <w:rFonts w:ascii="GHEA Grapalat" w:hAnsi="GHEA Grapalat" w:cs="Sylfaen"/>
          <w:szCs w:val="24"/>
          <w:lang w:val="hy-AM"/>
        </w:rPr>
        <w:t>հրապարակման</w:t>
      </w:r>
      <w:r>
        <w:rPr>
          <w:rFonts w:ascii="GHEA Grapalat" w:hAnsi="GHEA Grapalat" w:cs="Sylfaen"/>
          <w:szCs w:val="24"/>
        </w:rPr>
        <w:t xml:space="preserve"> </w:t>
      </w:r>
      <w:r>
        <w:rPr>
          <w:rFonts w:ascii="GHEA Grapalat" w:hAnsi="GHEA Grapalat" w:cs="Sylfaen"/>
          <w:szCs w:val="24"/>
          <w:lang w:val="hy-AM"/>
        </w:rPr>
        <w:t>օրվան</w:t>
      </w:r>
      <w:r>
        <w:rPr>
          <w:rFonts w:ascii="GHEA Grapalat" w:hAnsi="GHEA Grapalat" w:cs="Sylfaen"/>
          <w:szCs w:val="24"/>
        </w:rPr>
        <w:t xml:space="preserve"> </w:t>
      </w:r>
      <w:r>
        <w:rPr>
          <w:rFonts w:ascii="GHEA Grapalat" w:hAnsi="GHEA Grapalat" w:cs="Sylfaen"/>
          <w:szCs w:val="24"/>
          <w:lang w:val="hy-AM"/>
        </w:rPr>
        <w:t>հաջորդող</w:t>
      </w:r>
      <w:r>
        <w:rPr>
          <w:rFonts w:ascii="GHEA Grapalat" w:hAnsi="GHEA Grapalat" w:cs="Sylfaen"/>
          <w:szCs w:val="24"/>
        </w:rPr>
        <w:t xml:space="preserve"> </w:t>
      </w:r>
      <w:r>
        <w:rPr>
          <w:rFonts w:ascii="GHEA Grapalat" w:hAnsi="GHEA Grapalat" w:cs="Sylfaen"/>
          <w:szCs w:val="24"/>
          <w:lang w:val="hy-AM"/>
        </w:rPr>
        <w:t>օրվա</w:t>
      </w:r>
      <w:r>
        <w:rPr>
          <w:rFonts w:ascii="GHEA Grapalat" w:hAnsi="GHEA Grapalat" w:cs="Sylfaen"/>
          <w:szCs w:val="24"/>
        </w:rPr>
        <w:t xml:space="preserve"> </w:t>
      </w:r>
      <w:r>
        <w:rPr>
          <w:rFonts w:ascii="GHEA Grapalat" w:hAnsi="GHEA Grapalat" w:cs="Sylfaen"/>
          <w:szCs w:val="24"/>
          <w:lang w:val="hy-AM"/>
        </w:rPr>
        <w:t>և</w:t>
      </w:r>
      <w:r>
        <w:rPr>
          <w:rFonts w:ascii="GHEA Grapalat" w:hAnsi="GHEA Grapalat" w:cs="Sylfaen"/>
          <w:szCs w:val="24"/>
        </w:rPr>
        <w:t xml:space="preserve"> պ</w:t>
      </w:r>
      <w:r>
        <w:rPr>
          <w:rFonts w:ascii="GHEA Grapalat" w:hAnsi="GHEA Grapalat" w:cs="Sylfaen"/>
          <w:szCs w:val="24"/>
          <w:lang w:val="hy-AM"/>
        </w:rPr>
        <w:t>ատվիրատուի</w:t>
      </w:r>
      <w:r>
        <w:rPr>
          <w:rFonts w:ascii="GHEA Grapalat" w:hAnsi="GHEA Grapalat" w:cs="Sylfaen"/>
          <w:szCs w:val="24"/>
        </w:rPr>
        <w:t xml:space="preserve"> </w:t>
      </w:r>
      <w:r>
        <w:rPr>
          <w:rFonts w:ascii="GHEA Grapalat" w:hAnsi="GHEA Grapalat" w:cs="Sylfaen"/>
          <w:szCs w:val="24"/>
          <w:lang w:val="hy-AM"/>
        </w:rPr>
        <w:t>կողմից</w:t>
      </w:r>
      <w:r>
        <w:rPr>
          <w:rFonts w:ascii="GHEA Grapalat" w:hAnsi="GHEA Grapalat" w:cs="Sylfaen"/>
          <w:szCs w:val="24"/>
        </w:rPr>
        <w:t xml:space="preserve"> </w:t>
      </w:r>
      <w:r>
        <w:rPr>
          <w:rFonts w:ascii="GHEA Grapalat" w:hAnsi="GHEA Grapalat" w:cs="Sylfaen"/>
          <w:szCs w:val="24"/>
          <w:lang w:val="hy-AM"/>
        </w:rPr>
        <w:t>պայմանագիրը</w:t>
      </w:r>
      <w:r>
        <w:rPr>
          <w:rFonts w:ascii="GHEA Grapalat" w:hAnsi="GHEA Grapalat" w:cs="Sylfaen"/>
          <w:szCs w:val="24"/>
        </w:rPr>
        <w:t xml:space="preserve"> </w:t>
      </w:r>
      <w:r>
        <w:rPr>
          <w:rFonts w:ascii="GHEA Grapalat" w:hAnsi="GHEA Grapalat" w:cs="Sylfaen"/>
          <w:szCs w:val="24"/>
          <w:lang w:val="hy-AM"/>
        </w:rPr>
        <w:t>կնքելու</w:t>
      </w:r>
      <w:r>
        <w:rPr>
          <w:rFonts w:ascii="GHEA Grapalat" w:hAnsi="GHEA Grapalat" w:cs="Sylfaen"/>
          <w:szCs w:val="24"/>
        </w:rPr>
        <w:t xml:space="preserve"> </w:t>
      </w:r>
      <w:r>
        <w:rPr>
          <w:rFonts w:ascii="GHEA Grapalat" w:hAnsi="GHEA Grapalat" w:cs="Sylfaen"/>
          <w:szCs w:val="24"/>
          <w:lang w:val="hy-AM"/>
        </w:rPr>
        <w:t>իրավասության</w:t>
      </w:r>
      <w:r>
        <w:rPr>
          <w:rFonts w:ascii="GHEA Grapalat" w:hAnsi="GHEA Grapalat" w:cs="Sylfaen"/>
          <w:szCs w:val="24"/>
        </w:rPr>
        <w:t xml:space="preserve"> </w:t>
      </w:r>
      <w:r>
        <w:rPr>
          <w:rFonts w:ascii="GHEA Grapalat" w:hAnsi="GHEA Grapalat" w:cs="Sylfaen"/>
          <w:szCs w:val="24"/>
          <w:lang w:val="hy-AM"/>
        </w:rPr>
        <w:t>առաջացման</w:t>
      </w:r>
      <w:r>
        <w:rPr>
          <w:rFonts w:ascii="GHEA Grapalat" w:hAnsi="GHEA Grapalat" w:cs="Sylfaen"/>
          <w:szCs w:val="24"/>
        </w:rPr>
        <w:t xml:space="preserve"> </w:t>
      </w:r>
      <w:r>
        <w:rPr>
          <w:rFonts w:ascii="GHEA Grapalat" w:hAnsi="GHEA Grapalat" w:cs="Sylfaen"/>
          <w:szCs w:val="24"/>
          <w:lang w:val="hy-AM"/>
        </w:rPr>
        <w:t>օրվա</w:t>
      </w:r>
      <w:r>
        <w:rPr>
          <w:rFonts w:ascii="GHEA Grapalat" w:hAnsi="GHEA Grapalat" w:cs="Sylfaen"/>
          <w:szCs w:val="24"/>
        </w:rPr>
        <w:t xml:space="preserve"> </w:t>
      </w:r>
      <w:r>
        <w:rPr>
          <w:rFonts w:ascii="GHEA Grapalat" w:hAnsi="GHEA Grapalat" w:cs="Sylfaen"/>
          <w:szCs w:val="24"/>
          <w:lang w:val="hy-AM"/>
        </w:rPr>
        <w:t>միջև</w:t>
      </w:r>
      <w:r>
        <w:rPr>
          <w:rFonts w:ascii="GHEA Grapalat" w:hAnsi="GHEA Grapalat" w:cs="Sylfaen"/>
          <w:szCs w:val="24"/>
        </w:rPr>
        <w:t xml:space="preserve"> </w:t>
      </w:r>
      <w:r>
        <w:rPr>
          <w:rFonts w:ascii="GHEA Grapalat" w:hAnsi="GHEA Grapalat" w:cs="Sylfaen"/>
          <w:szCs w:val="24"/>
          <w:lang w:val="hy-AM"/>
        </w:rPr>
        <w:t>ընկած</w:t>
      </w:r>
      <w:r>
        <w:rPr>
          <w:rFonts w:ascii="GHEA Grapalat" w:hAnsi="GHEA Grapalat" w:cs="Sylfaen"/>
          <w:szCs w:val="24"/>
        </w:rPr>
        <w:t xml:space="preserve"> </w:t>
      </w:r>
      <w:r>
        <w:rPr>
          <w:rFonts w:ascii="GHEA Grapalat" w:hAnsi="GHEA Grapalat" w:cs="Sylfaen"/>
          <w:szCs w:val="24"/>
          <w:lang w:val="hy-AM"/>
        </w:rPr>
        <w:t>ժամանակահատվածն</w:t>
      </w:r>
      <w:r>
        <w:rPr>
          <w:rFonts w:ascii="GHEA Grapalat" w:hAnsi="GHEA Grapalat" w:cs="Sylfaen"/>
          <w:szCs w:val="24"/>
        </w:rPr>
        <w:t xml:space="preserve"> </w:t>
      </w:r>
      <w:r>
        <w:rPr>
          <w:rFonts w:ascii="GHEA Grapalat" w:hAnsi="GHEA Grapalat" w:cs="Sylfaen"/>
          <w:szCs w:val="24"/>
          <w:lang w:val="hy-AM"/>
        </w:rPr>
        <w:t>է։</w:t>
      </w:r>
    </w:p>
    <w:p w14:paraId="1E221CBA">
      <w:pPr>
        <w:pStyle w:val="19"/>
        <w:spacing w:line="240" w:lineRule="auto"/>
        <w:ind w:firstLine="567"/>
        <w:rPr>
          <w:rFonts w:ascii="GHEA Grapalat" w:hAnsi="GHEA Grapalat" w:cs="Sylfaen"/>
          <w:lang w:val="hy-AM"/>
        </w:rPr>
      </w:pP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սույն</w:t>
      </w:r>
      <w:r>
        <w:rPr>
          <w:rFonts w:ascii="GHEA Grapalat" w:hAnsi="GHEA Grapalat" w:cs="Arial"/>
          <w:lang w:val="es-ES"/>
        </w:rPr>
        <w:t xml:space="preserve"> </w:t>
      </w:r>
      <w:r>
        <w:rPr>
          <w:rFonts w:ascii="GHEA Grapalat" w:hAnsi="GHEA Grapalat" w:cs="Sylfaen"/>
          <w:lang w:val="es-ES"/>
        </w:rPr>
        <w:t>ընթացակարգի</w:t>
      </w:r>
      <w:r>
        <w:rPr>
          <w:rFonts w:ascii="GHEA Grapalat" w:hAnsi="GHEA Grapalat" w:cs="Arial"/>
          <w:lang w:val="es-ES"/>
        </w:rPr>
        <w:t xml:space="preserve"> </w:t>
      </w:r>
      <w:r>
        <w:rPr>
          <w:rFonts w:ascii="GHEA Grapalat" w:hAnsi="GHEA Grapalat" w:cs="Sylfaen"/>
          <w:lang w:val="es-ES"/>
        </w:rPr>
        <w:t>դեպքում «</w:t>
      </w:r>
      <w:r>
        <w:rPr>
          <w:rFonts w:ascii="GHEA Grapalat" w:hAnsi="GHEA Grapalat" w:cs="Sylfaen"/>
          <w:lang w:val="hy-AM"/>
        </w:rPr>
        <w:t>10</w:t>
      </w:r>
      <w:r>
        <w:rPr>
          <w:rFonts w:ascii="GHEA Grapalat" w:hAnsi="GHEA Grapalat" w:cs="Sylfaen"/>
          <w:lang w:val="es-ES"/>
        </w:rPr>
        <w:t>» օրացուցային</w:t>
      </w:r>
      <w:r>
        <w:rPr>
          <w:rFonts w:ascii="GHEA Grapalat" w:hAnsi="GHEA Grapalat" w:cs="Arial"/>
          <w:lang w:val="es-ES"/>
        </w:rPr>
        <w:t xml:space="preserve"> </w:t>
      </w:r>
      <w:r>
        <w:rPr>
          <w:rFonts w:ascii="GHEA Grapalat" w:hAnsi="GHEA Grapalat" w:cs="Sylfaen"/>
          <w:lang w:val="es-ES"/>
        </w:rPr>
        <w:t>օր</w:t>
      </w:r>
      <w:r>
        <w:rPr>
          <w:rFonts w:ascii="GHEA Grapalat" w:hAnsi="GHEA Grapalat" w:cs="Arial"/>
          <w:lang w:val="es-ES"/>
        </w:rPr>
        <w:t xml:space="preserve"> </w:t>
      </w:r>
      <w:r>
        <w:rPr>
          <w:rFonts w:ascii="GHEA Grapalat" w:hAnsi="GHEA Grapalat" w:cs="Sylfaen"/>
          <w:lang w:val="es-ES"/>
        </w:rPr>
        <w:t>է</w:t>
      </w:r>
      <w:r>
        <w:rPr>
          <w:rFonts w:ascii="GHEA Grapalat" w:hAnsi="GHEA Grapalat" w:cs="Tahoma"/>
          <w:lang w:val="es-ES"/>
        </w:rPr>
        <w:t>։</w:t>
      </w:r>
      <w:r>
        <w:rPr>
          <w:rFonts w:ascii="GHEA Grapalat" w:hAnsi="GHEA Grapalat"/>
          <w:lang w:val="es-ES"/>
        </w:rPr>
        <w:t xml:space="preserve"> </w:t>
      </w:r>
      <w:r>
        <w:rPr>
          <w:rFonts w:ascii="GHEA Grapalat" w:hAnsi="GHEA Grapalat" w:cs="Sylfaen"/>
          <w:lang w:val="es-ES"/>
        </w:rPr>
        <w:t>Անգործության</w:t>
      </w:r>
      <w:r>
        <w:rPr>
          <w:rFonts w:ascii="GHEA Grapalat" w:hAnsi="GHEA Grapalat" w:cs="Arial"/>
          <w:lang w:val="es-ES"/>
        </w:rPr>
        <w:t xml:space="preserve"> </w:t>
      </w:r>
      <w:r>
        <w:rPr>
          <w:rFonts w:ascii="GHEA Grapalat" w:hAnsi="GHEA Grapalat" w:cs="Sylfaen"/>
          <w:lang w:val="es-ES"/>
        </w:rPr>
        <w:t>ժամկետը</w:t>
      </w:r>
      <w:r>
        <w:rPr>
          <w:rFonts w:ascii="GHEA Grapalat" w:hAnsi="GHEA Grapalat" w:cs="Arial"/>
          <w:lang w:val="es-ES"/>
        </w:rPr>
        <w:t xml:space="preserve"> </w:t>
      </w:r>
      <w:r>
        <w:rPr>
          <w:rFonts w:ascii="GHEA Grapalat" w:hAnsi="GHEA Grapalat" w:cs="Sylfaen"/>
          <w:lang w:val="es-ES"/>
        </w:rPr>
        <w:t>կիրառելի</w:t>
      </w:r>
      <w:r>
        <w:rPr>
          <w:rFonts w:ascii="GHEA Grapalat" w:hAnsi="GHEA Grapalat" w:cs="Sylfaen"/>
          <w:lang w:val="hy-AM"/>
        </w:rPr>
        <w:t>.</w:t>
      </w:r>
    </w:p>
    <w:p w14:paraId="1DB4CD36">
      <w:pPr>
        <w:ind w:firstLine="567"/>
        <w:jc w:val="both"/>
        <w:rPr>
          <w:rFonts w:ascii="GHEA Grapalat" w:hAnsi="GHEA Grapalat" w:cs="Arial"/>
          <w:sz w:val="20"/>
          <w:szCs w:val="20"/>
          <w:lang w:val="hy-AM"/>
        </w:rPr>
      </w:pPr>
      <w:r>
        <w:rPr>
          <w:rFonts w:ascii="GHEA Grapalat" w:hAnsi="GHEA Grapalat" w:cs="Sylfaen"/>
          <w:sz w:val="20"/>
          <w:szCs w:val="20"/>
          <w:lang w:val="hy-AM"/>
        </w:rPr>
        <w:t>-</w:t>
      </w:r>
      <w:r>
        <w:rPr>
          <w:rFonts w:ascii="GHEA Grapalat" w:hAnsi="GHEA Grapalat" w:cs="Arial"/>
          <w:sz w:val="20"/>
          <w:szCs w:val="20"/>
          <w:lang w:val="es-ES"/>
        </w:rPr>
        <w:t xml:space="preserve"> </w:t>
      </w:r>
      <w:r>
        <w:rPr>
          <w:rFonts w:ascii="GHEA Grapalat" w:hAnsi="GHEA Grapalat" w:cs="Sylfaen"/>
          <w:sz w:val="20"/>
          <w:szCs w:val="20"/>
          <w:lang w:val="es-ES"/>
        </w:rPr>
        <w:t>չէ</w:t>
      </w:r>
      <w:r>
        <w:rPr>
          <w:rFonts w:ascii="GHEA Grapalat" w:hAnsi="GHEA Grapalat" w:cs="Arial"/>
          <w:sz w:val="20"/>
          <w:szCs w:val="20"/>
          <w:lang w:val="es-ES"/>
        </w:rPr>
        <w:t xml:space="preserve">, </w:t>
      </w:r>
      <w:r>
        <w:rPr>
          <w:rFonts w:ascii="GHEA Grapalat" w:hAnsi="GHEA Grapalat" w:cs="Sylfaen"/>
          <w:sz w:val="20"/>
          <w:szCs w:val="20"/>
          <w:lang w:val="es-ES"/>
        </w:rPr>
        <w:t>եթե</w:t>
      </w:r>
      <w:r>
        <w:rPr>
          <w:rFonts w:ascii="GHEA Grapalat" w:hAnsi="GHEA Grapalat" w:cs="Arial"/>
          <w:sz w:val="20"/>
          <w:szCs w:val="20"/>
          <w:lang w:val="es-ES"/>
        </w:rPr>
        <w:t xml:space="preserve"> </w:t>
      </w:r>
      <w:r>
        <w:rPr>
          <w:rFonts w:ascii="GHEA Grapalat" w:hAnsi="GHEA Grapalat" w:cs="Sylfaen"/>
          <w:sz w:val="20"/>
          <w:szCs w:val="20"/>
          <w:lang w:val="es-ES"/>
        </w:rPr>
        <w:t>միայն</w:t>
      </w:r>
      <w:r>
        <w:rPr>
          <w:rFonts w:ascii="GHEA Grapalat" w:hAnsi="GHEA Grapalat" w:cs="Arial"/>
          <w:sz w:val="20"/>
          <w:szCs w:val="20"/>
          <w:lang w:val="es-ES"/>
        </w:rPr>
        <w:t xml:space="preserve"> </w:t>
      </w:r>
      <w:r>
        <w:rPr>
          <w:rFonts w:ascii="GHEA Grapalat" w:hAnsi="GHEA Grapalat" w:cs="Sylfaen"/>
          <w:sz w:val="20"/>
          <w:szCs w:val="20"/>
          <w:lang w:val="es-ES"/>
        </w:rPr>
        <w:t>մեկ</w:t>
      </w:r>
      <w:r>
        <w:rPr>
          <w:rFonts w:ascii="GHEA Grapalat" w:hAnsi="GHEA Grapalat" w:cs="Arial"/>
          <w:sz w:val="20"/>
          <w:szCs w:val="20"/>
          <w:lang w:val="es-ES"/>
        </w:rPr>
        <w:t xml:space="preserve"> մ</w:t>
      </w:r>
      <w:r>
        <w:rPr>
          <w:rFonts w:ascii="GHEA Grapalat" w:hAnsi="GHEA Grapalat" w:cs="Sylfaen"/>
          <w:sz w:val="20"/>
          <w:szCs w:val="20"/>
          <w:lang w:val="es-ES"/>
        </w:rPr>
        <w:t>ասնակից է հայտ ներկայացրել</w:t>
      </w:r>
      <w:r>
        <w:rPr>
          <w:rFonts w:ascii="GHEA Grapalat" w:hAnsi="GHEA Grapalat"/>
          <w:i/>
          <w:sz w:val="20"/>
          <w:szCs w:val="20"/>
          <w:lang w:val="es-ES"/>
        </w:rPr>
        <w:t>,</w:t>
      </w:r>
      <w:r>
        <w:rPr>
          <w:rFonts w:ascii="GHEA Grapalat" w:hAnsi="GHEA Grapalat"/>
          <w:sz w:val="20"/>
          <w:szCs w:val="20"/>
          <w:lang w:val="es-ES"/>
        </w:rPr>
        <w:t xml:space="preserve"> </w:t>
      </w:r>
      <w:r>
        <w:rPr>
          <w:rFonts w:ascii="GHEA Grapalat" w:hAnsi="GHEA Grapalat" w:cs="Sylfaen"/>
          <w:sz w:val="20"/>
          <w:szCs w:val="20"/>
          <w:lang w:val="es-ES"/>
        </w:rPr>
        <w:t>որի</w:t>
      </w:r>
      <w:r>
        <w:rPr>
          <w:rFonts w:ascii="GHEA Grapalat" w:hAnsi="GHEA Grapalat" w:cs="Arial"/>
          <w:sz w:val="20"/>
          <w:szCs w:val="20"/>
          <w:lang w:val="es-ES"/>
        </w:rPr>
        <w:t xml:space="preserve"> </w:t>
      </w:r>
      <w:r>
        <w:rPr>
          <w:rFonts w:ascii="GHEA Grapalat" w:hAnsi="GHEA Grapalat" w:cs="Sylfaen"/>
          <w:sz w:val="20"/>
          <w:szCs w:val="20"/>
          <w:lang w:val="es-ES"/>
        </w:rPr>
        <w:t>հետ</w:t>
      </w:r>
      <w:r>
        <w:rPr>
          <w:rFonts w:ascii="GHEA Grapalat" w:hAnsi="GHEA Grapalat" w:cs="Arial"/>
          <w:sz w:val="20"/>
          <w:szCs w:val="20"/>
          <w:lang w:val="es-ES"/>
        </w:rPr>
        <w:t xml:space="preserve"> </w:t>
      </w:r>
      <w:r>
        <w:rPr>
          <w:rFonts w:ascii="GHEA Grapalat" w:hAnsi="GHEA Grapalat" w:cs="Sylfaen"/>
          <w:sz w:val="20"/>
          <w:szCs w:val="20"/>
          <w:lang w:val="es-ES"/>
        </w:rPr>
        <w:t>կնքվում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պայմանագիր</w:t>
      </w:r>
      <w:r>
        <w:rPr>
          <w:rFonts w:ascii="GHEA Grapalat" w:hAnsi="GHEA Grapalat" w:cs="Arial"/>
          <w:sz w:val="20"/>
          <w:szCs w:val="20"/>
          <w:lang w:val="hy-AM"/>
        </w:rPr>
        <w:t>,</w:t>
      </w:r>
    </w:p>
    <w:p w14:paraId="3C314897">
      <w:pPr>
        <w:ind w:firstLine="567"/>
        <w:jc w:val="both"/>
        <w:rPr>
          <w:rFonts w:ascii="GHEA Grapalat" w:hAnsi="GHEA Grapalat" w:cs="Sylfaen"/>
          <w:sz w:val="20"/>
          <w:szCs w:val="20"/>
          <w:lang w:val="es-ES"/>
        </w:rPr>
      </w:pPr>
      <w:r>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pPr>
        <w:jc w:val="both"/>
        <w:rPr>
          <w:rFonts w:ascii="GHEA Grapalat" w:hAnsi="GHEA Grapalat"/>
          <w:i/>
          <w:sz w:val="20"/>
          <w:szCs w:val="20"/>
          <w:lang w:val="hy-AM"/>
        </w:rPr>
      </w:pPr>
    </w:p>
    <w:p w14:paraId="16318D29">
      <w:pPr>
        <w:ind w:firstLine="567"/>
        <w:jc w:val="both"/>
        <w:rPr>
          <w:rFonts w:ascii="GHEA Grapalat" w:hAnsi="GHEA Grapalat" w:cs="Sylfaen"/>
          <w:sz w:val="20"/>
          <w:lang w:val="es-ES"/>
        </w:rPr>
      </w:pPr>
      <w:r>
        <w:rPr>
          <w:rFonts w:ascii="GHEA Grapalat" w:hAnsi="GHEA Grapalat" w:cs="Sylfaen"/>
          <w:sz w:val="20"/>
          <w:lang w:val="hy-AM"/>
        </w:rPr>
        <w:t>Պատվիրատուն</w:t>
      </w:r>
      <w:r>
        <w:rPr>
          <w:rFonts w:ascii="GHEA Grapalat" w:hAnsi="GHEA Grapalat" w:cs="Sylfaen"/>
          <w:sz w:val="20"/>
          <w:lang w:val="es-ES"/>
        </w:rPr>
        <w:t xml:space="preserve"> </w:t>
      </w:r>
      <w:r>
        <w:rPr>
          <w:rFonts w:ascii="GHEA Grapalat" w:hAnsi="GHEA Grapalat" w:cs="Sylfaen"/>
          <w:sz w:val="20"/>
          <w:lang w:val="hy-AM"/>
        </w:rPr>
        <w:t>պայմանագիրը</w:t>
      </w:r>
      <w:r>
        <w:rPr>
          <w:rFonts w:ascii="GHEA Grapalat" w:hAnsi="GHEA Grapalat" w:cs="Sylfaen"/>
          <w:sz w:val="20"/>
          <w:lang w:val="es-ES"/>
        </w:rPr>
        <w:t xml:space="preserve"> </w:t>
      </w:r>
      <w:r>
        <w:rPr>
          <w:rFonts w:ascii="GHEA Grapalat" w:hAnsi="GHEA Grapalat" w:cs="Sylfaen"/>
          <w:sz w:val="20"/>
          <w:lang w:val="hy-AM"/>
        </w:rPr>
        <w:t>կնքում</w:t>
      </w:r>
      <w:r>
        <w:rPr>
          <w:rFonts w:ascii="GHEA Grapalat" w:hAnsi="GHEA Grapalat" w:cs="Sylfaen"/>
          <w:sz w:val="20"/>
          <w:lang w:val="es-ES"/>
        </w:rPr>
        <w:t xml:space="preserve"> </w:t>
      </w:r>
      <w:r>
        <w:rPr>
          <w:rFonts w:ascii="GHEA Grapalat" w:hAnsi="GHEA Grapalat" w:cs="Sylfaen"/>
          <w:sz w:val="20"/>
          <w:lang w:val="hy-AM"/>
        </w:rPr>
        <w:t>է</w:t>
      </w:r>
      <w:r>
        <w:rPr>
          <w:rFonts w:ascii="GHEA Grapalat" w:hAnsi="GHEA Grapalat" w:cs="Sylfaen"/>
          <w:sz w:val="20"/>
          <w:lang w:val="es-ES"/>
        </w:rPr>
        <w:t xml:space="preserve">, </w:t>
      </w:r>
      <w:r>
        <w:rPr>
          <w:rFonts w:ascii="GHEA Grapalat" w:hAnsi="GHEA Grapalat" w:cs="Sylfaen"/>
          <w:sz w:val="20"/>
          <w:lang w:val="hy-AM"/>
        </w:rPr>
        <w:t>եթե</w:t>
      </w:r>
      <w:r>
        <w:rPr>
          <w:rFonts w:ascii="GHEA Grapalat" w:hAnsi="GHEA Grapalat" w:cs="Sylfaen"/>
          <w:sz w:val="20"/>
          <w:lang w:val="es-ES"/>
        </w:rPr>
        <w:t xml:space="preserve"> </w:t>
      </w:r>
      <w:r>
        <w:rPr>
          <w:rFonts w:ascii="GHEA Grapalat" w:hAnsi="GHEA Grapalat" w:cs="Sylfaen"/>
          <w:sz w:val="20"/>
          <w:lang w:val="hy-AM"/>
        </w:rPr>
        <w:t>սույն</w:t>
      </w:r>
      <w:r>
        <w:rPr>
          <w:rFonts w:ascii="GHEA Grapalat" w:hAnsi="GHEA Grapalat" w:cs="Sylfaen"/>
          <w:sz w:val="20"/>
          <w:lang w:val="es-ES"/>
        </w:rPr>
        <w:t xml:space="preserve"> </w:t>
      </w:r>
      <w:r>
        <w:rPr>
          <w:rFonts w:ascii="GHEA Grapalat" w:hAnsi="GHEA Grapalat" w:cs="Sylfaen"/>
          <w:sz w:val="20"/>
          <w:lang w:val="hy-AM"/>
        </w:rPr>
        <w:t>կետով</w:t>
      </w:r>
      <w:r>
        <w:rPr>
          <w:rFonts w:ascii="GHEA Grapalat" w:hAnsi="GHEA Grapalat" w:cs="Sylfaen"/>
          <w:sz w:val="20"/>
          <w:lang w:val="es-ES"/>
        </w:rPr>
        <w:t xml:space="preserve"> </w:t>
      </w:r>
      <w:r>
        <w:rPr>
          <w:rFonts w:ascii="GHEA Grapalat" w:hAnsi="GHEA Grapalat" w:cs="Sylfaen"/>
          <w:sz w:val="20"/>
          <w:lang w:val="hy-AM"/>
        </w:rPr>
        <w:t>նախատեսված</w:t>
      </w:r>
      <w:r>
        <w:rPr>
          <w:rFonts w:ascii="GHEA Grapalat" w:hAnsi="GHEA Grapalat" w:cs="Sylfaen"/>
          <w:sz w:val="20"/>
          <w:lang w:val="es-ES"/>
        </w:rPr>
        <w:t xml:space="preserve"> </w:t>
      </w:r>
      <w:r>
        <w:rPr>
          <w:rFonts w:ascii="GHEA Grapalat" w:hAnsi="GHEA Grapalat" w:cs="Sylfaen"/>
          <w:sz w:val="20"/>
          <w:lang w:val="hy-AM"/>
        </w:rPr>
        <w:t>անգործության</w:t>
      </w:r>
      <w:r>
        <w:rPr>
          <w:rFonts w:ascii="GHEA Grapalat" w:hAnsi="GHEA Grapalat" w:cs="Sylfaen"/>
          <w:sz w:val="20"/>
          <w:lang w:val="es-ES"/>
        </w:rPr>
        <w:t xml:space="preserve"> </w:t>
      </w:r>
      <w:r>
        <w:rPr>
          <w:rFonts w:ascii="GHEA Grapalat" w:hAnsi="GHEA Grapalat" w:cs="Sylfaen"/>
          <w:sz w:val="20"/>
          <w:lang w:val="hy-AM"/>
        </w:rPr>
        <w:t>ժամկետում</w:t>
      </w:r>
      <w:r>
        <w:rPr>
          <w:rFonts w:ascii="GHEA Grapalat" w:hAnsi="GHEA Grapalat" w:cs="Sylfaen"/>
          <w:sz w:val="20"/>
          <w:lang w:val="es-ES"/>
        </w:rPr>
        <w:t xml:space="preserve"> </w:t>
      </w:r>
      <w:r>
        <w:rPr>
          <w:rFonts w:ascii="GHEA Grapalat" w:hAnsi="GHEA Grapalat" w:cs="Sylfaen"/>
          <w:sz w:val="20"/>
          <w:lang w:val="hy-AM"/>
        </w:rPr>
        <w:t>որևէ</w:t>
      </w:r>
      <w:r>
        <w:rPr>
          <w:rFonts w:ascii="GHEA Grapalat" w:hAnsi="GHEA Grapalat" w:cs="Sylfaen"/>
          <w:sz w:val="20"/>
          <w:lang w:val="es-ES"/>
        </w:rPr>
        <w:t xml:space="preserve"> մ</w:t>
      </w:r>
      <w:r>
        <w:rPr>
          <w:rFonts w:ascii="GHEA Grapalat" w:hAnsi="GHEA Grapalat" w:cs="Sylfaen"/>
          <w:sz w:val="20"/>
          <w:lang w:val="hy-AM"/>
        </w:rPr>
        <w:t>ասնակից</w:t>
      </w:r>
      <w:r>
        <w:rPr>
          <w:rFonts w:ascii="GHEA Grapalat" w:hAnsi="GHEA Grapalat" w:cs="Sylfaen"/>
          <w:sz w:val="20"/>
          <w:lang w:val="es-ES"/>
        </w:rPr>
        <w:t xml:space="preserve"> </w:t>
      </w:r>
      <w:r>
        <w:rPr>
          <w:rFonts w:ascii="GHEA Grapalat" w:hAnsi="GHEA Grapalat" w:cs="Sylfaen"/>
          <w:sz w:val="20"/>
          <w:lang w:val="hy-AM"/>
        </w:rPr>
        <w:t>չի</w:t>
      </w:r>
      <w:r>
        <w:rPr>
          <w:rFonts w:ascii="GHEA Grapalat" w:hAnsi="GHEA Grapalat" w:cs="Sylfaen"/>
          <w:sz w:val="20"/>
          <w:lang w:val="es-ES"/>
        </w:rPr>
        <w:t xml:space="preserve"> </w:t>
      </w:r>
      <w:r>
        <w:rPr>
          <w:rFonts w:ascii="GHEA Grapalat" w:hAnsi="GHEA Grapalat" w:cs="Sylfaen"/>
          <w:sz w:val="20"/>
          <w:lang w:val="hy-AM"/>
        </w:rPr>
        <w:t>բողոքարկում</w:t>
      </w:r>
      <w:r>
        <w:rPr>
          <w:rFonts w:ascii="GHEA Grapalat" w:hAnsi="GHEA Grapalat" w:cs="Sylfaen"/>
          <w:sz w:val="20"/>
          <w:lang w:val="es-ES"/>
        </w:rPr>
        <w:t xml:space="preserve"> </w:t>
      </w:r>
      <w:r>
        <w:rPr>
          <w:rFonts w:ascii="GHEA Grapalat" w:hAnsi="GHEA Grapalat" w:cs="Sylfaen"/>
          <w:sz w:val="20"/>
          <w:lang w:val="hy-AM"/>
        </w:rPr>
        <w:t>պայմանագիր</w:t>
      </w:r>
      <w:r>
        <w:rPr>
          <w:rFonts w:ascii="GHEA Grapalat" w:hAnsi="GHEA Grapalat" w:cs="Sylfaen"/>
          <w:sz w:val="20"/>
          <w:lang w:val="es-ES"/>
        </w:rPr>
        <w:t xml:space="preserve"> </w:t>
      </w:r>
      <w:r>
        <w:rPr>
          <w:rFonts w:ascii="GHEA Grapalat" w:hAnsi="GHEA Grapalat" w:cs="Sylfaen"/>
          <w:sz w:val="20"/>
          <w:lang w:val="hy-AM"/>
        </w:rPr>
        <w:t>կնքելու</w:t>
      </w:r>
      <w:r>
        <w:rPr>
          <w:rFonts w:ascii="GHEA Grapalat" w:hAnsi="GHEA Grapalat" w:cs="Sylfaen"/>
          <w:sz w:val="20"/>
          <w:lang w:val="es-ES"/>
        </w:rPr>
        <w:t xml:space="preserve"> </w:t>
      </w:r>
      <w:r>
        <w:rPr>
          <w:rFonts w:ascii="GHEA Grapalat" w:hAnsi="GHEA Grapalat" w:cs="Sylfaen"/>
          <w:sz w:val="20"/>
          <w:lang w:val="hy-AM"/>
        </w:rPr>
        <w:t>մասին</w:t>
      </w:r>
      <w:r>
        <w:rPr>
          <w:rFonts w:ascii="GHEA Grapalat" w:hAnsi="GHEA Grapalat" w:cs="Sylfaen"/>
          <w:sz w:val="20"/>
          <w:lang w:val="es-ES"/>
        </w:rPr>
        <w:t xml:space="preserve"> </w:t>
      </w:r>
      <w:r>
        <w:rPr>
          <w:rFonts w:ascii="GHEA Grapalat" w:hAnsi="GHEA Grapalat" w:cs="Sylfaen"/>
          <w:sz w:val="20"/>
          <w:lang w:val="hy-AM"/>
        </w:rPr>
        <w:t>որոշումը։</w:t>
      </w:r>
      <w:r>
        <w:rPr>
          <w:rFonts w:ascii="GHEA Grapalat" w:hAnsi="GHEA Grapalat" w:cs="Sylfaen"/>
          <w:sz w:val="20"/>
          <w:lang w:val="es-ES"/>
        </w:rPr>
        <w:t xml:space="preserve"> </w:t>
      </w:r>
      <w:r>
        <w:rPr>
          <w:rFonts w:ascii="GHEA Grapalat" w:hAnsi="GHEA Grapalat" w:cs="Sylfaen"/>
          <w:sz w:val="20"/>
          <w:lang w:val="ru-RU"/>
        </w:rPr>
        <w:t>Մինչև</w:t>
      </w:r>
      <w:r>
        <w:rPr>
          <w:rFonts w:ascii="GHEA Grapalat" w:hAnsi="GHEA Grapalat" w:cs="Sylfaen"/>
          <w:sz w:val="20"/>
          <w:lang w:val="es-ES"/>
        </w:rPr>
        <w:t xml:space="preserve"> </w:t>
      </w:r>
      <w:r>
        <w:rPr>
          <w:rFonts w:ascii="GHEA Grapalat" w:hAnsi="GHEA Grapalat" w:cs="Sylfaen"/>
          <w:sz w:val="20"/>
          <w:lang w:val="ru-RU"/>
        </w:rPr>
        <w:t>անգործության</w:t>
      </w:r>
      <w:r>
        <w:rPr>
          <w:rFonts w:ascii="GHEA Grapalat" w:hAnsi="GHEA Grapalat" w:cs="Sylfaen"/>
          <w:sz w:val="20"/>
          <w:lang w:val="es-ES"/>
        </w:rPr>
        <w:t xml:space="preserve"> </w:t>
      </w:r>
      <w:r>
        <w:rPr>
          <w:rFonts w:ascii="GHEA Grapalat" w:hAnsi="GHEA Grapalat" w:cs="Sylfaen"/>
          <w:sz w:val="20"/>
          <w:lang w:val="ru-RU"/>
        </w:rPr>
        <w:t>ժամկետը</w:t>
      </w:r>
      <w:r>
        <w:rPr>
          <w:rFonts w:ascii="GHEA Grapalat" w:hAnsi="GHEA Grapalat" w:cs="Sylfaen"/>
          <w:sz w:val="20"/>
          <w:lang w:val="es-ES"/>
        </w:rPr>
        <w:t xml:space="preserve"> </w:t>
      </w:r>
      <w:r>
        <w:rPr>
          <w:rFonts w:ascii="GHEA Grapalat" w:hAnsi="GHEA Grapalat" w:cs="Sylfaen"/>
          <w:sz w:val="20"/>
          <w:lang w:val="ru-RU"/>
        </w:rPr>
        <w:t>լրանալը</w:t>
      </w:r>
      <w:r>
        <w:rPr>
          <w:rFonts w:ascii="GHEA Grapalat" w:hAnsi="GHEA Grapalat" w:cs="Sylfaen"/>
          <w:sz w:val="20"/>
          <w:lang w:val="es-ES"/>
        </w:rPr>
        <w:t xml:space="preserve"> </w:t>
      </w:r>
      <w:r>
        <w:rPr>
          <w:rFonts w:ascii="GHEA Grapalat" w:hAnsi="GHEA Grapalat" w:cs="Sylfaen"/>
          <w:sz w:val="20"/>
          <w:lang w:val="ru-RU"/>
        </w:rPr>
        <w:t>կամ</w:t>
      </w:r>
      <w:r>
        <w:rPr>
          <w:rFonts w:ascii="GHEA Grapalat" w:hAnsi="GHEA Grapalat" w:cs="Sylfaen"/>
          <w:sz w:val="20"/>
          <w:lang w:val="es-ES"/>
        </w:rPr>
        <w:t xml:space="preserve"> </w:t>
      </w:r>
      <w:r>
        <w:rPr>
          <w:rFonts w:ascii="GHEA Grapalat" w:hAnsi="GHEA Grapalat" w:cs="Sylfaen"/>
          <w:sz w:val="20"/>
          <w:lang w:val="ru-RU"/>
        </w:rPr>
        <w:t>առանց</w:t>
      </w:r>
      <w:r>
        <w:rPr>
          <w:rFonts w:ascii="GHEA Grapalat" w:hAnsi="GHEA Grapalat" w:cs="Sylfaen"/>
          <w:sz w:val="20"/>
          <w:lang w:val="es-ES"/>
        </w:rPr>
        <w:t xml:space="preserve"> </w:t>
      </w:r>
      <w:r>
        <w:rPr>
          <w:rFonts w:ascii="GHEA Grapalat" w:hAnsi="GHEA Grapalat" w:cs="Sylfaen"/>
          <w:sz w:val="20"/>
          <w:lang w:val="ru-RU"/>
        </w:rPr>
        <w:t>պայմանագիր</w:t>
      </w:r>
      <w:r>
        <w:rPr>
          <w:rFonts w:ascii="GHEA Grapalat" w:hAnsi="GHEA Grapalat" w:cs="Sylfaen"/>
          <w:sz w:val="20"/>
          <w:lang w:val="es-ES"/>
        </w:rPr>
        <w:t xml:space="preserve"> </w:t>
      </w:r>
      <w:r>
        <w:rPr>
          <w:rFonts w:ascii="GHEA Grapalat" w:hAnsi="GHEA Grapalat" w:cs="Sylfaen"/>
          <w:sz w:val="20"/>
          <w:lang w:val="ru-RU"/>
        </w:rPr>
        <w:t>կնքելու</w:t>
      </w:r>
      <w:r>
        <w:rPr>
          <w:rFonts w:ascii="GHEA Grapalat" w:hAnsi="GHEA Grapalat" w:cs="Sylfaen"/>
          <w:sz w:val="20"/>
          <w:lang w:val="es-ES"/>
        </w:rPr>
        <w:t xml:space="preserve"> </w:t>
      </w:r>
      <w:r>
        <w:rPr>
          <w:rFonts w:ascii="GHEA Grapalat" w:hAnsi="GHEA Grapalat" w:cs="Sylfaen"/>
          <w:sz w:val="20"/>
          <w:lang w:val="hy-AM"/>
        </w:rPr>
        <w:t xml:space="preserve"> կամ գնման ընթացակարգը չկայացած հայտարարելու </w:t>
      </w:r>
      <w:r>
        <w:rPr>
          <w:rFonts w:ascii="GHEA Grapalat" w:hAnsi="GHEA Grapalat" w:cs="Sylfaen"/>
          <w:sz w:val="20"/>
          <w:lang w:val="ru-RU"/>
        </w:rPr>
        <w:t>մասին</w:t>
      </w:r>
      <w:r>
        <w:rPr>
          <w:rFonts w:ascii="GHEA Grapalat" w:hAnsi="GHEA Grapalat" w:cs="Sylfaen"/>
          <w:sz w:val="20"/>
          <w:lang w:val="es-ES"/>
        </w:rPr>
        <w:t xml:space="preserve"> </w:t>
      </w:r>
      <w:r>
        <w:rPr>
          <w:rFonts w:ascii="GHEA Grapalat" w:hAnsi="GHEA Grapalat" w:cs="Sylfaen"/>
          <w:sz w:val="20"/>
          <w:lang w:val="ru-RU"/>
        </w:rPr>
        <w:t>հայտարարության</w:t>
      </w:r>
      <w:r>
        <w:rPr>
          <w:rFonts w:ascii="GHEA Grapalat" w:hAnsi="GHEA Grapalat" w:cs="Sylfaen"/>
          <w:sz w:val="20"/>
          <w:lang w:val="es-ES"/>
        </w:rPr>
        <w:t xml:space="preserve"> </w:t>
      </w:r>
      <w:r>
        <w:rPr>
          <w:rFonts w:ascii="GHEA Grapalat" w:hAnsi="GHEA Grapalat" w:cs="Sylfaen"/>
          <w:sz w:val="20"/>
          <w:lang w:val="ru-RU"/>
        </w:rPr>
        <w:t>հրապարակման</w:t>
      </w:r>
      <w:r>
        <w:rPr>
          <w:rFonts w:ascii="GHEA Grapalat" w:hAnsi="GHEA Grapalat" w:cs="Sylfaen"/>
          <w:sz w:val="20"/>
          <w:lang w:val="es-ES"/>
        </w:rPr>
        <w:t xml:space="preserve"> </w:t>
      </w:r>
      <w:r>
        <w:rPr>
          <w:rFonts w:ascii="GHEA Grapalat" w:hAnsi="GHEA Grapalat" w:cs="Sylfaen"/>
          <w:sz w:val="20"/>
          <w:lang w:val="ru-RU"/>
        </w:rPr>
        <w:t>կնք</w:t>
      </w:r>
      <w:r>
        <w:rPr>
          <w:rFonts w:ascii="GHEA Grapalat" w:hAnsi="GHEA Grapalat" w:cs="Sylfaen"/>
          <w:sz w:val="20"/>
        </w:rPr>
        <w:t>վ</w:t>
      </w:r>
      <w:r>
        <w:rPr>
          <w:rFonts w:ascii="GHEA Grapalat" w:hAnsi="GHEA Grapalat" w:cs="Sylfaen"/>
          <w:sz w:val="20"/>
          <w:lang w:val="ru-RU"/>
        </w:rPr>
        <w:t>ած</w:t>
      </w:r>
      <w:r>
        <w:rPr>
          <w:rFonts w:ascii="GHEA Grapalat" w:hAnsi="GHEA Grapalat" w:cs="Sylfaen"/>
          <w:sz w:val="20"/>
          <w:lang w:val="es-ES"/>
        </w:rPr>
        <w:t xml:space="preserve"> </w:t>
      </w:r>
      <w:r>
        <w:rPr>
          <w:rFonts w:ascii="GHEA Grapalat" w:hAnsi="GHEA Grapalat" w:cs="Sylfaen"/>
          <w:sz w:val="20"/>
          <w:lang w:val="ru-RU"/>
        </w:rPr>
        <w:t>պայմանագիրն</w:t>
      </w:r>
      <w:r>
        <w:rPr>
          <w:rFonts w:ascii="GHEA Grapalat" w:hAnsi="GHEA Grapalat" w:cs="Sylfaen"/>
          <w:sz w:val="20"/>
          <w:lang w:val="es-ES"/>
        </w:rPr>
        <w:t xml:space="preserve"> </w:t>
      </w:r>
      <w:r>
        <w:rPr>
          <w:rFonts w:ascii="GHEA Grapalat" w:hAnsi="GHEA Grapalat" w:cs="Sylfaen"/>
          <w:sz w:val="20"/>
          <w:lang w:val="ru-RU"/>
        </w:rPr>
        <w:t>առ</w:t>
      </w:r>
      <w:r>
        <w:rPr>
          <w:rFonts w:ascii="GHEA Grapalat" w:hAnsi="GHEA Grapalat" w:cs="Sylfaen"/>
          <w:sz w:val="20"/>
          <w:lang w:val="es-ES"/>
        </w:rPr>
        <w:t xml:space="preserve"> </w:t>
      </w:r>
      <w:r>
        <w:rPr>
          <w:rFonts w:ascii="GHEA Grapalat" w:hAnsi="GHEA Grapalat" w:cs="Sylfaen"/>
          <w:sz w:val="20"/>
          <w:lang w:val="ru-RU"/>
        </w:rPr>
        <w:t>ոչինչ</w:t>
      </w:r>
      <w:r>
        <w:rPr>
          <w:rFonts w:ascii="GHEA Grapalat" w:hAnsi="GHEA Grapalat" w:cs="Sylfaen"/>
          <w:sz w:val="20"/>
          <w:lang w:val="es-ES"/>
        </w:rPr>
        <w:t xml:space="preserve"> </w:t>
      </w:r>
      <w:r>
        <w:rPr>
          <w:rFonts w:ascii="GHEA Grapalat" w:hAnsi="GHEA Grapalat" w:cs="Sylfaen"/>
          <w:sz w:val="20"/>
          <w:lang w:val="ru-RU"/>
        </w:rPr>
        <w:t>է։</w:t>
      </w:r>
    </w:p>
    <w:p w14:paraId="1D414D9D">
      <w:pPr>
        <w:ind w:firstLine="567"/>
        <w:jc w:val="center"/>
        <w:rPr>
          <w:rFonts w:ascii="GHEA Grapalat" w:hAnsi="GHEA Grapalat"/>
          <w:b/>
          <w:sz w:val="20"/>
          <w:lang w:val="es-ES"/>
        </w:rPr>
      </w:pPr>
    </w:p>
    <w:p w14:paraId="6D4B3801">
      <w:pPr>
        <w:jc w:val="center"/>
        <w:rPr>
          <w:rFonts w:ascii="GHEA Grapalat" w:hAnsi="GHEA Grapalat" w:cs="Arial"/>
          <w:b/>
          <w:iCs/>
          <w:sz w:val="20"/>
          <w:lang w:val="af-ZA"/>
        </w:rPr>
      </w:pPr>
      <w:r>
        <w:rPr>
          <w:rFonts w:ascii="GHEA Grapalat" w:hAnsi="GHEA Grapalat"/>
          <w:b/>
          <w:iCs/>
          <w:sz w:val="20"/>
          <w:lang w:val="es-ES"/>
        </w:rPr>
        <w:t>9</w:t>
      </w:r>
      <w:r>
        <w:rPr>
          <w:rFonts w:ascii="GHEA Grapalat" w:hAnsi="GHEA Grapalat"/>
          <w:b/>
          <w:iCs/>
          <w:sz w:val="20"/>
          <w:lang w:val="af-ZA"/>
        </w:rPr>
        <w:t xml:space="preserve">. </w:t>
      </w:r>
      <w:r>
        <w:rPr>
          <w:rFonts w:ascii="GHEA Grapalat" w:hAnsi="GHEA Grapalat" w:cs="Sylfaen"/>
          <w:b/>
          <w:iCs/>
          <w:sz w:val="20"/>
          <w:lang w:val="af-ZA"/>
        </w:rPr>
        <w:t>ՊԱՅՄԱՆԱԳՐԻ</w:t>
      </w:r>
      <w:r>
        <w:rPr>
          <w:rFonts w:ascii="GHEA Grapalat" w:hAnsi="GHEA Grapalat" w:cs="Arial"/>
          <w:b/>
          <w:iCs/>
          <w:sz w:val="20"/>
          <w:lang w:val="af-ZA"/>
        </w:rPr>
        <w:t xml:space="preserve"> </w:t>
      </w:r>
      <w:r>
        <w:rPr>
          <w:rFonts w:ascii="GHEA Grapalat" w:hAnsi="GHEA Grapalat" w:cs="Sylfaen"/>
          <w:b/>
          <w:iCs/>
          <w:sz w:val="20"/>
          <w:lang w:val="af-ZA"/>
        </w:rPr>
        <w:t>ԿՆՔՈՒՄԸ</w:t>
      </w:r>
      <w:r>
        <w:rPr>
          <w:rFonts w:ascii="GHEA Grapalat" w:hAnsi="GHEA Grapalat" w:cs="Arial"/>
          <w:b/>
          <w:iCs/>
          <w:sz w:val="20"/>
          <w:lang w:val="af-ZA"/>
        </w:rPr>
        <w:t xml:space="preserve"> </w:t>
      </w:r>
    </w:p>
    <w:p w14:paraId="79B07280">
      <w:pPr>
        <w:jc w:val="center"/>
        <w:rPr>
          <w:rFonts w:ascii="GHEA Grapalat" w:hAnsi="GHEA Grapalat"/>
          <w:b/>
          <w:iCs/>
          <w:sz w:val="20"/>
          <w:lang w:val="af-ZA"/>
        </w:rPr>
      </w:pPr>
    </w:p>
    <w:p w14:paraId="01258753">
      <w:pPr>
        <w:ind w:firstLine="567"/>
        <w:jc w:val="both"/>
        <w:rPr>
          <w:rFonts w:ascii="GHEA Grapalat" w:hAnsi="GHEA Grapalat" w:cs="Sylfaen"/>
          <w:sz w:val="20"/>
          <w:lang w:val="af-ZA"/>
        </w:rPr>
      </w:pPr>
      <w:r>
        <w:rPr>
          <w:rFonts w:ascii="GHEA Grapalat" w:hAnsi="GHEA Grapalat"/>
          <w:iCs/>
          <w:sz w:val="20"/>
          <w:lang w:val="es-ES"/>
        </w:rPr>
        <w:t>9</w:t>
      </w:r>
      <w:r>
        <w:rPr>
          <w:rFonts w:ascii="GHEA Grapalat" w:hAnsi="GHEA Grapalat"/>
          <w:iCs/>
          <w:sz w:val="20"/>
          <w:lang w:val="af-ZA"/>
        </w:rPr>
        <w:t xml:space="preserve">.1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որոշման</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կնքվում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գրավոր</w:t>
      </w:r>
      <w:r>
        <w:rPr>
          <w:rFonts w:ascii="GHEA Grapalat" w:hAnsi="GHEA Grapalat" w:cs="Sylfaen"/>
          <w:sz w:val="20"/>
          <w:lang w:val="af-ZA"/>
        </w:rPr>
        <w:t xml:space="preserve">` </w:t>
      </w:r>
      <w:r>
        <w:rPr>
          <w:rFonts w:ascii="GHEA Grapalat" w:hAnsi="GHEA Grapalat" w:cs="Sylfaen"/>
          <w:sz w:val="20"/>
          <w:lang w:val="ru-RU"/>
        </w:rPr>
        <w:t>մեկ</w:t>
      </w:r>
      <w:r>
        <w:rPr>
          <w:rFonts w:ascii="GHEA Grapalat" w:hAnsi="GHEA Grapalat" w:cs="Sylfaen"/>
          <w:sz w:val="20"/>
          <w:lang w:val="af-ZA"/>
        </w:rPr>
        <w:t xml:space="preserve"> </w:t>
      </w:r>
      <w:r>
        <w:rPr>
          <w:rFonts w:ascii="GHEA Grapalat" w:hAnsi="GHEA Grapalat" w:cs="Sylfaen"/>
          <w:sz w:val="20"/>
          <w:lang w:val="ru-RU"/>
        </w:rPr>
        <w:t>փաստաթուղթ</w:t>
      </w:r>
      <w:r>
        <w:rPr>
          <w:rFonts w:ascii="GHEA Grapalat" w:hAnsi="GHEA Grapalat" w:cs="Sylfaen"/>
          <w:sz w:val="20"/>
          <w:lang w:val="af-ZA"/>
        </w:rPr>
        <w:t xml:space="preserve"> </w:t>
      </w:r>
      <w:r>
        <w:rPr>
          <w:rFonts w:ascii="GHEA Grapalat" w:hAnsi="GHEA Grapalat" w:cs="Sylfaen"/>
          <w:sz w:val="20"/>
          <w:lang w:val="ru-RU"/>
        </w:rPr>
        <w:t>կազմելու</w:t>
      </w:r>
      <w:r>
        <w:rPr>
          <w:rFonts w:ascii="GHEA Grapalat" w:hAnsi="GHEA Grapalat" w:cs="Sylfaen"/>
          <w:sz w:val="20"/>
          <w:lang w:val="af-ZA"/>
        </w:rPr>
        <w:t xml:space="preserve"> </w:t>
      </w:r>
      <w:r>
        <w:rPr>
          <w:rFonts w:ascii="GHEA Grapalat" w:hAnsi="GHEA Grapalat" w:cs="Sylfaen"/>
          <w:sz w:val="20"/>
          <w:lang w:val="ru-RU"/>
        </w:rPr>
        <w:t>միջոցով։</w:t>
      </w:r>
    </w:p>
    <w:p w14:paraId="17C52125">
      <w:pPr>
        <w:ind w:firstLine="567"/>
        <w:jc w:val="both"/>
        <w:rPr>
          <w:rFonts w:ascii="GHEA Grapalat" w:hAnsi="GHEA Grapalat" w:cs="Sylfaen"/>
          <w:sz w:val="20"/>
          <w:lang w:val="af-ZA"/>
        </w:rPr>
      </w:pPr>
      <w:r>
        <w:rPr>
          <w:rFonts w:ascii="GHEA Grapalat" w:hAnsi="GHEA Grapalat" w:cs="Sylfaen"/>
          <w:sz w:val="20"/>
          <w:lang w:val="af-ZA"/>
        </w:rPr>
        <w:t xml:space="preserve">9.2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ru-RU"/>
        </w:rPr>
        <w:t>չոր</w:t>
      </w:r>
      <w:r>
        <w:rPr>
          <w:rFonts w:ascii="GHEA Grapalat" w:hAnsi="GHEA Grapalat" w:cs="Sylfaen"/>
          <w:sz w:val="20"/>
          <w:lang w:val="hy-AM"/>
        </w:rPr>
        <w:t>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rPr>
        <w:t>պ</w:t>
      </w:r>
      <w:r>
        <w:rPr>
          <w:rFonts w:ascii="GHEA Grapalat" w:hAnsi="GHEA Grapalat" w:cs="Sylfaen"/>
          <w:sz w:val="20"/>
          <w:lang w:val="ru-RU"/>
        </w:rPr>
        <w:t>ատվիրատուն</w:t>
      </w:r>
      <w:r>
        <w:rPr>
          <w:rFonts w:ascii="GHEA Grapalat" w:hAnsi="GHEA Grapalat" w:cs="Sylfaen"/>
          <w:sz w:val="20"/>
          <w:lang w:val="af-ZA"/>
        </w:rPr>
        <w:t xml:space="preserve"> </w:t>
      </w:r>
      <w:r>
        <w:rPr>
          <w:rFonts w:ascii="GHEA Grapalat" w:hAnsi="GHEA Grapalat" w:cs="Sylfaen"/>
          <w:sz w:val="20"/>
          <w:lang w:val="ru-RU"/>
        </w:rPr>
        <w:t>ծանուցում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ներկայացնելով</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պայմանագիրը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կնքվել</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շուտ</w:t>
      </w:r>
      <w:r>
        <w:rPr>
          <w:rFonts w:ascii="GHEA Grapalat" w:hAnsi="GHEA Grapalat" w:cs="Sylfaen"/>
          <w:sz w:val="20"/>
          <w:lang w:val="af-ZA"/>
        </w:rPr>
        <w:t xml:space="preserve">, </w:t>
      </w:r>
      <w:r>
        <w:rPr>
          <w:rFonts w:ascii="GHEA Grapalat" w:hAnsi="GHEA Grapalat" w:cs="Sylfaen"/>
          <w:sz w:val="20"/>
          <w:lang w:val="ru-RU"/>
        </w:rPr>
        <w:t>քան</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1-</w:t>
      </w:r>
      <w:r>
        <w:rPr>
          <w:rFonts w:ascii="GHEA Grapalat" w:hAnsi="GHEA Grapalat" w:cs="Sylfaen"/>
          <w:sz w:val="20"/>
        </w:rPr>
        <w:t>ին</w:t>
      </w:r>
      <w:r>
        <w:rPr>
          <w:rFonts w:ascii="GHEA Grapalat" w:hAnsi="GHEA Grapalat" w:cs="Sylfaen"/>
          <w:sz w:val="20"/>
          <w:lang w:val="af-ZA"/>
        </w:rPr>
        <w:t xml:space="preserve"> </w:t>
      </w:r>
      <w:r>
        <w:rPr>
          <w:rFonts w:ascii="GHEA Grapalat" w:hAnsi="GHEA Grapalat" w:cs="Sylfaen"/>
          <w:sz w:val="20"/>
        </w:rPr>
        <w:t>մասի</w:t>
      </w:r>
      <w:r>
        <w:rPr>
          <w:rFonts w:ascii="GHEA Grapalat" w:hAnsi="GHEA Grapalat" w:cs="Sylfaen"/>
          <w:sz w:val="20"/>
          <w:lang w:val="af-ZA"/>
        </w:rPr>
        <w:t xml:space="preserve"> 8</w:t>
      </w:r>
      <w:r>
        <w:rPr>
          <w:rFonts w:ascii="GHEA Grapalat" w:hAnsi="GHEA Grapalat" w:cs="Sylfaen"/>
          <w:sz w:val="20"/>
          <w:lang w:val="hy-AM"/>
        </w:rPr>
        <w:t>.</w:t>
      </w:r>
      <w:r>
        <w:rPr>
          <w:rFonts w:ascii="GHEA Grapalat" w:hAnsi="GHEA Grapalat" w:cs="Sylfaen"/>
          <w:sz w:val="20"/>
          <w:lang w:val="af-ZA"/>
        </w:rPr>
        <w:t>2</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կետով</w:t>
      </w:r>
      <w:r>
        <w:rPr>
          <w:rFonts w:ascii="GHEA Grapalat" w:hAnsi="GHEA Grapalat" w:cs="Sylfaen"/>
          <w:sz w:val="20"/>
          <w:lang w:val="af-ZA"/>
        </w:rPr>
        <w:t xml:space="preserve"> </w:t>
      </w:r>
      <w:r>
        <w:rPr>
          <w:rFonts w:ascii="GHEA Grapalat" w:hAnsi="GHEA Grapalat" w:cs="Sylfaen"/>
          <w:sz w:val="20"/>
          <w:lang w:val="ru-RU"/>
        </w:rPr>
        <w:t>սահմանված</w:t>
      </w:r>
      <w:r>
        <w:rPr>
          <w:rFonts w:ascii="GHEA Grapalat" w:hAnsi="GHEA Grapalat" w:cs="Sylfaen"/>
          <w:sz w:val="20"/>
          <w:lang w:val="af-ZA"/>
        </w:rPr>
        <w:t xml:space="preserve"> </w:t>
      </w:r>
      <w:r>
        <w:rPr>
          <w:rFonts w:ascii="GHEA Grapalat" w:hAnsi="GHEA Grapalat" w:cs="Sylfaen"/>
          <w:sz w:val="20"/>
          <w:lang w:val="ru-RU"/>
        </w:rPr>
        <w:t>անգործության</w:t>
      </w:r>
      <w:r>
        <w:rPr>
          <w:rFonts w:ascii="GHEA Grapalat" w:hAnsi="GHEA Grapalat" w:cs="Sylfaen"/>
          <w:sz w:val="20"/>
          <w:lang w:val="af-ZA"/>
        </w:rPr>
        <w:t xml:space="preserve"> </w:t>
      </w:r>
      <w:r>
        <w:rPr>
          <w:rFonts w:ascii="GHEA Grapalat" w:hAnsi="GHEA Grapalat" w:cs="Sylfaen"/>
          <w:sz w:val="20"/>
          <w:lang w:val="ru-RU"/>
        </w:rPr>
        <w:t>ժամկետը</w:t>
      </w:r>
      <w:r>
        <w:rPr>
          <w:rFonts w:ascii="GHEA Grapalat" w:hAnsi="GHEA Grapalat" w:cs="Sylfaen"/>
          <w:sz w:val="20"/>
          <w:lang w:val="af-ZA"/>
        </w:rPr>
        <w:t xml:space="preserve"> </w:t>
      </w:r>
      <w:r>
        <w:rPr>
          <w:rFonts w:ascii="GHEA Grapalat" w:hAnsi="GHEA Grapalat" w:cs="Sylfaen"/>
          <w:sz w:val="20"/>
          <w:lang w:val="ru-RU"/>
        </w:rPr>
        <w:t>լրանալու</w:t>
      </w:r>
      <w:r>
        <w:rPr>
          <w:rFonts w:ascii="GHEA Grapalat" w:hAnsi="GHEA Grapalat" w:cs="Sylfaen"/>
          <w:sz w:val="20"/>
          <w:lang w:val="af-ZA"/>
        </w:rPr>
        <w:t xml:space="preserve"> </w:t>
      </w:r>
      <w:r>
        <w:rPr>
          <w:rFonts w:ascii="GHEA Grapalat" w:hAnsi="GHEA Grapalat" w:cs="Sylfaen"/>
          <w:sz w:val="20"/>
          <w:lang w:val="ru-RU"/>
        </w:rPr>
        <w:t>օրվան</w:t>
      </w:r>
      <w:r>
        <w:rPr>
          <w:rFonts w:ascii="GHEA Grapalat" w:hAnsi="GHEA Grapalat" w:cs="Sylfaen"/>
          <w:sz w:val="20"/>
          <w:lang w:val="af-ZA"/>
        </w:rPr>
        <w:t xml:space="preserve"> </w:t>
      </w:r>
      <w:r>
        <w:rPr>
          <w:rFonts w:ascii="GHEA Grapalat" w:hAnsi="GHEA Grapalat" w:cs="Sylfaen"/>
          <w:sz w:val="20"/>
          <w:lang w:val="ru-RU"/>
        </w:rPr>
        <w:t>հաջորդող</w:t>
      </w:r>
      <w:r>
        <w:rPr>
          <w:rFonts w:ascii="GHEA Grapalat" w:hAnsi="GHEA Grapalat" w:cs="Sylfaen"/>
          <w:sz w:val="20"/>
          <w:lang w:val="af-ZA"/>
        </w:rPr>
        <w:t xml:space="preserve"> </w:t>
      </w:r>
      <w:r>
        <w:rPr>
          <w:rFonts w:ascii="GHEA Grapalat" w:hAnsi="GHEA Grapalat" w:cs="Sylfaen"/>
          <w:sz w:val="20"/>
          <w:lang w:val="hy-AM"/>
        </w:rPr>
        <w:t>չորրորդ</w:t>
      </w:r>
      <w:r>
        <w:rPr>
          <w:rFonts w:ascii="GHEA Grapalat" w:hAnsi="GHEA Grapalat" w:cs="Sylfaen"/>
          <w:sz w:val="20"/>
          <w:lang w:val="af-ZA"/>
        </w:rPr>
        <w:t xml:space="preserve"> </w:t>
      </w:r>
      <w:r>
        <w:rPr>
          <w:rFonts w:ascii="GHEA Grapalat" w:hAnsi="GHEA Grapalat" w:cs="Sylfaen"/>
          <w:sz w:val="20"/>
          <w:lang w:val="ru-RU"/>
        </w:rPr>
        <w:t>աշխատանքային</w:t>
      </w:r>
      <w:r>
        <w:rPr>
          <w:rFonts w:ascii="GHEA Grapalat" w:hAnsi="GHEA Grapalat" w:cs="Sylfaen"/>
          <w:sz w:val="20"/>
          <w:lang w:val="af-ZA"/>
        </w:rPr>
        <w:t xml:space="preserve"> </w:t>
      </w:r>
      <w:r>
        <w:rPr>
          <w:rFonts w:ascii="GHEA Grapalat" w:hAnsi="GHEA Grapalat" w:cs="Sylfaen"/>
          <w:sz w:val="20"/>
          <w:lang w:val="ru-RU"/>
        </w:rPr>
        <w:t>օրը</w:t>
      </w:r>
      <w:r>
        <w:rPr>
          <w:rFonts w:ascii="GHEA Grapalat" w:hAnsi="GHEA Grapalat" w:cs="Sylfaen"/>
          <w:sz w:val="20"/>
          <w:lang w:val="af-ZA"/>
        </w:rPr>
        <w:t>:</w:t>
      </w:r>
    </w:p>
    <w:p w14:paraId="00953F72">
      <w:pPr>
        <w:ind w:firstLine="567"/>
        <w:jc w:val="both"/>
        <w:rPr>
          <w:rFonts w:ascii="GHEA Grapalat" w:hAnsi="GHEA Grapalat" w:cs="Sylfaen"/>
          <w:sz w:val="20"/>
          <w:lang w:val="af-ZA"/>
        </w:rPr>
      </w:pPr>
      <w:r>
        <w:rPr>
          <w:rFonts w:ascii="GHEA Grapalat" w:hAnsi="GHEA Grapalat" w:cs="Sylfaen"/>
          <w:sz w:val="20"/>
          <w:lang w:val="af-ZA"/>
        </w:rPr>
        <w:t>9</w:t>
      </w:r>
      <w:r>
        <w:rPr>
          <w:rFonts w:ascii="GHEA Grapalat" w:hAnsi="GHEA Grapalat" w:cs="Sylfaen"/>
          <w:sz w:val="20"/>
          <w:lang w:val="hy-AM"/>
        </w:rPr>
        <w:t>.3</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rPr>
        <w:t>մ</w:t>
      </w:r>
      <w:r>
        <w:rPr>
          <w:rFonts w:ascii="GHEA Grapalat" w:hAnsi="GHEA Grapalat" w:cs="Sylfaen"/>
          <w:sz w:val="20"/>
          <w:lang w:val="ru-RU"/>
        </w:rPr>
        <w:t>ասնակցին</w:t>
      </w:r>
      <w:r>
        <w:rPr>
          <w:rFonts w:ascii="GHEA Grapalat" w:hAnsi="GHEA Grapalat" w:cs="Sylfaen"/>
          <w:sz w:val="20"/>
          <w:lang w:val="af-ZA"/>
        </w:rPr>
        <w:t xml:space="preserve">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կնքելու</w:t>
      </w:r>
      <w:r>
        <w:rPr>
          <w:rFonts w:ascii="GHEA Grapalat" w:hAnsi="GHEA Grapalat" w:cs="Sylfaen"/>
          <w:sz w:val="20"/>
          <w:lang w:val="af-ZA"/>
        </w:rPr>
        <w:t xml:space="preserve"> </w:t>
      </w:r>
      <w:r>
        <w:rPr>
          <w:rFonts w:ascii="GHEA Grapalat" w:hAnsi="GHEA Grapalat" w:cs="Sylfaen"/>
          <w:sz w:val="20"/>
          <w:lang w:val="ru-RU"/>
        </w:rPr>
        <w:t>առաջարկը</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կնքվելիք</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af-ZA"/>
        </w:rPr>
        <w:t xml:space="preserve"> </w:t>
      </w:r>
      <w:r>
        <w:rPr>
          <w:rFonts w:ascii="GHEA Grapalat" w:hAnsi="GHEA Grapalat" w:cs="Sylfaen"/>
          <w:sz w:val="20"/>
          <w:lang w:val="ru-RU"/>
        </w:rPr>
        <w:t>նախագիծը</w:t>
      </w:r>
      <w:r>
        <w:rPr>
          <w:rFonts w:ascii="GHEA Grapalat" w:hAnsi="GHEA Grapalat" w:cs="Sylfaen"/>
          <w:sz w:val="20"/>
          <w:lang w:val="af-ZA"/>
        </w:rPr>
        <w:t xml:space="preserve"> </w:t>
      </w:r>
      <w:r>
        <w:rPr>
          <w:rFonts w:ascii="GHEA Grapalat" w:hAnsi="GHEA Grapalat" w:cs="Sylfaen"/>
          <w:sz w:val="20"/>
          <w:lang w:val="ru-RU"/>
        </w:rPr>
        <w:t>հանձնաժողովի</w:t>
      </w:r>
      <w:r>
        <w:rPr>
          <w:rFonts w:ascii="GHEA Grapalat" w:hAnsi="GHEA Grapalat" w:cs="Sylfaen"/>
          <w:sz w:val="20"/>
          <w:lang w:val="af-ZA"/>
        </w:rPr>
        <w:t xml:space="preserve"> </w:t>
      </w:r>
      <w:r>
        <w:rPr>
          <w:rFonts w:ascii="GHEA Grapalat" w:hAnsi="GHEA Grapalat" w:cs="Sylfaen"/>
          <w:sz w:val="20"/>
          <w:lang w:val="ru-RU"/>
        </w:rPr>
        <w:t>քարտուղարը</w:t>
      </w:r>
      <w:r>
        <w:rPr>
          <w:rFonts w:ascii="GHEA Grapalat" w:hAnsi="GHEA Grapalat" w:cs="Sylfaen"/>
          <w:sz w:val="20"/>
          <w:lang w:val="af-ZA"/>
        </w:rPr>
        <w:t xml:space="preserve"> </w:t>
      </w:r>
      <w:r>
        <w:rPr>
          <w:rFonts w:ascii="GHEA Grapalat" w:hAnsi="GHEA Grapalat" w:cs="Sylfaen"/>
          <w:sz w:val="20"/>
          <w:lang w:val="ru-RU"/>
        </w:rPr>
        <w:t>տրամադրում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էլեկտրոնային</w:t>
      </w:r>
      <w:r>
        <w:rPr>
          <w:rFonts w:ascii="GHEA Grapalat" w:hAnsi="GHEA Grapalat" w:cs="Sylfaen"/>
          <w:sz w:val="20"/>
          <w:lang w:val="af-ZA"/>
        </w:rPr>
        <w:t xml:space="preserve"> </w:t>
      </w:r>
      <w:r>
        <w:rPr>
          <w:rFonts w:ascii="GHEA Grapalat" w:hAnsi="GHEA Grapalat" w:cs="Sylfaen"/>
          <w:sz w:val="20"/>
          <w:lang w:val="ru-RU"/>
        </w:rPr>
        <w:t>եղանակով</w:t>
      </w:r>
      <w:r>
        <w:rPr>
          <w:rFonts w:ascii="GHEA Grapalat" w:hAnsi="GHEA Grapalat" w:cs="Sylfaen"/>
          <w:sz w:val="20"/>
          <w:lang w:val="af-ZA"/>
        </w:rPr>
        <w:t xml:space="preserve">: </w:t>
      </w:r>
      <w:r>
        <w:rPr>
          <w:rFonts w:ascii="GHEA Grapalat" w:hAnsi="GHEA Grapalat" w:cs="Sylfaen"/>
          <w:sz w:val="20"/>
          <w:lang w:val="ru-RU"/>
        </w:rPr>
        <w:t>Ընդ</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շինարարական աշխատանքների գնման դեպքում  </w:t>
      </w:r>
      <w:r>
        <w:rPr>
          <w:rFonts w:ascii="GHEA Grapalat" w:hAnsi="GHEA Grapalat" w:cs="Sylfaen"/>
          <w:sz w:val="20"/>
          <w:lang w:val="ru-RU"/>
        </w:rPr>
        <w:t>պայմանագրում</w:t>
      </w:r>
      <w:r>
        <w:rPr>
          <w:rFonts w:ascii="GHEA Grapalat" w:hAnsi="GHEA Grapalat" w:cs="Sylfaen"/>
          <w:sz w:val="20"/>
          <w:lang w:val="af-ZA"/>
        </w:rPr>
        <w:t xml:space="preserve"> </w:t>
      </w:r>
      <w:r>
        <w:rPr>
          <w:rFonts w:ascii="GHEA Grapalat" w:hAnsi="GHEA Grapalat" w:cs="Sylfaen"/>
          <w:sz w:val="20"/>
          <w:lang w:val="ru-RU"/>
        </w:rPr>
        <w:t>ներառվում</w:t>
      </w:r>
      <w:r>
        <w:rPr>
          <w:rFonts w:ascii="GHEA Grapalat" w:hAnsi="GHEA Grapalat" w:cs="Sylfaen"/>
          <w:sz w:val="20"/>
          <w:lang w:val="af-ZA"/>
        </w:rPr>
        <w:t xml:space="preserve"> </w:t>
      </w:r>
      <w:r>
        <w:rPr>
          <w:rFonts w:ascii="GHEA Grapalat" w:hAnsi="GHEA Grapalat" w:cs="Sylfaen"/>
          <w:sz w:val="20"/>
        </w:rPr>
        <w:t>են</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մասնակցի</w:t>
      </w:r>
      <w:r>
        <w:rPr>
          <w:rFonts w:ascii="GHEA Grapalat" w:hAnsi="GHEA Grapalat" w:cs="Sylfaen"/>
          <w:sz w:val="20"/>
          <w:lang w:val="af-ZA"/>
        </w:rPr>
        <w:t xml:space="preserve"> </w:t>
      </w:r>
      <w:r>
        <w:rPr>
          <w:rFonts w:ascii="GHEA Grapalat" w:hAnsi="GHEA Grapalat" w:cs="Sylfaen"/>
          <w:sz w:val="20"/>
          <w:lang w:val="ru-RU"/>
        </w:rPr>
        <w:t>կողմից</w:t>
      </w:r>
      <w:r>
        <w:rPr>
          <w:rFonts w:ascii="GHEA Grapalat" w:hAnsi="GHEA Grapalat" w:cs="Sylfaen"/>
          <w:sz w:val="20"/>
          <w:lang w:val="af-ZA"/>
        </w:rPr>
        <w:t xml:space="preserve"> </w:t>
      </w:r>
      <w:r>
        <w:rPr>
          <w:rFonts w:ascii="GHEA Grapalat" w:hAnsi="GHEA Grapalat" w:cs="Sylfaen"/>
          <w:sz w:val="20"/>
          <w:lang w:val="ru-RU"/>
        </w:rPr>
        <w:t>հայտով</w:t>
      </w:r>
      <w:r>
        <w:rPr>
          <w:rFonts w:ascii="GHEA Grapalat" w:hAnsi="GHEA Grapalat" w:cs="Sylfaen"/>
          <w:sz w:val="20"/>
          <w:lang w:val="af-ZA"/>
        </w:rPr>
        <w:t xml:space="preserve"> </w:t>
      </w:r>
      <w:r>
        <w:rPr>
          <w:rFonts w:ascii="GHEA Grapalat" w:hAnsi="GHEA Grapalat" w:cs="Sylfaen"/>
          <w:sz w:val="20"/>
          <w:lang w:val="ru-RU"/>
        </w:rPr>
        <w:t>ներկայացված</w:t>
      </w:r>
      <w:r>
        <w:rPr>
          <w:rFonts w:ascii="GHEA Grapalat" w:hAnsi="GHEA Grapalat" w:cs="Sylfaen"/>
          <w:sz w:val="20"/>
          <w:lang w:val="af-ZA"/>
        </w:rPr>
        <w:t xml:space="preserve"> սարքերը և սարքավորումները: </w:t>
      </w:r>
    </w:p>
    <w:p w14:paraId="78AF9D77">
      <w:pPr>
        <w:ind w:firstLine="567"/>
        <w:jc w:val="both"/>
        <w:rPr>
          <w:rFonts w:ascii="GHEA Grapalat" w:hAnsi="GHEA Grapalat" w:cs="Sylfaen"/>
          <w:sz w:val="20"/>
          <w:lang w:val="hy-AM"/>
        </w:rPr>
      </w:pPr>
      <w:r>
        <w:rPr>
          <w:rFonts w:ascii="GHEA Grapalat" w:hAnsi="GHEA Grapalat" w:cs="Sylfaen"/>
          <w:sz w:val="20"/>
          <w:lang w:val="af-ZA"/>
        </w:rPr>
        <w:t>9</w:t>
      </w:r>
      <w:r>
        <w:rPr>
          <w:rFonts w:ascii="GHEA Grapalat" w:hAnsi="GHEA Grapalat" w:cs="Sylfaen"/>
          <w:sz w:val="20"/>
          <w:lang w:val="hy-AM"/>
        </w:rPr>
        <w:t>.</w:t>
      </w:r>
      <w:r>
        <w:rPr>
          <w:rFonts w:ascii="GHEA Grapalat" w:hAnsi="GHEA Grapalat" w:cs="Sylfaen"/>
          <w:sz w:val="20"/>
          <w:lang w:val="af-ZA"/>
        </w:rPr>
        <w:t xml:space="preserve">4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կնքելու</w:t>
      </w:r>
      <w:r>
        <w:rPr>
          <w:rFonts w:ascii="GHEA Grapalat" w:hAnsi="GHEA Grapalat" w:cs="Sylfaen"/>
          <w:sz w:val="20"/>
          <w:lang w:val="af-ZA"/>
        </w:rPr>
        <w:t xml:space="preserve"> </w:t>
      </w:r>
      <w:r>
        <w:rPr>
          <w:rFonts w:ascii="GHEA Grapalat" w:hAnsi="GHEA Grapalat" w:cs="Sylfaen"/>
          <w:sz w:val="20"/>
          <w:lang w:val="hy-AM"/>
        </w:rPr>
        <w:t>մասին</w:t>
      </w:r>
      <w:r>
        <w:rPr>
          <w:rFonts w:ascii="GHEA Grapalat" w:hAnsi="GHEA Grapalat" w:cs="Sylfaen"/>
          <w:sz w:val="20"/>
          <w:lang w:val="af-ZA"/>
        </w:rPr>
        <w:t xml:space="preserve"> </w:t>
      </w:r>
      <w:r>
        <w:rPr>
          <w:rFonts w:ascii="GHEA Grapalat" w:hAnsi="GHEA Grapalat" w:cs="Sylfaen"/>
          <w:sz w:val="20"/>
          <w:lang w:val="hy-AM"/>
        </w:rPr>
        <w:t>ծանուցումը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նախագիծն</w:t>
      </w:r>
      <w:r>
        <w:rPr>
          <w:rFonts w:ascii="GHEA Grapalat" w:hAnsi="GHEA Grapalat" w:cs="Sylfaen"/>
          <w:sz w:val="20"/>
          <w:lang w:val="af-ZA"/>
        </w:rPr>
        <w:t xml:space="preserve"> </w:t>
      </w:r>
      <w:r>
        <w:rPr>
          <w:rFonts w:ascii="GHEA Grapalat" w:hAnsi="GHEA Grapalat" w:cs="Sylfaen"/>
          <w:sz w:val="20"/>
          <w:lang w:val="hy-AM"/>
        </w:rPr>
        <w:t>ստանալուց</w:t>
      </w:r>
      <w:r>
        <w:rPr>
          <w:rFonts w:ascii="GHEA Grapalat" w:hAnsi="GHEA Grapalat" w:cs="Sylfaen"/>
          <w:sz w:val="20"/>
          <w:lang w:val="af-ZA"/>
        </w:rPr>
        <w:t xml:space="preserve"> </w:t>
      </w:r>
      <w:r>
        <w:rPr>
          <w:rFonts w:ascii="GHEA Grapalat" w:hAnsi="GHEA Grapalat" w:cs="Sylfaen"/>
          <w:sz w:val="20"/>
          <w:lang w:val="hy-AM"/>
        </w:rPr>
        <w:t xml:space="preserve">հետո </w:t>
      </w:r>
      <w:r>
        <w:rPr>
          <w:rFonts w:ascii="GHEA Grapalat" w:hAnsi="GHEA Grapalat" w:cs="Sylfaen"/>
          <w:sz w:val="20"/>
          <w:lang w:val="af-ZA"/>
        </w:rPr>
        <w:t xml:space="preserve">` </w:t>
      </w:r>
      <w:r>
        <w:rPr>
          <w:rFonts w:ascii="GHEA Grapalat" w:hAnsi="GHEA Grapalat" w:cs="Sylfaen"/>
          <w:sz w:val="20"/>
          <w:lang w:val="hy-AM"/>
        </w:rPr>
        <w:t>սույն հրավերի 10</w:t>
      </w:r>
      <w:r>
        <w:rPr>
          <w:rFonts w:ascii="Cambria Math" w:hAnsi="Cambria Math" w:cs="Cambria Math"/>
          <w:sz w:val="20"/>
          <w:lang w:val="hy-AM"/>
        </w:rPr>
        <w:t>․</w:t>
      </w:r>
      <w:r>
        <w:rPr>
          <w:rFonts w:ascii="GHEA Grapalat" w:hAnsi="GHEA Grapalat" w:cs="Sylfaen"/>
          <w:sz w:val="20"/>
          <w:lang w:val="hy-AM"/>
        </w:rPr>
        <w:t xml:space="preserve">1 </w:t>
      </w:r>
      <w:r>
        <w:rPr>
          <w:rFonts w:ascii="GHEA Grapalat" w:hAnsi="GHEA Grapalat" w:cs="GHEA Grapalat"/>
          <w:sz w:val="20"/>
          <w:lang w:val="hy-AM"/>
        </w:rPr>
        <w:t>կետով</w:t>
      </w:r>
      <w:r>
        <w:rPr>
          <w:rFonts w:ascii="GHEA Grapalat" w:hAnsi="GHEA Grapalat" w:cs="Sylfaen"/>
          <w:sz w:val="20"/>
          <w:lang w:val="hy-AM"/>
        </w:rPr>
        <w:t xml:space="preserve"> նախատեսված ժամկետում, իսկ կնքվելիք պայմանագրի նախագծով</w:t>
      </w:r>
      <w:r>
        <w:rPr>
          <w:rFonts w:ascii="Courier New" w:hAnsi="Courier New" w:cs="Courier New"/>
          <w:sz w:val="20"/>
          <w:lang w:val="hy-AM"/>
        </w:rPr>
        <w:t> </w:t>
      </w:r>
      <w:r>
        <w:rPr>
          <w:rFonts w:ascii="GHEA Grapalat" w:hAnsi="GHEA Grapalat" w:cs="Sylfaen"/>
          <w:sz w:val="20"/>
          <w:lang w:val="hy-AM"/>
        </w:rPr>
        <w:t>կանխավճար նախատեսված լինելու դեպքում՝ 10 աշխատանքային օրվա ընթացքում չի</w:t>
      </w:r>
      <w:r>
        <w:rPr>
          <w:rFonts w:ascii="GHEA Grapalat" w:hAnsi="GHEA Grapalat" w:cs="Sylfaen"/>
          <w:sz w:val="20"/>
          <w:lang w:val="af-ZA"/>
        </w:rPr>
        <w:t xml:space="preserve"> </w:t>
      </w:r>
      <w:r>
        <w:rPr>
          <w:rFonts w:ascii="GHEA Grapalat" w:hAnsi="GHEA Grapalat" w:cs="Sylfaen"/>
          <w:sz w:val="20"/>
          <w:lang w:val="hy-AM"/>
        </w:rPr>
        <w:t>ստորագրում</w:t>
      </w:r>
      <w:r>
        <w:rPr>
          <w:rFonts w:ascii="GHEA Grapalat" w:hAnsi="GHEA Grapalat" w:cs="Sylfaen"/>
          <w:sz w:val="20"/>
          <w:lang w:val="af-ZA"/>
        </w:rPr>
        <w:t xml:space="preserve"> </w:t>
      </w:r>
      <w:r>
        <w:rPr>
          <w:rFonts w:ascii="GHEA Grapalat" w:hAnsi="GHEA Grapalat" w:cs="Sylfaen"/>
          <w:sz w:val="20"/>
          <w:lang w:val="hy-AM"/>
        </w:rPr>
        <w:t>պայմանագիրը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որակավորման և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t>ապահովումները</w:t>
      </w:r>
      <w:r>
        <w:rPr>
          <w:rFonts w:ascii="GHEA Grapalat" w:hAnsi="GHEA Grapalat" w:cs="Sylfaen"/>
          <w:sz w:val="20"/>
          <w:lang w:val="af-ZA"/>
        </w:rPr>
        <w:t>,</w:t>
      </w:r>
      <w:r>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Pr>
          <w:rFonts w:ascii="GHEA Grapalat" w:hAnsi="GHEA Grapalat" w:cs="Sylfaen"/>
          <w:i/>
          <w:sz w:val="20"/>
          <w:lang w:val="af-ZA"/>
        </w:rPr>
        <w:t xml:space="preserve"> </w:t>
      </w:r>
      <w:r>
        <w:rPr>
          <w:rFonts w:ascii="GHEA Grapalat" w:hAnsi="GHEA Grapalat" w:cs="Sylfaen"/>
          <w:sz w:val="20"/>
          <w:lang w:val="hy-AM"/>
        </w:rPr>
        <w:t>ապա նա զրկվում է պայմանագիրը ստորագրելու իրավունքից։</w:t>
      </w:r>
    </w:p>
    <w:p w14:paraId="0438C466">
      <w:pPr>
        <w:ind w:firstLine="567"/>
        <w:jc w:val="both"/>
        <w:rPr>
          <w:rFonts w:ascii="GHEA Grapalat" w:hAnsi="GHEA Grapalat" w:cs="Sylfaen"/>
          <w:sz w:val="20"/>
          <w:lang w:val="af-ZA"/>
        </w:rPr>
      </w:pPr>
      <w:r>
        <w:rPr>
          <w:rFonts w:ascii="GHEA Grapalat" w:hAnsi="GHEA Grapalat" w:cs="Sylfaen"/>
          <w:sz w:val="20"/>
          <w:lang w:val="hy-AM"/>
        </w:rPr>
        <w:t>Ընդ</w:t>
      </w:r>
      <w:r>
        <w:rPr>
          <w:rFonts w:ascii="GHEA Grapalat" w:hAnsi="GHEA Grapalat" w:cs="Sylfaen"/>
          <w:sz w:val="20"/>
          <w:lang w:val="af-ZA"/>
        </w:rPr>
        <w:t xml:space="preserve"> </w:t>
      </w:r>
      <w:r>
        <w:rPr>
          <w:rFonts w:ascii="GHEA Grapalat" w:hAnsi="GHEA Grapalat" w:cs="Sylfaen"/>
          <w:sz w:val="20"/>
          <w:lang w:val="hy-AM"/>
        </w:rPr>
        <w:t>որում</w:t>
      </w:r>
      <w:r>
        <w:rPr>
          <w:rFonts w:ascii="GHEA Grapalat" w:hAnsi="GHEA Grapalat" w:cs="Sylfaen"/>
          <w:sz w:val="20"/>
          <w:lang w:val="af-ZA"/>
        </w:rPr>
        <w:t xml:space="preserve"> </w:t>
      </w:r>
      <w:r>
        <w:rPr>
          <w:rFonts w:ascii="GHEA Grapalat" w:hAnsi="GHEA Grapalat" w:cs="Sylfaen"/>
          <w:sz w:val="20"/>
          <w:lang w:val="hy-AM"/>
        </w:rPr>
        <w:t>ընտրված մասնակցի կողմից հաստատված պայմանագրի նախագիծը պատվիրատուին ներկայացվում է գրավոր և դրա ներկայացման գրությունը հաշվառվում է պատվիրատուի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հաստատմանը</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Sylfaen"/>
          <w:sz w:val="20"/>
          <w:lang w:val="hy-AM"/>
        </w:rPr>
        <w:t>ուղեկցող</w:t>
      </w:r>
      <w:r>
        <w:rPr>
          <w:rFonts w:ascii="GHEA Grapalat" w:hAnsi="GHEA Grapalat" w:cs="Sylfaen"/>
          <w:sz w:val="20"/>
          <w:lang w:val="af-ZA"/>
        </w:rPr>
        <w:t xml:space="preserve"> </w:t>
      </w:r>
      <w:r>
        <w:rPr>
          <w:rFonts w:ascii="GHEA Grapalat" w:hAnsi="GHEA Grapalat" w:cs="Sylfaen"/>
          <w:sz w:val="20"/>
          <w:lang w:val="hy-AM"/>
        </w:rPr>
        <w:t>գրությամբ</w:t>
      </w:r>
      <w:r>
        <w:rPr>
          <w:rFonts w:ascii="GHEA Grapalat" w:hAnsi="GHEA Grapalat" w:cs="Sylfaen"/>
          <w:sz w:val="20"/>
          <w:lang w:val="af-ZA"/>
        </w:rPr>
        <w:t xml:space="preserve"> </w:t>
      </w:r>
      <w:r>
        <w:rPr>
          <w:rFonts w:ascii="GHEA Grapalat" w:hAnsi="GHEA Grapalat" w:cs="Sylfaen"/>
          <w:sz w:val="20"/>
          <w:lang w:val="hy-AM"/>
        </w:rPr>
        <w:t>տրամադրվում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մասնակցին:</w:t>
      </w:r>
    </w:p>
    <w:p w14:paraId="10D34284">
      <w:pPr>
        <w:pStyle w:val="18"/>
        <w:spacing w:line="240" w:lineRule="auto"/>
        <w:ind w:firstLine="567"/>
        <w:rPr>
          <w:rFonts w:ascii="GHEA Grapalat" w:hAnsi="GHEA Grapalat" w:cs="Sylfaen"/>
          <w:i w:val="0"/>
          <w:szCs w:val="24"/>
          <w:lang w:val="af-ZA"/>
        </w:rPr>
      </w:pPr>
      <w:r>
        <w:rPr>
          <w:rFonts w:ascii="GHEA Grapalat" w:hAnsi="GHEA Grapalat" w:cs="Sylfaen"/>
          <w:i w:val="0"/>
          <w:szCs w:val="24"/>
          <w:lang w:val="af-ZA"/>
        </w:rPr>
        <w:t xml:space="preserve">9.5 </w:t>
      </w:r>
      <w:r>
        <w:rPr>
          <w:rFonts w:ascii="GHEA Grapalat" w:hAnsi="GHEA Grapalat" w:cs="Sylfaen"/>
          <w:i w:val="0"/>
          <w:szCs w:val="24"/>
          <w:lang w:val="ru-RU"/>
        </w:rPr>
        <w:t>Մինչև</w:t>
      </w:r>
      <w:r>
        <w:rPr>
          <w:rFonts w:ascii="GHEA Grapalat" w:hAnsi="GHEA Grapalat" w:cs="Sylfaen"/>
          <w:i w:val="0"/>
          <w:szCs w:val="24"/>
          <w:lang w:val="af-ZA"/>
        </w:rPr>
        <w:t xml:space="preserve"> </w:t>
      </w:r>
      <w:r>
        <w:rPr>
          <w:rFonts w:ascii="GHEA Grapalat" w:hAnsi="GHEA Grapalat" w:cs="Sylfaen"/>
          <w:i w:val="0"/>
          <w:szCs w:val="24"/>
          <w:lang w:val="ru-RU"/>
        </w:rPr>
        <w:t>սույն</w:t>
      </w:r>
      <w:r>
        <w:rPr>
          <w:rFonts w:ascii="GHEA Grapalat" w:hAnsi="GHEA Grapalat" w:cs="Sylfaen"/>
          <w:i w:val="0"/>
          <w:szCs w:val="24"/>
          <w:lang w:val="af-ZA"/>
        </w:rPr>
        <w:t xml:space="preserve"> </w:t>
      </w:r>
      <w:r>
        <w:rPr>
          <w:rFonts w:ascii="GHEA Grapalat" w:hAnsi="GHEA Grapalat" w:cs="Sylfaen"/>
          <w:i w:val="0"/>
          <w:szCs w:val="24"/>
          <w:lang w:val="ru-RU"/>
        </w:rPr>
        <w:t>հրավերի</w:t>
      </w:r>
      <w:r>
        <w:rPr>
          <w:rFonts w:ascii="GHEA Grapalat" w:hAnsi="GHEA Grapalat" w:cs="Sylfaen"/>
          <w:i w:val="0"/>
          <w:szCs w:val="24"/>
          <w:lang w:val="af-ZA"/>
        </w:rPr>
        <w:t xml:space="preserve"> 1-ին մասի 9</w:t>
      </w:r>
      <w:r>
        <w:rPr>
          <w:rFonts w:ascii="GHEA Grapalat" w:hAnsi="GHEA Grapalat" w:cs="Sylfaen"/>
          <w:i w:val="0"/>
          <w:szCs w:val="24"/>
          <w:lang w:val="hy-AM"/>
        </w:rPr>
        <w:t>.</w:t>
      </w:r>
      <w:r>
        <w:rPr>
          <w:rFonts w:ascii="GHEA Grapalat" w:hAnsi="GHEA Grapalat" w:cs="Sylfaen"/>
          <w:i w:val="0"/>
          <w:szCs w:val="24"/>
          <w:lang w:val="af-ZA"/>
        </w:rPr>
        <w:t xml:space="preserve">4 </w:t>
      </w:r>
      <w:r>
        <w:rPr>
          <w:rFonts w:ascii="GHEA Grapalat" w:hAnsi="GHEA Grapalat" w:cs="Sylfaen"/>
          <w:i w:val="0"/>
          <w:szCs w:val="24"/>
          <w:lang w:val="ru-RU"/>
        </w:rPr>
        <w:t>կետով</w:t>
      </w:r>
      <w:r>
        <w:rPr>
          <w:rFonts w:ascii="GHEA Grapalat" w:hAnsi="GHEA Grapalat" w:cs="Sylfaen"/>
          <w:i w:val="0"/>
          <w:szCs w:val="24"/>
          <w:lang w:val="af-ZA"/>
        </w:rPr>
        <w:t xml:space="preserve"> </w:t>
      </w:r>
      <w:r>
        <w:rPr>
          <w:rFonts w:ascii="GHEA Grapalat" w:hAnsi="GHEA Grapalat" w:cs="Sylfaen"/>
          <w:i w:val="0"/>
          <w:szCs w:val="24"/>
          <w:lang w:val="ru-RU"/>
        </w:rPr>
        <w:t>նախատեսված</w:t>
      </w:r>
      <w:r>
        <w:rPr>
          <w:rFonts w:ascii="GHEA Grapalat" w:hAnsi="GHEA Grapalat" w:cs="Sylfaen"/>
          <w:i w:val="0"/>
          <w:szCs w:val="24"/>
          <w:lang w:val="af-ZA"/>
        </w:rPr>
        <w:t xml:space="preserve"> </w:t>
      </w:r>
      <w:r>
        <w:rPr>
          <w:rFonts w:ascii="GHEA Grapalat" w:hAnsi="GHEA Grapalat" w:cs="Sylfaen"/>
          <w:i w:val="0"/>
          <w:szCs w:val="24"/>
          <w:lang w:val="ru-RU"/>
        </w:rPr>
        <w:t>ժամկետի</w:t>
      </w:r>
      <w:r>
        <w:rPr>
          <w:rFonts w:ascii="GHEA Grapalat" w:hAnsi="GHEA Grapalat" w:cs="Sylfaen"/>
          <w:i w:val="0"/>
          <w:szCs w:val="24"/>
          <w:lang w:val="af-ZA"/>
        </w:rPr>
        <w:t xml:space="preserve"> </w:t>
      </w:r>
      <w:r>
        <w:rPr>
          <w:rFonts w:ascii="GHEA Grapalat" w:hAnsi="GHEA Grapalat" w:cs="Sylfaen"/>
          <w:i w:val="0"/>
          <w:szCs w:val="24"/>
          <w:lang w:val="ru-RU"/>
        </w:rPr>
        <w:t>ավարտը</w:t>
      </w:r>
      <w:r>
        <w:rPr>
          <w:rFonts w:ascii="GHEA Grapalat" w:hAnsi="GHEA Grapalat" w:cs="Sylfaen"/>
          <w:i w:val="0"/>
          <w:szCs w:val="24"/>
          <w:lang w:val="af-ZA"/>
        </w:rPr>
        <w:t xml:space="preserve">, </w:t>
      </w:r>
      <w:r>
        <w:rPr>
          <w:rFonts w:ascii="GHEA Grapalat" w:hAnsi="GHEA Grapalat" w:cs="Sylfaen"/>
          <w:i w:val="0"/>
          <w:szCs w:val="24"/>
          <w:lang w:val="ru-RU"/>
        </w:rPr>
        <w:t>կողմերի</w:t>
      </w:r>
      <w:r>
        <w:rPr>
          <w:rFonts w:ascii="GHEA Grapalat" w:hAnsi="GHEA Grapalat" w:cs="Sylfaen"/>
          <w:i w:val="0"/>
          <w:szCs w:val="24"/>
          <w:lang w:val="af-ZA"/>
        </w:rPr>
        <w:t xml:space="preserve"> </w:t>
      </w:r>
      <w:r>
        <w:rPr>
          <w:rFonts w:ascii="GHEA Grapalat" w:hAnsi="GHEA Grapalat" w:cs="Sylfaen"/>
          <w:i w:val="0"/>
          <w:szCs w:val="24"/>
          <w:lang w:val="ru-RU"/>
        </w:rPr>
        <w:t>համաձայնությամբ</w:t>
      </w:r>
      <w:r>
        <w:rPr>
          <w:rFonts w:ascii="GHEA Grapalat" w:hAnsi="GHEA Grapalat" w:cs="Sylfaen"/>
          <w:i w:val="0"/>
          <w:szCs w:val="24"/>
          <w:lang w:val="af-ZA"/>
        </w:rPr>
        <w:t xml:space="preserve">, </w:t>
      </w:r>
      <w:r>
        <w:rPr>
          <w:rFonts w:ascii="GHEA Grapalat" w:hAnsi="GHEA Grapalat" w:cs="Sylfaen"/>
          <w:i w:val="0"/>
          <w:szCs w:val="24"/>
          <w:lang w:val="ru-RU"/>
        </w:rPr>
        <w:t>կարող</w:t>
      </w:r>
      <w:r>
        <w:rPr>
          <w:rFonts w:ascii="GHEA Grapalat" w:hAnsi="GHEA Grapalat" w:cs="Sylfaen"/>
          <w:i w:val="0"/>
          <w:szCs w:val="24"/>
          <w:lang w:val="af-ZA"/>
        </w:rPr>
        <w:t xml:space="preserve"> </w:t>
      </w:r>
      <w:r>
        <w:rPr>
          <w:rFonts w:ascii="GHEA Grapalat" w:hAnsi="GHEA Grapalat" w:cs="Sylfaen"/>
          <w:i w:val="0"/>
          <w:szCs w:val="24"/>
          <w:lang w:val="ru-RU"/>
        </w:rPr>
        <w:t>են</w:t>
      </w:r>
      <w:r>
        <w:rPr>
          <w:rFonts w:ascii="GHEA Grapalat" w:hAnsi="GHEA Grapalat" w:cs="Sylfaen"/>
          <w:i w:val="0"/>
          <w:szCs w:val="24"/>
          <w:lang w:val="af-ZA"/>
        </w:rPr>
        <w:t xml:space="preserve"> </w:t>
      </w:r>
      <w:r>
        <w:rPr>
          <w:rFonts w:ascii="GHEA Grapalat" w:hAnsi="GHEA Grapalat" w:cs="Sylfaen"/>
          <w:i w:val="0"/>
          <w:szCs w:val="24"/>
          <w:lang w:val="ru-RU"/>
        </w:rPr>
        <w:t>պայմանագրի</w:t>
      </w:r>
      <w:r>
        <w:rPr>
          <w:rFonts w:ascii="GHEA Grapalat" w:hAnsi="GHEA Grapalat" w:cs="Sylfaen"/>
          <w:i w:val="0"/>
          <w:szCs w:val="24"/>
          <w:lang w:val="af-ZA"/>
        </w:rPr>
        <w:t xml:space="preserve"> </w:t>
      </w:r>
      <w:r>
        <w:rPr>
          <w:rFonts w:ascii="GHEA Grapalat" w:hAnsi="GHEA Grapalat" w:cs="Sylfaen"/>
          <w:i w:val="0"/>
          <w:szCs w:val="24"/>
          <w:lang w:val="ru-RU"/>
        </w:rPr>
        <w:t>նախագծում</w:t>
      </w:r>
      <w:r>
        <w:rPr>
          <w:rFonts w:ascii="GHEA Grapalat" w:hAnsi="GHEA Grapalat" w:cs="Sylfaen"/>
          <w:i w:val="0"/>
          <w:szCs w:val="24"/>
          <w:lang w:val="af-ZA"/>
        </w:rPr>
        <w:t xml:space="preserve"> </w:t>
      </w:r>
      <w:r>
        <w:rPr>
          <w:rFonts w:ascii="GHEA Grapalat" w:hAnsi="GHEA Grapalat" w:cs="Sylfaen"/>
          <w:i w:val="0"/>
          <w:szCs w:val="24"/>
          <w:lang w:val="ru-RU"/>
        </w:rPr>
        <w:t>կատարվել</w:t>
      </w:r>
      <w:r>
        <w:rPr>
          <w:rFonts w:ascii="GHEA Grapalat" w:hAnsi="GHEA Grapalat" w:cs="Sylfaen"/>
          <w:i w:val="0"/>
          <w:szCs w:val="24"/>
          <w:lang w:val="af-ZA"/>
        </w:rPr>
        <w:t xml:space="preserve"> </w:t>
      </w:r>
      <w:r>
        <w:rPr>
          <w:rFonts w:ascii="GHEA Grapalat" w:hAnsi="GHEA Grapalat" w:cs="Sylfaen"/>
          <w:i w:val="0"/>
          <w:szCs w:val="24"/>
          <w:lang w:val="ru-RU"/>
        </w:rPr>
        <w:t>փոփոխություններ</w:t>
      </w:r>
      <w:r>
        <w:rPr>
          <w:rFonts w:ascii="GHEA Grapalat" w:hAnsi="GHEA Grapalat" w:cs="Sylfaen"/>
          <w:i w:val="0"/>
          <w:szCs w:val="24"/>
          <w:lang w:val="af-ZA"/>
        </w:rPr>
        <w:t xml:space="preserve">, </w:t>
      </w:r>
      <w:r>
        <w:rPr>
          <w:rFonts w:ascii="GHEA Grapalat" w:hAnsi="GHEA Grapalat" w:cs="Sylfaen"/>
          <w:i w:val="0"/>
          <w:szCs w:val="24"/>
          <w:lang w:val="ru-RU"/>
        </w:rPr>
        <w:t>սակայն</w:t>
      </w:r>
      <w:r>
        <w:rPr>
          <w:rFonts w:ascii="GHEA Grapalat" w:hAnsi="GHEA Grapalat" w:cs="Sylfaen"/>
          <w:i w:val="0"/>
          <w:szCs w:val="24"/>
          <w:lang w:val="af-ZA"/>
        </w:rPr>
        <w:t xml:space="preserve"> </w:t>
      </w:r>
      <w:r>
        <w:rPr>
          <w:rFonts w:ascii="GHEA Grapalat" w:hAnsi="GHEA Grapalat" w:cs="Sylfaen"/>
          <w:i w:val="0"/>
          <w:szCs w:val="24"/>
          <w:lang w:val="ru-RU"/>
        </w:rPr>
        <w:t>դրանք</w:t>
      </w:r>
      <w:r>
        <w:rPr>
          <w:rFonts w:ascii="GHEA Grapalat" w:hAnsi="GHEA Grapalat" w:cs="Sylfaen"/>
          <w:i w:val="0"/>
          <w:szCs w:val="24"/>
          <w:lang w:val="af-ZA"/>
        </w:rPr>
        <w:t xml:space="preserve"> </w:t>
      </w:r>
      <w:r>
        <w:rPr>
          <w:rFonts w:ascii="GHEA Grapalat" w:hAnsi="GHEA Grapalat" w:cs="Sylfaen"/>
          <w:i w:val="0"/>
          <w:szCs w:val="24"/>
          <w:lang w:val="ru-RU"/>
        </w:rPr>
        <w:t>չեն</w:t>
      </w:r>
      <w:r>
        <w:rPr>
          <w:rFonts w:ascii="GHEA Grapalat" w:hAnsi="GHEA Grapalat" w:cs="Sylfaen"/>
          <w:i w:val="0"/>
          <w:szCs w:val="24"/>
          <w:lang w:val="af-ZA"/>
        </w:rPr>
        <w:t xml:space="preserve"> </w:t>
      </w:r>
      <w:r>
        <w:rPr>
          <w:rFonts w:ascii="GHEA Grapalat" w:hAnsi="GHEA Grapalat" w:cs="Sylfaen"/>
          <w:i w:val="0"/>
          <w:szCs w:val="24"/>
          <w:lang w:val="ru-RU"/>
        </w:rPr>
        <w:t>կարող</w:t>
      </w:r>
      <w:r>
        <w:rPr>
          <w:rFonts w:ascii="GHEA Grapalat" w:hAnsi="GHEA Grapalat" w:cs="Sylfaen"/>
          <w:i w:val="0"/>
          <w:szCs w:val="24"/>
          <w:lang w:val="af-ZA"/>
        </w:rPr>
        <w:t xml:space="preserve"> </w:t>
      </w:r>
      <w:r>
        <w:rPr>
          <w:rFonts w:ascii="GHEA Grapalat" w:hAnsi="GHEA Grapalat" w:cs="Sylfaen"/>
          <w:i w:val="0"/>
          <w:szCs w:val="24"/>
          <w:lang w:val="ru-RU"/>
        </w:rPr>
        <w:t>հանգեցնել</w:t>
      </w:r>
      <w:r>
        <w:rPr>
          <w:rFonts w:ascii="GHEA Grapalat" w:hAnsi="GHEA Grapalat" w:cs="Sylfaen"/>
          <w:i w:val="0"/>
          <w:szCs w:val="24"/>
          <w:lang w:val="af-ZA"/>
        </w:rPr>
        <w:t xml:space="preserve"> </w:t>
      </w:r>
      <w:r>
        <w:rPr>
          <w:rFonts w:ascii="GHEA Grapalat" w:hAnsi="GHEA Grapalat" w:cs="Sylfaen"/>
          <w:i w:val="0"/>
          <w:szCs w:val="24"/>
          <w:lang w:val="ru-RU"/>
        </w:rPr>
        <w:t>գնման</w:t>
      </w:r>
      <w:r>
        <w:rPr>
          <w:rFonts w:ascii="GHEA Grapalat" w:hAnsi="GHEA Grapalat" w:cs="Sylfaen"/>
          <w:i w:val="0"/>
          <w:szCs w:val="24"/>
          <w:lang w:val="af-ZA"/>
        </w:rPr>
        <w:t xml:space="preserve"> </w:t>
      </w:r>
      <w:r>
        <w:rPr>
          <w:rFonts w:ascii="GHEA Grapalat" w:hAnsi="GHEA Grapalat" w:cs="Sylfaen"/>
          <w:i w:val="0"/>
          <w:szCs w:val="24"/>
          <w:lang w:val="ru-RU"/>
        </w:rPr>
        <w:t>առարկայի</w:t>
      </w:r>
      <w:r>
        <w:rPr>
          <w:rFonts w:ascii="GHEA Grapalat" w:hAnsi="GHEA Grapalat" w:cs="Sylfaen"/>
          <w:i w:val="0"/>
          <w:szCs w:val="24"/>
          <w:lang w:val="af-ZA"/>
        </w:rPr>
        <w:t xml:space="preserve"> </w:t>
      </w:r>
      <w:r>
        <w:rPr>
          <w:rFonts w:ascii="GHEA Grapalat" w:hAnsi="GHEA Grapalat" w:cs="Sylfaen"/>
          <w:i w:val="0"/>
          <w:szCs w:val="24"/>
          <w:lang w:val="ru-RU"/>
        </w:rPr>
        <w:t>բնութագրերի</w:t>
      </w:r>
      <w:r>
        <w:rPr>
          <w:rFonts w:ascii="GHEA Grapalat" w:hAnsi="GHEA Grapalat" w:cs="Sylfaen"/>
          <w:i w:val="0"/>
          <w:szCs w:val="24"/>
          <w:lang w:val="af-ZA"/>
        </w:rPr>
        <w:t xml:space="preserve"> </w:t>
      </w:r>
      <w:r>
        <w:rPr>
          <w:rFonts w:ascii="GHEA Grapalat" w:hAnsi="GHEA Grapalat" w:cs="Sylfaen"/>
          <w:i w:val="0"/>
          <w:szCs w:val="24"/>
          <w:lang w:val="ru-RU"/>
        </w:rPr>
        <w:t>փոփոխմանը</w:t>
      </w:r>
      <w:r>
        <w:rPr>
          <w:rFonts w:ascii="GHEA Grapalat" w:hAnsi="GHEA Grapalat" w:cs="Sylfaen"/>
          <w:i w:val="0"/>
          <w:szCs w:val="24"/>
          <w:lang w:val="af-ZA"/>
        </w:rPr>
        <w:t xml:space="preserve">, </w:t>
      </w:r>
      <w:r>
        <w:rPr>
          <w:rFonts w:ascii="GHEA Grapalat" w:hAnsi="GHEA Grapalat" w:cs="Sylfaen"/>
          <w:i w:val="0"/>
          <w:szCs w:val="24"/>
          <w:lang w:val="hy-AM"/>
        </w:rPr>
        <w:t>կանխավճարի չափի կամ</w:t>
      </w:r>
      <w:r>
        <w:rPr>
          <w:rFonts w:ascii="GHEA Grapalat" w:hAnsi="GHEA Grapalat" w:cs="Sylfaen"/>
          <w:i w:val="0"/>
          <w:szCs w:val="24"/>
          <w:lang w:val="af-ZA"/>
        </w:rPr>
        <w:t xml:space="preserve"> </w:t>
      </w:r>
      <w:r>
        <w:rPr>
          <w:rFonts w:ascii="GHEA Grapalat" w:hAnsi="GHEA Grapalat" w:cs="Sylfaen"/>
          <w:i w:val="0"/>
          <w:szCs w:val="24"/>
          <w:lang w:val="ru-RU"/>
        </w:rPr>
        <w:t>ընտրված</w:t>
      </w:r>
      <w:r>
        <w:rPr>
          <w:rFonts w:ascii="GHEA Grapalat" w:hAnsi="GHEA Grapalat" w:cs="Sylfaen"/>
          <w:i w:val="0"/>
          <w:szCs w:val="24"/>
          <w:lang w:val="af-ZA"/>
        </w:rPr>
        <w:t xml:space="preserve"> </w:t>
      </w:r>
      <w:r>
        <w:rPr>
          <w:rFonts w:ascii="GHEA Grapalat" w:hAnsi="GHEA Grapalat" w:cs="Sylfaen"/>
          <w:i w:val="0"/>
          <w:szCs w:val="24"/>
          <w:lang w:val="ru-RU"/>
        </w:rPr>
        <w:t>մասնակցի</w:t>
      </w:r>
      <w:r>
        <w:rPr>
          <w:rFonts w:ascii="GHEA Grapalat" w:hAnsi="GHEA Grapalat" w:cs="Sylfaen"/>
          <w:i w:val="0"/>
          <w:szCs w:val="24"/>
          <w:lang w:val="af-ZA"/>
        </w:rPr>
        <w:t xml:space="preserve"> </w:t>
      </w:r>
      <w:r>
        <w:rPr>
          <w:rFonts w:ascii="GHEA Grapalat" w:hAnsi="GHEA Grapalat" w:cs="Sylfaen"/>
          <w:i w:val="0"/>
          <w:szCs w:val="24"/>
          <w:lang w:val="ru-RU"/>
        </w:rPr>
        <w:t>առաջարկած</w:t>
      </w:r>
      <w:r>
        <w:rPr>
          <w:rFonts w:ascii="GHEA Grapalat" w:hAnsi="GHEA Grapalat" w:cs="Sylfaen"/>
          <w:i w:val="0"/>
          <w:szCs w:val="24"/>
          <w:lang w:val="af-ZA"/>
        </w:rPr>
        <w:t xml:space="preserve"> </w:t>
      </w:r>
      <w:r>
        <w:rPr>
          <w:rFonts w:ascii="GHEA Grapalat" w:hAnsi="GHEA Grapalat" w:cs="Sylfaen"/>
          <w:i w:val="0"/>
          <w:szCs w:val="24"/>
          <w:lang w:val="ru-RU"/>
        </w:rPr>
        <w:t>գնի</w:t>
      </w:r>
      <w:r>
        <w:rPr>
          <w:rFonts w:ascii="GHEA Grapalat" w:hAnsi="GHEA Grapalat" w:cs="Sylfaen"/>
          <w:i w:val="0"/>
          <w:szCs w:val="24"/>
          <w:lang w:val="af-ZA"/>
        </w:rPr>
        <w:t xml:space="preserve"> </w:t>
      </w:r>
      <w:r>
        <w:rPr>
          <w:rFonts w:ascii="GHEA Grapalat" w:hAnsi="GHEA Grapalat" w:cs="Sylfaen"/>
          <w:i w:val="0"/>
          <w:szCs w:val="24"/>
          <w:lang w:val="ru-RU"/>
        </w:rPr>
        <w:t>ավելացմանը։</w:t>
      </w:r>
      <w:r>
        <w:rPr>
          <w:rFonts w:ascii="GHEA Mariam" w:hAnsi="GHEA Mariam"/>
          <w:spacing w:val="-8"/>
          <w:lang w:val="af-ZA"/>
        </w:rPr>
        <w:t xml:space="preserve"> </w:t>
      </w:r>
    </w:p>
    <w:p w14:paraId="13AB840B">
      <w:pPr>
        <w:jc w:val="center"/>
        <w:rPr>
          <w:rFonts w:ascii="GHEA Grapalat" w:hAnsi="GHEA Grapalat"/>
          <w:b/>
          <w:iCs/>
          <w:sz w:val="20"/>
          <w:lang w:val="af-ZA"/>
        </w:rPr>
      </w:pPr>
    </w:p>
    <w:p w14:paraId="35F5556A">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1FDA9EEC">
      <w:pPr>
        <w:jc w:val="center"/>
        <w:rPr>
          <w:rFonts w:ascii="GHEA Grapalat" w:hAnsi="GHEA Grapalat"/>
          <w:b/>
          <w:iCs/>
          <w:sz w:val="20"/>
          <w:lang w:val="af-ZA"/>
        </w:rPr>
      </w:pPr>
    </w:p>
    <w:p w14:paraId="4AAEC21E">
      <w:pPr>
        <w:ind w:firstLine="567"/>
        <w:jc w:val="both"/>
        <w:rPr>
          <w:rFonts w:ascii="GHEA Grapalat" w:hAnsi="GHEA Grapalat" w:cs="Sylfaen"/>
          <w:sz w:val="20"/>
          <w:vertAlign w:val="superscript"/>
          <w:lang w:val="hy-AM"/>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r>
        <w:rPr>
          <w:rStyle w:val="30"/>
          <w:rFonts w:ascii="GHEA Grapalat" w:hAnsi="GHEA Grapalat" w:cs="Sylfaen"/>
          <w:sz w:val="20"/>
          <w:lang w:val="hy-AM"/>
        </w:rPr>
        <w:footnoteReference w:id="6"/>
      </w:r>
    </w:p>
    <w:p w14:paraId="210F8E4A">
      <w:pPr>
        <w:ind w:firstLine="567"/>
        <w:jc w:val="both"/>
        <w:rPr>
          <w:rFonts w:ascii="GHEA Grapalat" w:hAnsi="GHEA Grapalat" w:cs="Arial"/>
          <w:sz w:val="20"/>
          <w:lang w:val="af-ZA"/>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հավասար</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սույն ընթացակարգի շրջանակում գնվելիք աշխատանքների գնման գնի 15 տոկոսին:  Եթե աշխատանքների գնման գինը պակաս է կնքվելիք պայմանագրի գնից, ապա որակավորման ապահովման չափը հաշվարկվում է պայմանագրի գնի նկատմամբ։ </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ապահովումը</w:t>
      </w:r>
      <w:r>
        <w:rPr>
          <w:rFonts w:ascii="GHEA Grapalat" w:hAnsi="GHEA Grapalat" w:cs="Sylfaen"/>
          <w:sz w:val="20"/>
          <w:lang w:val="af-ZA"/>
        </w:rPr>
        <w:t xml:space="preserve"> </w:t>
      </w:r>
      <w:r>
        <w:rPr>
          <w:rFonts w:ascii="GHEA Grapalat" w:hAnsi="GHEA Grapalat" w:cs="Sylfaen"/>
          <w:sz w:val="20"/>
        </w:rPr>
        <w:t>ներկայացվում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hy-AM"/>
        </w:rPr>
        <w:t xml:space="preserve"> </w:t>
      </w:r>
      <w:r>
        <w:rPr>
          <w:rFonts w:ascii="GHEA Grapalat" w:hAnsi="GHEA Grapalat" w:cs="Sylfaen"/>
          <w:sz w:val="20"/>
        </w:rPr>
        <w:t>տուժանքի</w:t>
      </w:r>
      <w:r>
        <w:rPr>
          <w:rFonts w:ascii="GHEA Grapalat" w:hAnsi="GHEA Grapalat" w:cs="Sylfaen"/>
          <w:sz w:val="20"/>
          <w:lang w:val="af-ZA"/>
        </w:rPr>
        <w:t xml:space="preserve"> (</w:t>
      </w:r>
      <w:r>
        <w:rPr>
          <w:rFonts w:ascii="GHEA Grapalat" w:hAnsi="GHEA Grapalat" w:cs="Sylfaen"/>
          <w:sz w:val="20"/>
        </w:rPr>
        <w:t>հավելված</w:t>
      </w:r>
      <w:r>
        <w:rPr>
          <w:rFonts w:ascii="GHEA Grapalat" w:hAnsi="GHEA Grapalat" w:cs="Sylfaen"/>
          <w:sz w:val="20"/>
          <w:lang w:val="af-ZA"/>
        </w:rPr>
        <w:t xml:space="preserve"> 4</w:t>
      </w:r>
      <w:r>
        <w:rPr>
          <w:rFonts w:ascii="Cambria Math" w:hAnsi="Cambria Math" w:cs="Cambria Math"/>
          <w:sz w:val="20"/>
          <w:lang w:val="af-ZA"/>
        </w:rPr>
        <w:t>․</w:t>
      </w:r>
      <w:r>
        <w:rPr>
          <w:rFonts w:ascii="GHEA Grapalat" w:hAnsi="GHEA Grapalat" w:cs="Sylfaen"/>
          <w:sz w:val="20"/>
          <w:lang w:val="af-ZA"/>
        </w:rPr>
        <w:t xml:space="preserve">2)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կանխիկ</w:t>
      </w:r>
      <w:r>
        <w:rPr>
          <w:rFonts w:ascii="GHEA Grapalat" w:hAnsi="GHEA Grapalat" w:cs="Sylfaen"/>
          <w:sz w:val="20"/>
          <w:lang w:val="af-ZA"/>
        </w:rPr>
        <w:t xml:space="preserve"> </w:t>
      </w:r>
      <w:r>
        <w:rPr>
          <w:rFonts w:ascii="GHEA Grapalat" w:hAnsi="GHEA Grapalat" w:cs="Sylfaen"/>
          <w:sz w:val="20"/>
        </w:rPr>
        <w:t>փողի</w:t>
      </w:r>
      <w:r>
        <w:rPr>
          <w:rFonts w:ascii="GHEA Grapalat" w:hAnsi="GHEA Grapalat" w:cs="Sylfaen"/>
          <w:sz w:val="20"/>
          <w:lang w:val="af-ZA"/>
        </w:rPr>
        <w:t xml:space="preserve">, </w:t>
      </w:r>
      <w:r>
        <w:rPr>
          <w:rFonts w:ascii="GHEA Grapalat" w:hAnsi="GHEA Grapalat" w:cs="Sylfaen"/>
          <w:sz w:val="20"/>
        </w:rPr>
        <w:t>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rPr>
        <w:t>պետք</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վավեր</w:t>
      </w:r>
      <w:r>
        <w:rPr>
          <w:rFonts w:ascii="GHEA Grapalat" w:hAnsi="GHEA Grapalat" w:cs="Sylfaen"/>
          <w:sz w:val="20"/>
          <w:lang w:val="af-ZA"/>
        </w:rPr>
        <w:t xml:space="preserve"> </w:t>
      </w:r>
      <w:r>
        <w:rPr>
          <w:rFonts w:ascii="GHEA Grapalat" w:hAnsi="GHEA Grapalat" w:cs="Sylfaen"/>
          <w:sz w:val="20"/>
        </w:rPr>
        <w:t>լինի</w:t>
      </w:r>
      <w:r>
        <w:rPr>
          <w:rFonts w:ascii="GHEA Grapalat" w:hAnsi="GHEA Grapalat" w:cs="Sylfaen"/>
          <w:sz w:val="20"/>
          <w:lang w:val="af-ZA"/>
        </w:rPr>
        <w:t xml:space="preserve"> </w:t>
      </w:r>
      <w:r>
        <w:rPr>
          <w:rFonts w:ascii="GHEA Grapalat" w:hAnsi="GHEA Grapalat" w:cs="Sylfaen"/>
          <w:sz w:val="20"/>
        </w:rPr>
        <w:t>առնվազն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կատարման</w:t>
      </w:r>
      <w:r>
        <w:rPr>
          <w:rFonts w:ascii="GHEA Grapalat" w:hAnsi="GHEA Grapalat" w:cs="Sylfaen"/>
          <w:sz w:val="20"/>
          <w:lang w:val="af-ZA"/>
        </w:rPr>
        <w:t xml:space="preserve"> </w:t>
      </w:r>
      <w:r>
        <w:rPr>
          <w:rFonts w:ascii="GHEA Grapalat" w:hAnsi="GHEA Grapalat" w:cs="Sylfaen"/>
          <w:sz w:val="20"/>
        </w:rPr>
        <w:t>արդյունքը</w:t>
      </w:r>
      <w:r>
        <w:rPr>
          <w:rFonts w:ascii="GHEA Grapalat" w:hAnsi="GHEA Grapalat" w:cs="Sylfaen"/>
          <w:sz w:val="20"/>
          <w:lang w:val="af-ZA"/>
        </w:rPr>
        <w:t xml:space="preserve"> </w:t>
      </w:r>
      <w:r>
        <w:rPr>
          <w:rFonts w:ascii="GHEA Grapalat" w:hAnsi="GHEA Grapalat" w:cs="Sylfaen"/>
          <w:sz w:val="20"/>
        </w:rPr>
        <w:t>պատվիրատուից</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ամբողջական</w:t>
      </w:r>
      <w:r>
        <w:rPr>
          <w:rFonts w:ascii="GHEA Grapalat" w:hAnsi="GHEA Grapalat" w:cs="Sylfaen"/>
          <w:sz w:val="20"/>
          <w:lang w:val="af-ZA"/>
        </w:rPr>
        <w:t xml:space="preserve"> </w:t>
      </w:r>
      <w:r>
        <w:rPr>
          <w:rFonts w:ascii="GHEA Grapalat" w:hAnsi="GHEA Grapalat" w:cs="Sylfaen"/>
          <w:sz w:val="20"/>
        </w:rPr>
        <w:t>ընդունվելու</w:t>
      </w:r>
      <w:r>
        <w:rPr>
          <w:rFonts w:ascii="GHEA Grapalat" w:hAnsi="GHEA Grapalat" w:cs="Sylfaen"/>
          <w:sz w:val="20"/>
          <w:lang w:val="af-ZA"/>
        </w:rPr>
        <w:t xml:space="preserve"> </w:t>
      </w:r>
      <w:r>
        <w:rPr>
          <w:rFonts w:ascii="GHEA Grapalat" w:hAnsi="GHEA Grapalat" w:cs="Sylfaen"/>
          <w:sz w:val="20"/>
        </w:rPr>
        <w:t>օրվան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rPr>
        <w:t>րդ</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rPr>
        <w:t>օրը</w:t>
      </w:r>
      <w:r>
        <w:rPr>
          <w:rFonts w:ascii="GHEA Grapalat" w:hAnsi="GHEA Grapalat" w:cs="Sylfaen"/>
          <w:sz w:val="20"/>
          <w:lang w:val="af-ZA"/>
        </w:rPr>
        <w:t xml:space="preserve"> </w:t>
      </w:r>
      <w:r>
        <w:rPr>
          <w:rFonts w:ascii="GHEA Grapalat" w:hAnsi="GHEA Grapalat" w:cs="Arial"/>
          <w:sz w:val="20"/>
        </w:rPr>
        <w:t>ներառյալ</w:t>
      </w:r>
      <w:r>
        <w:rPr>
          <w:rFonts w:ascii="GHEA Grapalat" w:hAnsi="GHEA Grapalat" w:cs="Arial"/>
          <w:sz w:val="20"/>
          <w:lang w:val="af-ZA"/>
        </w:rPr>
        <w:t>:</w:t>
      </w:r>
      <w:r>
        <w:rPr>
          <w:rStyle w:val="30"/>
          <w:rFonts w:ascii="GHEA Grapalat" w:hAnsi="GHEA Grapalat" w:cs="Arial"/>
          <w:sz w:val="20"/>
          <w:lang w:val="af-ZA"/>
        </w:rPr>
        <w:footnoteReference w:id="7"/>
      </w:r>
      <w:r>
        <w:rPr>
          <w:rStyle w:val="30"/>
          <w:rFonts w:ascii="GHEA Grapalat" w:hAnsi="GHEA Grapalat" w:cs="Arial"/>
          <w:sz w:val="20"/>
          <w:lang w:val="af-ZA"/>
        </w:rPr>
        <w:t xml:space="preserve"> </w:t>
      </w:r>
    </w:p>
    <w:p w14:paraId="6CD27C74">
      <w:pPr>
        <w:ind w:firstLine="567"/>
        <w:jc w:val="both"/>
        <w:rPr>
          <w:rFonts w:ascii="GHEA Grapalat" w:hAnsi="GHEA Grapalat" w:cs="Arial"/>
          <w:sz w:val="20"/>
          <w:lang w:val="hy-AM"/>
        </w:rPr>
      </w:pPr>
      <w:r>
        <w:rPr>
          <w:rFonts w:ascii="GHEA Grapalat" w:hAnsi="GHEA Grapalat" w:cs="Arial"/>
          <w:sz w:val="20"/>
        </w:rPr>
        <w:t>Եթե</w:t>
      </w:r>
      <w:r>
        <w:rPr>
          <w:rFonts w:ascii="GHEA Grapalat" w:hAnsi="GHEA Grapalat" w:cs="Arial"/>
          <w:sz w:val="20"/>
          <w:lang w:val="af-ZA"/>
        </w:rPr>
        <w:t xml:space="preserve"> </w:t>
      </w:r>
      <w:r>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1FD6A98">
      <w:pPr>
        <w:pStyle w:val="36"/>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6830C4C">
      <w:pPr>
        <w:pStyle w:val="36"/>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 </w:t>
      </w:r>
      <w:r>
        <w:rPr>
          <w:rStyle w:val="30"/>
          <w:rFonts w:ascii="GHEA Grapalat" w:hAnsi="GHEA Grapalat" w:cs="Arial"/>
          <w:sz w:val="20"/>
          <w:lang w:val="hy-AM"/>
        </w:rPr>
        <w:footnoteReference w:id="8"/>
      </w:r>
    </w:p>
    <w:p w14:paraId="61A18636">
      <w:pPr>
        <w:pStyle w:val="36"/>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6C7B8285">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 xml:space="preserve">տոկոսը: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Pr>
          <w:rFonts w:ascii="GHEA Grapalat" w:hAnsi="GHEA Grapalat" w:cs="Sylfaen"/>
          <w:i/>
          <w:sz w:val="16"/>
          <w:szCs w:val="16"/>
          <w:lang w:val="hy-AM"/>
        </w:rPr>
        <w:t>միակողմանի հաստատված հայտարարության՝ տուժանքի (հավելված 5.1) կամ կանխիկ փողի ձևով</w:t>
      </w:r>
      <w:r>
        <w:rPr>
          <w:rFonts w:ascii="GHEA Grapalat" w:hAnsi="GHEA Grapalat" w:cs="Sylfaen"/>
          <w:sz w:val="20"/>
          <w:lang w:val="hy-AM"/>
        </w:rPr>
        <w:t xml:space="preserve"> :</w:t>
      </w:r>
      <w:r>
        <w:rPr>
          <w:rStyle w:val="30"/>
          <w:rFonts w:ascii="GHEA Grapalat" w:hAnsi="GHEA Grapalat" w:cs="Sylfaen"/>
          <w:sz w:val="20"/>
          <w:lang w:val="hy-AM"/>
        </w:rPr>
        <w:footnoteReference w:id="9"/>
      </w:r>
    </w:p>
    <w:p w14:paraId="2ECC5CA0">
      <w:pPr>
        <w:shd w:val="clear" w:color="auto" w:fill="FFFFFF"/>
        <w:ind w:firstLine="375"/>
        <w:jc w:val="both"/>
        <w:rPr>
          <w:rFonts w:ascii="GHEA Grapalat" w:hAnsi="GHEA Grapalat" w:cs="Sylfaen"/>
          <w:sz w:val="20"/>
          <w:lang w:val="hy-AM"/>
        </w:rPr>
      </w:pPr>
      <w:r>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710A34CC">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20-րդ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5677F2D">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պահանւջվում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6E86A515">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r>
        <w:rPr>
          <w:rFonts w:ascii="GHEA Grapalat" w:hAnsi="GHEA Grapalat" w:cs="Sylfaen"/>
          <w:sz w:val="20"/>
          <w:lang w:val="hy-AM"/>
        </w:rPr>
        <w:t>Պայմանագրով</w:t>
      </w:r>
      <w:r>
        <w:rPr>
          <w:rFonts w:ascii="GHEA Grapalat" w:hAnsi="GHEA Grapalat" w:cs="Sylfaen"/>
          <w:sz w:val="20"/>
          <w:lang w:val="af-ZA"/>
        </w:rPr>
        <w:t xml:space="preserve"> պ</w:t>
      </w:r>
      <w:r>
        <w:rPr>
          <w:rFonts w:ascii="GHEA Grapalat" w:hAnsi="GHEA Grapalat" w:cs="Sylfaen"/>
          <w:sz w:val="20"/>
          <w:lang w:val="hy-AM"/>
        </w:rPr>
        <w:t>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կանխավճար</w:t>
      </w:r>
      <w:r>
        <w:rPr>
          <w:rFonts w:ascii="GHEA Grapalat" w:hAnsi="GHEA Grapalat" w:cs="Sylfaen"/>
          <w:sz w:val="20"/>
          <w:lang w:val="af-ZA"/>
        </w:rPr>
        <w:t xml:space="preserve"> </w:t>
      </w:r>
      <w:r>
        <w:rPr>
          <w:rFonts w:ascii="GHEA Grapalat" w:hAnsi="GHEA Grapalat" w:cs="Sylfaen"/>
          <w:sz w:val="20"/>
          <w:lang w:val="hy-AM"/>
        </w:rPr>
        <w:t>հատկացվելու</w:t>
      </w:r>
      <w:r>
        <w:rPr>
          <w:rFonts w:ascii="GHEA Grapalat" w:hAnsi="GHEA Grapalat" w:cs="Sylfaen"/>
          <w:sz w:val="20"/>
          <w:lang w:val="af-ZA"/>
        </w:rPr>
        <w:t xml:space="preserve"> </w:t>
      </w:r>
      <w:r>
        <w:rPr>
          <w:rFonts w:ascii="GHEA Grapalat" w:hAnsi="GHEA Grapalat" w:cs="Sylfaen"/>
          <w:sz w:val="20"/>
          <w:lang w:val="hy-AM"/>
        </w:rPr>
        <w:t>պայման</w:t>
      </w:r>
      <w:r>
        <w:rPr>
          <w:rFonts w:ascii="GHEA Grapalat" w:hAnsi="GHEA Grapalat" w:cs="Sylfaen"/>
          <w:sz w:val="20"/>
          <w:lang w:val="af-ZA"/>
        </w:rPr>
        <w:t xml:space="preserve"> </w:t>
      </w:r>
      <w:r>
        <w:rPr>
          <w:rFonts w:ascii="GHEA Grapalat" w:hAnsi="GHEA Grapalat" w:cs="Sylfaen"/>
          <w:sz w:val="20"/>
          <w:lang w:val="hy-AM"/>
        </w:rPr>
        <w:t>նախատեսվելու</w:t>
      </w:r>
      <w:r>
        <w:rPr>
          <w:rFonts w:ascii="GHEA Grapalat" w:hAnsi="GHEA Grapalat" w:cs="Sylfaen"/>
          <w:sz w:val="20"/>
          <w:lang w:val="af-ZA"/>
        </w:rPr>
        <w:t xml:space="preserve"> </w:t>
      </w:r>
      <w:r>
        <w:rPr>
          <w:rFonts w:ascii="GHEA Grapalat" w:hAnsi="GHEA Grapalat" w:cs="Sylfaen"/>
          <w:sz w:val="20"/>
          <w:lang w:val="hy-AM"/>
        </w:rPr>
        <w:t>դեպքում</w:t>
      </w:r>
      <w:r>
        <w:rPr>
          <w:rFonts w:ascii="GHEA Grapalat" w:hAnsi="GHEA Grapalat" w:cs="Sylfaen"/>
          <w:sz w:val="20"/>
          <w:lang w:val="af-ZA"/>
        </w:rPr>
        <w:t xml:space="preserve"> </w:t>
      </w:r>
      <w:r>
        <w:rPr>
          <w:rFonts w:ascii="GHEA Grapalat" w:hAnsi="GHEA Grapalat" w:cs="Sylfaen"/>
          <w:sz w:val="20"/>
          <w:lang w:val="hy-AM"/>
        </w:rPr>
        <w:t>ընտրված</w:t>
      </w:r>
      <w:r>
        <w:rPr>
          <w:rFonts w:ascii="GHEA Grapalat" w:hAnsi="GHEA Grapalat" w:cs="Sylfaen"/>
          <w:sz w:val="20"/>
          <w:lang w:val="af-ZA"/>
        </w:rPr>
        <w:t xml:space="preserve"> </w:t>
      </w:r>
      <w:r>
        <w:rPr>
          <w:rFonts w:ascii="GHEA Grapalat" w:hAnsi="GHEA Grapalat" w:cs="Sylfaen"/>
          <w:sz w:val="20"/>
          <w:lang w:val="hy-AM"/>
        </w:rPr>
        <w:t>մասնակիցը</w:t>
      </w:r>
      <w:r>
        <w:rPr>
          <w:rFonts w:ascii="GHEA Grapalat" w:hAnsi="GHEA Grapalat" w:cs="Sylfaen"/>
          <w:sz w:val="20"/>
          <w:lang w:val="af-ZA"/>
        </w:rPr>
        <w:t xml:space="preserve"> պ</w:t>
      </w:r>
      <w:r>
        <w:rPr>
          <w:rFonts w:ascii="GHEA Grapalat" w:hAnsi="GHEA Grapalat" w:cs="Sylfaen"/>
          <w:sz w:val="20"/>
          <w:lang w:val="hy-AM"/>
        </w:rPr>
        <w:t>ատվիրատուին</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նաև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ապահովում</w:t>
      </w:r>
      <w:r>
        <w:rPr>
          <w:rFonts w:ascii="GHEA Grapalat" w:hAnsi="GHEA Grapalat" w:cs="Sylfaen"/>
          <w:sz w:val="20"/>
          <w:lang w:val="af-ZA"/>
        </w:rPr>
        <w:t xml:space="preserve">` </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չափով</w:t>
      </w:r>
      <w:r>
        <w:rPr>
          <w:rFonts w:ascii="GHEA Grapalat" w:hAnsi="GHEA Grapalat" w:cs="Sylfaen"/>
          <w:sz w:val="20"/>
          <w:lang w:val="af-ZA"/>
        </w:rPr>
        <w:t xml:space="preserve">, բանկային </w:t>
      </w:r>
      <w:r>
        <w:rPr>
          <w:rFonts w:ascii="GHEA Grapalat" w:hAnsi="GHEA Grapalat" w:cs="Sylfaen"/>
          <w:sz w:val="20"/>
          <w:lang w:val="hy-AM"/>
        </w:rPr>
        <w:t>երաշխիքի</w:t>
      </w:r>
      <w:r>
        <w:rPr>
          <w:rFonts w:ascii="GHEA Grapalat" w:hAnsi="GHEA Grapalat" w:cs="Sylfaen"/>
          <w:sz w:val="20"/>
          <w:lang w:val="af-ZA"/>
        </w:rPr>
        <w:t xml:space="preserve"> </w:t>
      </w:r>
      <w:r>
        <w:rPr>
          <w:rFonts w:ascii="GHEA Grapalat" w:hAnsi="GHEA Grapalat" w:cs="Sylfaen"/>
          <w:sz w:val="20"/>
          <w:lang w:val="hy-AM"/>
        </w:rPr>
        <w:t>ձևով (հավելված՝ 5</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i/>
          <w:sz w:val="20"/>
          <w:lang w:val="af-ZA"/>
        </w:rPr>
        <w:t xml:space="preserve"> </w:t>
      </w:r>
    </w:p>
    <w:p w14:paraId="3E77F843">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pPr>
        <w:pStyle w:val="36"/>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xml:space="preserve">, ներկայացնում է </w:t>
      </w:r>
      <w:r>
        <w:rPr>
          <w:rFonts w:ascii="GHEA Grapalat" w:hAnsi="GHEA Grapalat" w:cs="Sylfaen"/>
          <w:sz w:val="20"/>
          <w:lang w:val="hy-AM"/>
        </w:rPr>
        <w:t xml:space="preserve">գրավոր՝ </w:t>
      </w:r>
      <w:r>
        <w:rPr>
          <w:rFonts w:ascii="GHEA Grapalat" w:hAnsi="GHEA Grapalat" w:cs="Sylfaen"/>
          <w:sz w:val="20"/>
          <w:lang w:val="af-ZA"/>
        </w:rPr>
        <w:t xml:space="preserve">ապահովման վճարման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 xml:space="preserve">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0C25A2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1AD5417C">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փաստաթղթի պատճենը.</w:t>
      </w:r>
    </w:p>
    <w:p w14:paraId="023DFEA1">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F5E0C08">
      <w:pPr>
        <w:shd w:val="clear" w:color="auto" w:fill="FFFFFF"/>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6004275">
      <w:pPr>
        <w:pStyle w:val="36"/>
        <w:shd w:val="clear" w:color="auto" w:fill="FFFFFF"/>
        <w:spacing w:before="0" w:beforeAutospacing="0" w:after="0" w:afterAutospacing="0"/>
        <w:ind w:firstLine="375"/>
        <w:jc w:val="both"/>
        <w:rPr>
          <w:rFonts w:ascii="GHEA Grapalat" w:hAnsi="GHEA Grapalat" w:cs="Sylfaen"/>
          <w:sz w:val="20"/>
          <w:lang w:val="hy-AM"/>
        </w:rPr>
      </w:pPr>
    </w:p>
    <w:p w14:paraId="03027227">
      <w:pPr>
        <w:pStyle w:val="36"/>
        <w:shd w:val="clear" w:color="auto" w:fill="FFFFFF"/>
        <w:spacing w:before="0" w:beforeAutospacing="0" w:after="0" w:afterAutospacing="0"/>
        <w:ind w:firstLine="375"/>
        <w:jc w:val="both"/>
        <w:rPr>
          <w:rFonts w:ascii="GHEA Grapalat" w:hAnsi="GHEA Grapalat" w:cs="Sylfaen"/>
          <w:sz w:val="20"/>
          <w:lang w:val="af-ZA"/>
        </w:rPr>
      </w:pPr>
    </w:p>
    <w:p w14:paraId="5A91ACEC">
      <w:pPr>
        <w:jc w:val="center"/>
        <w:rPr>
          <w:rFonts w:ascii="GHEA Grapalat" w:hAnsi="GHEA Grapalat" w:cs="Arial"/>
          <w:b/>
          <w:sz w:val="20"/>
          <w:lang w:val="af-ZA"/>
        </w:rPr>
      </w:pPr>
      <w:r>
        <w:rPr>
          <w:rFonts w:ascii="GHEA Grapalat" w:hAnsi="GHEA Grapalat"/>
          <w:b/>
          <w:sz w:val="20"/>
          <w:lang w:val="af-ZA"/>
        </w:rPr>
        <w:t xml:space="preserve">11. </w:t>
      </w:r>
      <w:r>
        <w:rPr>
          <w:rFonts w:ascii="GHEA Grapalat" w:hAnsi="GHEA Grapalat" w:cs="Sylfaen"/>
          <w:b/>
          <w:sz w:val="20"/>
          <w:lang w:val="af-ZA"/>
        </w:rPr>
        <w:t>ԸՆԹԱՑԱԿԱՐԳԸ</w:t>
      </w:r>
      <w:r>
        <w:rPr>
          <w:rFonts w:ascii="GHEA Grapalat" w:hAnsi="GHEA Grapalat" w:cs="Arial"/>
          <w:b/>
          <w:sz w:val="20"/>
          <w:lang w:val="af-ZA"/>
        </w:rPr>
        <w:t xml:space="preserve"> </w:t>
      </w:r>
      <w:r>
        <w:rPr>
          <w:rFonts w:ascii="GHEA Grapalat" w:hAnsi="GHEA Grapalat" w:cs="Sylfaen"/>
          <w:b/>
          <w:sz w:val="20"/>
          <w:lang w:val="af-ZA"/>
        </w:rPr>
        <w:t>ՉԿԱՅԱՑԱԾ</w:t>
      </w:r>
      <w:r>
        <w:rPr>
          <w:rFonts w:ascii="GHEA Grapalat" w:hAnsi="GHEA Grapalat" w:cs="Arial"/>
          <w:b/>
          <w:sz w:val="20"/>
          <w:lang w:val="af-ZA"/>
        </w:rPr>
        <w:t xml:space="preserve"> </w:t>
      </w:r>
      <w:r>
        <w:rPr>
          <w:rFonts w:ascii="GHEA Grapalat" w:hAnsi="GHEA Grapalat" w:cs="Sylfaen"/>
          <w:b/>
          <w:sz w:val="20"/>
          <w:lang w:val="af-ZA"/>
        </w:rPr>
        <w:t>ՀԱՅՏԱՐԱՐԵԼԸ</w:t>
      </w:r>
    </w:p>
    <w:p w14:paraId="21A3B752">
      <w:pPr>
        <w:jc w:val="center"/>
        <w:rPr>
          <w:rFonts w:ascii="GHEA Grapalat" w:hAnsi="GHEA Grapalat"/>
          <w:b/>
          <w:sz w:val="20"/>
          <w:lang w:val="af-ZA"/>
        </w:rPr>
      </w:pPr>
    </w:p>
    <w:p w14:paraId="20BC999C">
      <w:pPr>
        <w:ind w:firstLine="567"/>
        <w:jc w:val="both"/>
        <w:rPr>
          <w:rFonts w:ascii="GHEA Grapalat" w:hAnsi="GHEA Grapalat" w:cs="Sylfaen"/>
          <w:sz w:val="20"/>
          <w:lang w:val="af-ZA"/>
        </w:rPr>
      </w:pPr>
      <w:r>
        <w:rPr>
          <w:rFonts w:ascii="GHEA Grapalat" w:hAnsi="GHEA Grapalat"/>
          <w:sz w:val="20"/>
          <w:lang w:val="af-ZA"/>
        </w:rPr>
        <w:t>11.</w:t>
      </w:r>
      <w:r>
        <w:rPr>
          <w:rFonts w:ascii="GHEA Grapalat" w:hAnsi="GHEA Grapalat" w:cs="Sylfaen"/>
          <w:sz w:val="20"/>
          <w:lang w:val="af-ZA"/>
        </w:rPr>
        <w:t xml:space="preserve">1 </w:t>
      </w:r>
      <w:r>
        <w:rPr>
          <w:rFonts w:ascii="GHEA Grapalat" w:hAnsi="GHEA Grapalat" w:cs="Sylfaen"/>
          <w:sz w:val="20"/>
          <w:lang w:val="hy-AM"/>
        </w:rPr>
        <w:t>Օրենքի</w:t>
      </w:r>
      <w:r>
        <w:rPr>
          <w:rFonts w:ascii="GHEA Grapalat" w:hAnsi="GHEA Grapalat" w:cs="Sylfaen"/>
          <w:sz w:val="20"/>
          <w:lang w:val="af-ZA"/>
        </w:rPr>
        <w:t xml:space="preserve"> 37-</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հոդվածի</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հանձնաժողովը</w:t>
      </w:r>
      <w:r>
        <w:rPr>
          <w:rFonts w:ascii="GHEA Grapalat" w:hAnsi="GHEA Grapalat" w:cs="Sylfaen"/>
          <w:sz w:val="20"/>
          <w:lang w:val="af-ZA"/>
        </w:rPr>
        <w:t xml:space="preserve"> </w:t>
      </w:r>
      <w:r>
        <w:rPr>
          <w:rFonts w:ascii="GHEA Grapalat" w:hAnsi="GHEA Grapalat" w:cs="Sylfaen"/>
          <w:sz w:val="20"/>
          <w:lang w:val="hy-AM"/>
        </w:rPr>
        <w:t>սույն</w:t>
      </w:r>
      <w:r>
        <w:rPr>
          <w:rFonts w:ascii="GHEA Grapalat" w:hAnsi="GHEA Grapalat" w:cs="Sylfaen"/>
          <w:sz w:val="20"/>
          <w:lang w:val="af-ZA"/>
        </w:rPr>
        <w:t xml:space="preserve"> </w:t>
      </w:r>
      <w:r>
        <w:rPr>
          <w:rFonts w:ascii="GHEA Grapalat" w:hAnsi="GHEA Grapalat" w:cs="Sylfaen"/>
          <w:sz w:val="20"/>
          <w:lang w:val="hy-AM"/>
        </w:rPr>
        <w:t>ընթացակարգը</w:t>
      </w:r>
      <w:r>
        <w:rPr>
          <w:rFonts w:ascii="GHEA Grapalat" w:hAnsi="GHEA Grapalat" w:cs="Sylfaen"/>
          <w:sz w:val="20"/>
          <w:lang w:val="af-ZA"/>
        </w:rPr>
        <w:t xml:space="preserve"> </w:t>
      </w:r>
      <w:r>
        <w:rPr>
          <w:rFonts w:ascii="GHEA Grapalat" w:hAnsi="GHEA Grapalat" w:cs="Sylfaen"/>
          <w:sz w:val="20"/>
          <w:lang w:val="hy-AM"/>
        </w:rPr>
        <w:t>չկայացած</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հայտարարում</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w:t>
      </w:r>
    </w:p>
    <w:p w14:paraId="7E5DC0D2">
      <w:pPr>
        <w:ind w:firstLine="567"/>
        <w:jc w:val="both"/>
        <w:rPr>
          <w:rFonts w:ascii="GHEA Grapalat" w:hAnsi="GHEA Grapalat" w:cs="Sylfaen"/>
          <w:sz w:val="20"/>
          <w:lang w:val="af-ZA"/>
        </w:rPr>
      </w:pPr>
      <w:r>
        <w:rPr>
          <w:rFonts w:ascii="GHEA Grapalat" w:hAnsi="GHEA Grapalat" w:cs="Sylfaen"/>
          <w:sz w:val="20"/>
          <w:lang w:val="af-ZA"/>
        </w:rPr>
        <w:t xml:space="preserve">1) </w:t>
      </w:r>
      <w:r>
        <w:rPr>
          <w:rFonts w:ascii="GHEA Grapalat" w:hAnsi="GHEA Grapalat" w:cs="Sylfaen"/>
          <w:sz w:val="20"/>
          <w:lang w:val="ru-RU"/>
        </w:rPr>
        <w:t>հայտերից</w:t>
      </w:r>
      <w:r>
        <w:rPr>
          <w:rFonts w:ascii="GHEA Grapalat" w:hAnsi="GHEA Grapalat" w:cs="Sylfaen"/>
          <w:sz w:val="20"/>
          <w:lang w:val="af-ZA"/>
        </w:rPr>
        <w:t xml:space="preserve"> </w:t>
      </w:r>
      <w:r>
        <w:rPr>
          <w:rFonts w:ascii="GHEA Grapalat" w:hAnsi="GHEA Grapalat" w:cs="Sylfaen"/>
          <w:sz w:val="20"/>
          <w:lang w:val="ru-RU"/>
        </w:rPr>
        <w:t>ոչ</w:t>
      </w:r>
      <w:r>
        <w:rPr>
          <w:rFonts w:ascii="GHEA Grapalat" w:hAnsi="GHEA Grapalat" w:cs="Sylfaen"/>
          <w:sz w:val="20"/>
          <w:lang w:val="af-ZA"/>
        </w:rPr>
        <w:t xml:space="preserve"> </w:t>
      </w:r>
      <w:r>
        <w:rPr>
          <w:rFonts w:ascii="GHEA Grapalat" w:hAnsi="GHEA Grapalat" w:cs="Sylfaen"/>
          <w:sz w:val="20"/>
          <w:lang w:val="ru-RU"/>
        </w:rPr>
        <w:t>մեկը</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համապատասխանում</w:t>
      </w:r>
      <w:r>
        <w:rPr>
          <w:rFonts w:ascii="GHEA Grapalat" w:hAnsi="GHEA Grapalat" w:cs="Sylfaen"/>
          <w:sz w:val="20"/>
          <w:lang w:val="af-ZA"/>
        </w:rPr>
        <w:t xml:space="preserve"> </w:t>
      </w:r>
      <w:r>
        <w:rPr>
          <w:rFonts w:ascii="GHEA Grapalat" w:hAnsi="GHEA Grapalat" w:cs="Sylfaen"/>
          <w:sz w:val="20"/>
          <w:lang w:val="ru-RU"/>
        </w:rPr>
        <w:t>հրավերի</w:t>
      </w:r>
      <w:r>
        <w:rPr>
          <w:rFonts w:ascii="GHEA Grapalat" w:hAnsi="GHEA Grapalat" w:cs="Sylfaen"/>
          <w:sz w:val="20"/>
          <w:lang w:val="af-ZA"/>
        </w:rPr>
        <w:t xml:space="preserve"> </w:t>
      </w:r>
      <w:r>
        <w:rPr>
          <w:rFonts w:ascii="GHEA Grapalat" w:hAnsi="GHEA Grapalat" w:cs="Sylfaen"/>
          <w:sz w:val="20"/>
          <w:lang w:val="ru-RU"/>
        </w:rPr>
        <w:t>պայմաններին</w:t>
      </w:r>
      <w:r>
        <w:rPr>
          <w:rFonts w:ascii="GHEA Grapalat" w:hAnsi="GHEA Grapalat" w:cs="Sylfaen"/>
          <w:sz w:val="20"/>
          <w:lang w:val="af-ZA"/>
        </w:rPr>
        <w:t>.</w:t>
      </w:r>
    </w:p>
    <w:p w14:paraId="6DBB3F9B">
      <w:pPr>
        <w:ind w:firstLine="567"/>
        <w:jc w:val="both"/>
        <w:rPr>
          <w:rFonts w:ascii="GHEA Grapalat" w:hAnsi="GHEA Grapalat" w:cs="Sylfaen"/>
          <w:color w:val="FFFFFF"/>
          <w:sz w:val="20"/>
          <w:lang w:val="hy-AM"/>
        </w:rPr>
      </w:pPr>
      <w:r>
        <w:rPr>
          <w:rFonts w:ascii="GHEA Grapalat" w:hAnsi="GHEA Grapalat" w:cs="Sylfaen"/>
          <w:sz w:val="20"/>
          <w:lang w:val="af-ZA"/>
        </w:rPr>
        <w:t xml:space="preserve">2) </w:t>
      </w:r>
      <w:r>
        <w:rPr>
          <w:rFonts w:ascii="GHEA Grapalat" w:hAnsi="GHEA Grapalat" w:cs="Sylfaen"/>
          <w:sz w:val="20"/>
          <w:lang w:val="ru-RU"/>
        </w:rPr>
        <w:t>դադարում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գոյություն</w:t>
      </w:r>
      <w:r>
        <w:rPr>
          <w:rFonts w:ascii="GHEA Grapalat" w:hAnsi="GHEA Grapalat" w:cs="Sylfaen"/>
          <w:sz w:val="20"/>
          <w:lang w:val="af-ZA"/>
        </w:rPr>
        <w:t xml:space="preserve"> </w:t>
      </w:r>
      <w:r>
        <w:rPr>
          <w:rFonts w:ascii="GHEA Grapalat" w:hAnsi="GHEA Grapalat" w:cs="Sylfaen"/>
          <w:sz w:val="20"/>
          <w:lang w:val="ru-RU"/>
        </w:rPr>
        <w:t>ունենալ</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պահանջը</w:t>
      </w:r>
      <w:r>
        <w:rPr>
          <w:rFonts w:ascii="GHEA Grapalat" w:hAnsi="GHEA Grapalat" w:cs="Sylfaen"/>
          <w:sz w:val="20"/>
          <w:lang w:val="hy-AM"/>
        </w:rPr>
        <w:t>: Ընդ որում պ</w:t>
      </w:r>
      <w:r>
        <w:rPr>
          <w:rFonts w:ascii="GHEA Grapalat" w:hAnsi="GHEA Grapalat" w:cs="Sylfaen"/>
          <w:sz w:val="20"/>
          <w:lang w:val="ru-RU"/>
        </w:rPr>
        <w:t>ետության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համայնքների</w:t>
      </w:r>
      <w:r>
        <w:rPr>
          <w:rFonts w:ascii="GHEA Grapalat" w:hAnsi="GHEA Grapalat" w:cs="Sylfaen"/>
          <w:sz w:val="20"/>
          <w:lang w:val="af-ZA"/>
        </w:rPr>
        <w:t xml:space="preserve"> </w:t>
      </w:r>
      <w:r>
        <w:rPr>
          <w:rFonts w:ascii="GHEA Grapalat" w:hAnsi="GHEA Grapalat" w:cs="Sylfaen"/>
          <w:sz w:val="20"/>
          <w:lang w:val="ru-RU"/>
        </w:rPr>
        <w:t>կարիքների</w:t>
      </w:r>
      <w:r>
        <w:rPr>
          <w:rFonts w:ascii="GHEA Grapalat" w:hAnsi="GHEA Grapalat" w:cs="Sylfaen"/>
          <w:sz w:val="20"/>
          <w:lang w:val="af-ZA"/>
        </w:rPr>
        <w:t xml:space="preserve"> </w:t>
      </w:r>
      <w:r>
        <w:rPr>
          <w:rFonts w:ascii="GHEA Grapalat" w:hAnsi="GHEA Grapalat" w:cs="Sylfaen"/>
          <w:sz w:val="20"/>
          <w:lang w:val="ru-RU"/>
        </w:rPr>
        <w:t>համար</w:t>
      </w:r>
      <w:r>
        <w:rPr>
          <w:rFonts w:ascii="GHEA Grapalat" w:hAnsi="GHEA Grapalat" w:cs="Sylfaen"/>
          <w:sz w:val="20"/>
          <w:lang w:val="af-ZA"/>
        </w:rPr>
        <w:t xml:space="preserve"> </w:t>
      </w:r>
      <w:r>
        <w:rPr>
          <w:rFonts w:ascii="GHEA Grapalat" w:hAnsi="GHEA Grapalat" w:cs="Sylfaen"/>
          <w:sz w:val="20"/>
          <w:lang w:val="ru-RU"/>
        </w:rPr>
        <w:t>կազմակերպված</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ամբողջությամբ</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մասնակի</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w:t>
      </w:r>
      <w:r>
        <w:rPr>
          <w:rFonts w:ascii="GHEA Grapalat" w:hAnsi="GHEA Grapalat" w:cs="Sylfaen"/>
          <w:sz w:val="20"/>
          <w:lang w:val="af-ZA"/>
        </w:rPr>
        <w:t xml:space="preserve"> </w:t>
      </w:r>
      <w:r>
        <w:rPr>
          <w:rFonts w:ascii="GHEA Grapalat" w:hAnsi="GHEA Grapalat" w:cs="Sylfaen"/>
          <w:sz w:val="20"/>
          <w:lang w:val="ru-RU"/>
        </w:rPr>
        <w:t>համապատասխանաբար</w:t>
      </w:r>
      <w:r>
        <w:rPr>
          <w:rFonts w:ascii="GHEA Grapalat" w:hAnsi="GHEA Grapalat" w:cs="Sylfaen"/>
          <w:sz w:val="20"/>
          <w:lang w:val="af-ZA"/>
        </w:rPr>
        <w:t xml:space="preserve"> </w:t>
      </w:r>
      <w:r>
        <w:rPr>
          <w:rFonts w:ascii="GHEA Grapalat" w:hAnsi="GHEA Grapalat" w:cs="Sylfaen"/>
          <w:sz w:val="20"/>
          <w:lang w:val="ru-RU"/>
        </w:rPr>
        <w:t>Հայաստանի</w:t>
      </w:r>
      <w:r>
        <w:rPr>
          <w:rFonts w:ascii="GHEA Grapalat" w:hAnsi="GHEA Grapalat" w:cs="Sylfaen"/>
          <w:sz w:val="20"/>
          <w:lang w:val="af-ZA"/>
        </w:rPr>
        <w:t xml:space="preserve"> </w:t>
      </w:r>
      <w:r>
        <w:rPr>
          <w:rFonts w:ascii="GHEA Grapalat" w:hAnsi="GHEA Grapalat" w:cs="Sylfaen"/>
          <w:sz w:val="20"/>
          <w:lang w:val="ru-RU"/>
        </w:rPr>
        <w:t>Հանրապետության</w:t>
      </w:r>
      <w:r>
        <w:rPr>
          <w:rFonts w:ascii="GHEA Grapalat" w:hAnsi="GHEA Grapalat" w:cs="Sylfaen"/>
          <w:sz w:val="20"/>
          <w:lang w:val="af-ZA"/>
        </w:rPr>
        <w:t xml:space="preserve"> </w:t>
      </w:r>
      <w:r>
        <w:rPr>
          <w:rFonts w:ascii="GHEA Grapalat" w:hAnsi="GHEA Grapalat" w:cs="Sylfaen"/>
          <w:sz w:val="20"/>
          <w:lang w:val="ru-RU"/>
        </w:rPr>
        <w:t>կառավարության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համայնքի</w:t>
      </w:r>
      <w:r>
        <w:rPr>
          <w:rFonts w:ascii="GHEA Grapalat" w:hAnsi="GHEA Grapalat" w:cs="Sylfaen"/>
          <w:sz w:val="20"/>
          <w:lang w:val="af-ZA"/>
        </w:rPr>
        <w:t xml:space="preserve"> </w:t>
      </w:r>
      <w:r>
        <w:rPr>
          <w:rFonts w:ascii="GHEA Grapalat" w:hAnsi="GHEA Grapalat" w:cs="Sylfaen"/>
          <w:sz w:val="20"/>
          <w:lang w:val="ru-RU"/>
        </w:rPr>
        <w:t>ավագանու</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պատվիրատուների</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w:t>
      </w:r>
      <w:r>
        <w:rPr>
          <w:rFonts w:ascii="GHEA Grapalat" w:hAnsi="GHEA Grapalat" w:cs="Sylfaen"/>
          <w:sz w:val="20"/>
          <w:lang w:val="ru-RU"/>
        </w:rPr>
        <w:t>ընդհանուր</w:t>
      </w:r>
      <w:r>
        <w:rPr>
          <w:rFonts w:ascii="GHEA Grapalat" w:hAnsi="GHEA Grapalat" w:cs="Sylfaen"/>
          <w:sz w:val="20"/>
          <w:lang w:val="af-ZA"/>
        </w:rPr>
        <w:t xml:space="preserve"> </w:t>
      </w:r>
      <w:r>
        <w:rPr>
          <w:rFonts w:ascii="GHEA Grapalat" w:hAnsi="GHEA Grapalat" w:cs="Sylfaen"/>
          <w:sz w:val="20"/>
          <w:lang w:val="ru-RU"/>
        </w:rPr>
        <w:t>կառավարումն</w:t>
      </w:r>
      <w:r>
        <w:rPr>
          <w:rFonts w:ascii="GHEA Grapalat" w:hAnsi="GHEA Grapalat" w:cs="Sylfaen"/>
          <w:sz w:val="20"/>
          <w:lang w:val="af-ZA"/>
        </w:rPr>
        <w:t xml:space="preserve"> </w:t>
      </w:r>
      <w:r>
        <w:rPr>
          <w:rFonts w:ascii="GHEA Grapalat" w:hAnsi="GHEA Grapalat" w:cs="Sylfaen"/>
          <w:sz w:val="20"/>
          <w:lang w:val="ru-RU"/>
        </w:rPr>
        <w:t>իրականացնող</w:t>
      </w:r>
      <w:r>
        <w:rPr>
          <w:rFonts w:ascii="GHEA Grapalat" w:hAnsi="GHEA Grapalat" w:cs="Sylfaen"/>
          <w:sz w:val="20"/>
          <w:lang w:val="af-ZA"/>
        </w:rPr>
        <w:t xml:space="preserve"> </w:t>
      </w:r>
      <w:r>
        <w:rPr>
          <w:rFonts w:ascii="GHEA Grapalat" w:hAnsi="GHEA Grapalat" w:cs="Sylfaen"/>
          <w:sz w:val="20"/>
          <w:lang w:val="ru-RU"/>
        </w:rPr>
        <w:t>լիազորված</w:t>
      </w:r>
      <w:r>
        <w:rPr>
          <w:rFonts w:ascii="GHEA Grapalat" w:hAnsi="GHEA Grapalat" w:cs="Sylfaen"/>
          <w:sz w:val="20"/>
          <w:lang w:val="af-ZA"/>
        </w:rPr>
        <w:t xml:space="preserve"> </w:t>
      </w:r>
      <w:r>
        <w:rPr>
          <w:rFonts w:ascii="GHEA Grapalat" w:hAnsi="GHEA Grapalat" w:cs="Sylfaen"/>
          <w:sz w:val="20"/>
          <w:lang w:val="ru-RU"/>
        </w:rPr>
        <w:t>մարմնի</w:t>
      </w:r>
      <w:r>
        <w:rPr>
          <w:rFonts w:ascii="GHEA Grapalat" w:hAnsi="GHEA Grapalat" w:cs="Sylfaen"/>
          <w:sz w:val="20"/>
          <w:lang w:val="af-ZA"/>
        </w:rPr>
        <w:t xml:space="preserve"> </w:t>
      </w:r>
      <w:r>
        <w:rPr>
          <w:rFonts w:ascii="GHEA Grapalat" w:hAnsi="GHEA Grapalat" w:cs="Sylfaen"/>
          <w:sz w:val="20"/>
          <w:lang w:val="ru-RU"/>
        </w:rPr>
        <w:t>ղեկավարի</w:t>
      </w:r>
      <w:r>
        <w:rPr>
          <w:rFonts w:ascii="GHEA Grapalat" w:hAnsi="GHEA Grapalat" w:cs="Sylfaen"/>
          <w:sz w:val="20"/>
          <w:lang w:val="af-ZA"/>
        </w:rPr>
        <w:t xml:space="preserve">, </w:t>
      </w:r>
      <w:r>
        <w:rPr>
          <w:rFonts w:ascii="GHEA Grapalat" w:hAnsi="GHEA Grapalat" w:cs="Sylfaen"/>
          <w:sz w:val="20"/>
        </w:rPr>
        <w:t>իսկ</w:t>
      </w:r>
      <w:r>
        <w:rPr>
          <w:rFonts w:ascii="GHEA Grapalat" w:hAnsi="GHEA Grapalat" w:cs="Sylfaen"/>
          <w:sz w:val="20"/>
          <w:lang w:val="af-ZA"/>
        </w:rPr>
        <w:t xml:space="preserve"> </w:t>
      </w:r>
      <w:r>
        <w:rPr>
          <w:rFonts w:ascii="GHEA Grapalat" w:hAnsi="GHEA Grapalat" w:cs="Sylfaen"/>
          <w:sz w:val="20"/>
        </w:rPr>
        <w:t>հիմնադրամների</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cs="Sylfaen"/>
          <w:sz w:val="20"/>
          <w:lang w:val="af-ZA"/>
        </w:rPr>
        <w:t xml:space="preserve"> </w:t>
      </w:r>
      <w:r>
        <w:rPr>
          <w:rFonts w:ascii="GHEA Grapalat" w:hAnsi="GHEA Grapalat" w:cs="Sylfaen"/>
          <w:sz w:val="20"/>
        </w:rPr>
        <w:t>հոգաբարձուների</w:t>
      </w:r>
      <w:r>
        <w:rPr>
          <w:rFonts w:ascii="GHEA Grapalat" w:hAnsi="GHEA Grapalat" w:cs="Sylfaen"/>
          <w:sz w:val="20"/>
          <w:lang w:val="af-ZA"/>
        </w:rPr>
        <w:t xml:space="preserve"> </w:t>
      </w:r>
      <w:r>
        <w:rPr>
          <w:rFonts w:ascii="GHEA Grapalat" w:hAnsi="GHEA Grapalat" w:cs="Sylfaen"/>
          <w:sz w:val="20"/>
        </w:rPr>
        <w:t>խորհրդի</w:t>
      </w:r>
      <w:r>
        <w:rPr>
          <w:rFonts w:ascii="GHEA Grapalat" w:hAnsi="GHEA Grapalat" w:cs="Sylfaen"/>
          <w:sz w:val="20"/>
          <w:lang w:val="af-ZA"/>
        </w:rPr>
        <w:t xml:space="preserve"> </w:t>
      </w:r>
      <w:r>
        <w:rPr>
          <w:rFonts w:ascii="GHEA Grapalat" w:hAnsi="GHEA Grapalat" w:cs="Sylfaen"/>
          <w:sz w:val="20"/>
        </w:rPr>
        <w:t>որոշման</w:t>
      </w:r>
      <w:r>
        <w:rPr>
          <w:rFonts w:ascii="GHEA Grapalat" w:hAnsi="GHEA Grapalat" w:cs="Sylfaen"/>
          <w:sz w:val="20"/>
          <w:lang w:val="af-ZA"/>
        </w:rPr>
        <w:t xml:space="preserve"> </w:t>
      </w:r>
      <w:r>
        <w:rPr>
          <w:rFonts w:ascii="GHEA Grapalat" w:hAnsi="GHEA Grapalat" w:cs="Sylfaen"/>
          <w:sz w:val="20"/>
        </w:rPr>
        <w:t>հիման</w:t>
      </w:r>
      <w:r>
        <w:rPr>
          <w:rFonts w:ascii="GHEA Grapalat" w:hAnsi="GHEA Grapalat" w:cs="Sylfaen"/>
          <w:sz w:val="20"/>
          <w:lang w:val="af-ZA"/>
        </w:rPr>
        <w:t xml:space="preserve"> </w:t>
      </w:r>
      <w:r>
        <w:rPr>
          <w:rFonts w:ascii="GHEA Grapalat" w:hAnsi="GHEA Grapalat" w:cs="Sylfaen"/>
          <w:sz w:val="20"/>
        </w:rPr>
        <w:t>վրա</w:t>
      </w:r>
      <w:r>
        <w:rPr>
          <w:rFonts w:ascii="GHEA Grapalat" w:hAnsi="GHEA Grapalat" w:cs="Sylfaen"/>
          <w:sz w:val="20"/>
          <w:lang w:val="af-ZA"/>
        </w:rPr>
        <w:t>:</w:t>
      </w:r>
      <w:r>
        <w:rPr>
          <w:rStyle w:val="30"/>
          <w:rFonts w:ascii="GHEA Grapalat" w:hAnsi="GHEA Grapalat" w:cs="Sylfaen"/>
          <w:sz w:val="20"/>
          <w:lang w:val="af-ZA"/>
        </w:rPr>
        <w:footnoteReference w:id="10"/>
      </w:r>
    </w:p>
    <w:p w14:paraId="43841F4F">
      <w:pPr>
        <w:ind w:firstLine="567"/>
        <w:jc w:val="both"/>
        <w:rPr>
          <w:rFonts w:ascii="GHEA Grapalat" w:hAnsi="GHEA Grapalat" w:cs="Sylfaen"/>
          <w:sz w:val="20"/>
          <w:lang w:val="af-ZA"/>
        </w:rPr>
      </w:pPr>
      <w:r>
        <w:rPr>
          <w:rFonts w:ascii="GHEA Grapalat" w:hAnsi="GHEA Grapalat" w:cs="Sylfaen"/>
          <w:sz w:val="20"/>
          <w:lang w:val="af-ZA"/>
        </w:rPr>
        <w:t xml:space="preserve">3) </w:t>
      </w:r>
      <w:r>
        <w:rPr>
          <w:rFonts w:ascii="GHEA Grapalat" w:hAnsi="GHEA Grapalat" w:cs="Sylfaen"/>
          <w:sz w:val="20"/>
          <w:lang w:val="hy-AM"/>
        </w:rPr>
        <w:t>ոչ</w:t>
      </w:r>
      <w:r>
        <w:rPr>
          <w:rFonts w:ascii="GHEA Grapalat" w:hAnsi="GHEA Grapalat" w:cs="Sylfaen"/>
          <w:sz w:val="20"/>
          <w:lang w:val="af-ZA"/>
        </w:rPr>
        <w:t xml:space="preserve"> </w:t>
      </w:r>
      <w:r>
        <w:rPr>
          <w:rFonts w:ascii="GHEA Grapalat" w:hAnsi="GHEA Grapalat" w:cs="Sylfaen"/>
          <w:sz w:val="20"/>
          <w:lang w:val="hy-AM"/>
        </w:rPr>
        <w:t>մի</w:t>
      </w:r>
      <w:r>
        <w:rPr>
          <w:rFonts w:ascii="GHEA Grapalat" w:hAnsi="GHEA Grapalat" w:cs="Sylfaen"/>
          <w:sz w:val="20"/>
          <w:lang w:val="af-ZA"/>
        </w:rPr>
        <w:t xml:space="preserve"> </w:t>
      </w:r>
      <w:r>
        <w:rPr>
          <w:rFonts w:ascii="GHEA Grapalat" w:hAnsi="GHEA Grapalat" w:cs="Sylfaen"/>
          <w:sz w:val="20"/>
          <w:lang w:val="hy-AM"/>
        </w:rPr>
        <w:t>հայտ</w:t>
      </w:r>
      <w:r>
        <w:rPr>
          <w:rFonts w:ascii="GHEA Grapalat" w:hAnsi="GHEA Grapalat" w:cs="Sylfaen"/>
          <w:sz w:val="20"/>
          <w:lang w:val="af-ZA"/>
        </w:rPr>
        <w:t xml:space="preserve"> </w:t>
      </w:r>
      <w:r>
        <w:rPr>
          <w:rFonts w:ascii="GHEA Grapalat" w:hAnsi="GHEA Grapalat" w:cs="Sylfaen"/>
          <w:sz w:val="20"/>
          <w:lang w:val="hy-AM"/>
        </w:rPr>
        <w:t>չի</w:t>
      </w:r>
      <w:r>
        <w:rPr>
          <w:rFonts w:ascii="GHEA Grapalat" w:hAnsi="GHEA Grapalat" w:cs="Sylfaen"/>
          <w:sz w:val="20"/>
          <w:lang w:val="af-ZA"/>
        </w:rPr>
        <w:t xml:space="preserve"> </w:t>
      </w:r>
      <w:r>
        <w:rPr>
          <w:rFonts w:ascii="GHEA Grapalat" w:hAnsi="GHEA Grapalat" w:cs="Sylfaen"/>
          <w:sz w:val="20"/>
          <w:lang w:val="hy-AM"/>
        </w:rPr>
        <w:t>ներկայացվել</w:t>
      </w:r>
      <w:r>
        <w:rPr>
          <w:rFonts w:ascii="GHEA Grapalat" w:hAnsi="GHEA Grapalat" w:cs="Sylfaen"/>
          <w:sz w:val="20"/>
          <w:lang w:val="af-ZA"/>
        </w:rPr>
        <w:t>.</w:t>
      </w:r>
    </w:p>
    <w:p w14:paraId="3EB1F93C">
      <w:pPr>
        <w:ind w:firstLine="567"/>
        <w:jc w:val="both"/>
        <w:rPr>
          <w:rFonts w:ascii="GHEA Grapalat" w:hAnsi="GHEA Grapalat" w:cs="Sylfaen"/>
          <w:sz w:val="20"/>
          <w:lang w:val="af-ZA"/>
        </w:rPr>
      </w:pPr>
      <w:r>
        <w:rPr>
          <w:rFonts w:ascii="GHEA Grapalat" w:hAnsi="GHEA Grapalat" w:cs="Sylfaen"/>
          <w:sz w:val="20"/>
          <w:lang w:val="af-ZA"/>
        </w:rPr>
        <w:t xml:space="preserve">4) </w:t>
      </w:r>
      <w:r>
        <w:rPr>
          <w:rFonts w:ascii="GHEA Grapalat" w:hAnsi="GHEA Grapalat" w:cs="Sylfaen"/>
          <w:sz w:val="20"/>
          <w:lang w:val="ru-RU"/>
        </w:rPr>
        <w:t>պայմանագիր</w:t>
      </w:r>
      <w:r>
        <w:rPr>
          <w:rFonts w:ascii="GHEA Grapalat" w:hAnsi="GHEA Grapalat" w:cs="Sylfaen"/>
          <w:sz w:val="20"/>
          <w:lang w:val="af-ZA"/>
        </w:rPr>
        <w:t xml:space="preserve"> </w:t>
      </w:r>
      <w:r>
        <w:rPr>
          <w:rFonts w:ascii="GHEA Grapalat" w:hAnsi="GHEA Grapalat" w:cs="Sylfaen"/>
          <w:sz w:val="20"/>
          <w:lang w:val="ru-RU"/>
        </w:rPr>
        <w:t>չի</w:t>
      </w:r>
      <w:r>
        <w:rPr>
          <w:rFonts w:ascii="GHEA Grapalat" w:hAnsi="GHEA Grapalat" w:cs="Sylfaen"/>
          <w:sz w:val="20"/>
          <w:lang w:val="af-ZA"/>
        </w:rPr>
        <w:t xml:space="preserve"> </w:t>
      </w:r>
      <w:r>
        <w:rPr>
          <w:rFonts w:ascii="GHEA Grapalat" w:hAnsi="GHEA Grapalat" w:cs="Sylfaen"/>
          <w:sz w:val="20"/>
          <w:lang w:val="ru-RU"/>
        </w:rPr>
        <w:t>կնքվում։</w:t>
      </w:r>
    </w:p>
    <w:p w14:paraId="4CB33CFA">
      <w:pPr>
        <w:ind w:firstLine="567"/>
        <w:jc w:val="both"/>
        <w:rPr>
          <w:rFonts w:ascii="GHEA Grapalat" w:hAnsi="GHEA Grapalat" w:cs="Sylfaen"/>
          <w:sz w:val="20"/>
          <w:lang w:val="af-ZA"/>
        </w:rPr>
      </w:pPr>
      <w:r>
        <w:rPr>
          <w:rFonts w:ascii="GHEA Grapalat" w:hAnsi="GHEA Grapalat" w:cs="Sylfaen"/>
          <w:sz w:val="20"/>
          <w:lang w:val="af-ZA"/>
        </w:rPr>
        <w:t>11.2 Գ</w:t>
      </w:r>
      <w:r>
        <w:rPr>
          <w:rFonts w:ascii="GHEA Grapalat" w:hAnsi="GHEA Grapalat" w:cs="Sylfaen"/>
          <w:sz w:val="20"/>
          <w:lang w:val="ru-RU"/>
        </w:rPr>
        <w:t>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rPr>
        <w:t>ն</w:t>
      </w:r>
      <w:r>
        <w:rPr>
          <w:rFonts w:ascii="GHEA Grapalat" w:hAnsi="GHEA Grapalat" w:cs="Sylfaen"/>
          <w:sz w:val="20"/>
          <w:lang w:val="af-ZA"/>
        </w:rPr>
        <w:t xml:space="preserve"> </w:t>
      </w:r>
      <w:r>
        <w:rPr>
          <w:rFonts w:ascii="GHEA Grapalat" w:hAnsi="GHEA Grapalat" w:cs="Sylfaen"/>
          <w:sz w:val="20"/>
        </w:rPr>
        <w:t>հաջորդող</w:t>
      </w:r>
      <w:r>
        <w:rPr>
          <w:rFonts w:ascii="GHEA Grapalat" w:hAnsi="GHEA Grapalat" w:cs="Sylfaen"/>
          <w:sz w:val="20"/>
          <w:lang w:val="af-ZA"/>
        </w:rPr>
        <w:t xml:space="preserve"> </w:t>
      </w:r>
      <w:r>
        <w:rPr>
          <w:rFonts w:ascii="GHEA Grapalat" w:hAnsi="GHEA Grapalat" w:cs="Sylfaen"/>
          <w:sz w:val="20"/>
        </w:rPr>
        <w:t>աշխատանքային</w:t>
      </w:r>
      <w:r>
        <w:rPr>
          <w:rFonts w:ascii="GHEA Grapalat" w:hAnsi="GHEA Grapalat" w:cs="Sylfaen"/>
          <w:sz w:val="20"/>
          <w:lang w:val="af-ZA"/>
        </w:rPr>
        <w:t xml:space="preserve">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պ</w:t>
      </w:r>
      <w:r>
        <w:rPr>
          <w:rFonts w:ascii="GHEA Grapalat" w:hAnsi="GHEA Grapalat" w:cs="Sylfaen"/>
          <w:sz w:val="20"/>
          <w:lang w:val="ru-RU"/>
        </w:rPr>
        <w:t>ատվիրատուն</w:t>
      </w:r>
      <w:r>
        <w:rPr>
          <w:rFonts w:ascii="GHEA Grapalat" w:hAnsi="GHEA Grapalat" w:cs="Sylfaen"/>
          <w:sz w:val="20"/>
          <w:lang w:val="af-ZA"/>
        </w:rPr>
        <w:t xml:space="preserve"> տեղեկագրում հրապարակում է </w:t>
      </w:r>
      <w:r>
        <w:rPr>
          <w:rFonts w:ascii="GHEA Grapalat" w:hAnsi="GHEA Grapalat" w:cs="Sylfaen"/>
          <w:sz w:val="20"/>
          <w:lang w:val="ru-RU"/>
        </w:rPr>
        <w:t>հայտարարություն</w:t>
      </w:r>
      <w:r>
        <w:rPr>
          <w:rFonts w:ascii="GHEA Grapalat" w:hAnsi="GHEA Grapalat" w:cs="Sylfaen"/>
          <w:sz w:val="20"/>
          <w:lang w:val="af-ZA"/>
        </w:rPr>
        <w:t xml:space="preserve">, </w:t>
      </w:r>
      <w:r>
        <w:rPr>
          <w:rFonts w:ascii="GHEA Grapalat" w:hAnsi="GHEA Grapalat" w:cs="Sylfaen"/>
          <w:sz w:val="20"/>
          <w:lang w:val="ru-RU"/>
        </w:rPr>
        <w:t>որում</w:t>
      </w:r>
      <w:r>
        <w:rPr>
          <w:rFonts w:ascii="GHEA Grapalat" w:hAnsi="GHEA Grapalat" w:cs="Sylfaen"/>
          <w:sz w:val="20"/>
          <w:lang w:val="af-ZA"/>
        </w:rPr>
        <w:t xml:space="preserve"> </w:t>
      </w:r>
      <w:r>
        <w:rPr>
          <w:rFonts w:ascii="GHEA Grapalat" w:hAnsi="GHEA Grapalat" w:cs="Sylfaen"/>
          <w:sz w:val="20"/>
          <w:lang w:val="ru-RU"/>
        </w:rPr>
        <w:t>նշվում</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գնման</w:t>
      </w:r>
      <w:r>
        <w:rPr>
          <w:rFonts w:ascii="GHEA Grapalat" w:hAnsi="GHEA Grapalat" w:cs="Sylfaen"/>
          <w:sz w:val="20"/>
          <w:lang w:val="af-ZA"/>
        </w:rPr>
        <w:t xml:space="preserve"> </w:t>
      </w:r>
      <w:r>
        <w:rPr>
          <w:rFonts w:ascii="GHEA Grapalat" w:hAnsi="GHEA Grapalat" w:cs="Sylfaen"/>
          <w:sz w:val="20"/>
          <w:lang w:val="ru-RU"/>
        </w:rPr>
        <w:t>ընթացակարգը</w:t>
      </w:r>
      <w:r>
        <w:rPr>
          <w:rFonts w:ascii="GHEA Grapalat" w:hAnsi="GHEA Grapalat" w:cs="Sylfaen"/>
          <w:sz w:val="20"/>
          <w:lang w:val="af-ZA"/>
        </w:rPr>
        <w:t xml:space="preserve"> </w:t>
      </w:r>
      <w:r>
        <w:rPr>
          <w:rFonts w:ascii="GHEA Grapalat" w:hAnsi="GHEA Grapalat" w:cs="Sylfaen"/>
          <w:sz w:val="20"/>
          <w:lang w:val="ru-RU"/>
        </w:rPr>
        <w:t>չկայացած</w:t>
      </w:r>
      <w:r>
        <w:rPr>
          <w:rFonts w:ascii="GHEA Grapalat" w:hAnsi="GHEA Grapalat" w:cs="Sylfaen"/>
          <w:sz w:val="20"/>
          <w:lang w:val="af-ZA"/>
        </w:rPr>
        <w:t xml:space="preserve"> </w:t>
      </w:r>
      <w:r>
        <w:rPr>
          <w:rFonts w:ascii="GHEA Grapalat" w:hAnsi="GHEA Grapalat" w:cs="Sylfaen"/>
          <w:sz w:val="20"/>
          <w:lang w:val="ru-RU"/>
        </w:rPr>
        <w:t>հայտարարվելու</w:t>
      </w:r>
      <w:r>
        <w:rPr>
          <w:rFonts w:ascii="GHEA Grapalat" w:hAnsi="GHEA Grapalat" w:cs="Sylfaen"/>
          <w:sz w:val="20"/>
          <w:lang w:val="af-ZA"/>
        </w:rPr>
        <w:t xml:space="preserve"> </w:t>
      </w:r>
      <w:r>
        <w:rPr>
          <w:rFonts w:ascii="GHEA Grapalat" w:hAnsi="GHEA Grapalat" w:cs="Sylfaen"/>
          <w:sz w:val="20"/>
          <w:lang w:val="ru-RU"/>
        </w:rPr>
        <w:t>հիմնավորումը։</w:t>
      </w:r>
      <w:r>
        <w:rPr>
          <w:rFonts w:ascii="GHEA Grapalat" w:hAnsi="GHEA Grapalat" w:cs="Sylfaen"/>
          <w:sz w:val="20"/>
          <w:lang w:val="af-ZA"/>
        </w:rPr>
        <w:t xml:space="preserve"> </w:t>
      </w:r>
    </w:p>
    <w:p w14:paraId="133715EB">
      <w:pPr>
        <w:ind w:firstLine="567"/>
        <w:jc w:val="both"/>
        <w:rPr>
          <w:rFonts w:ascii="GHEA Grapalat" w:hAnsi="GHEA Grapalat" w:cs="Sylfaen"/>
          <w:sz w:val="20"/>
          <w:lang w:val="af-ZA"/>
        </w:rPr>
      </w:pPr>
    </w:p>
    <w:p w14:paraId="43509CB5">
      <w:pPr>
        <w:pStyle w:val="18"/>
        <w:spacing w:line="240" w:lineRule="auto"/>
        <w:rPr>
          <w:rFonts w:ascii="GHEA Grapalat" w:hAnsi="GHEA Grapalat"/>
          <w:i w:val="0"/>
          <w:sz w:val="18"/>
          <w:szCs w:val="18"/>
          <w:u w:val="single"/>
          <w:lang w:val="af-ZA"/>
        </w:rPr>
      </w:pPr>
    </w:p>
    <w:p w14:paraId="06989869">
      <w:pPr>
        <w:jc w:val="center"/>
        <w:rPr>
          <w:rFonts w:ascii="GHEA Grapalat" w:hAnsi="GHEA Grapalat"/>
          <w:b/>
          <w:sz w:val="20"/>
          <w:lang w:val="af-ZA"/>
        </w:rPr>
      </w:pPr>
      <w:r>
        <w:rPr>
          <w:rFonts w:ascii="GHEA Grapalat" w:hAnsi="GHEA Grapalat"/>
          <w:b/>
          <w:sz w:val="20"/>
          <w:lang w:val="af-ZA"/>
        </w:rPr>
        <w:t xml:space="preserve">12. ԳՆՄԱՆ ԳՈՐԾԸՆԹԱՑԻ ՀԵՏ ԿԱՊՎԱԾ ԳՈՐԾՈՂՈՒԹՅՈՒՆՆԵՐԸ ԵՎ (ԿԱՄ) </w:t>
      </w:r>
    </w:p>
    <w:p w14:paraId="271BA0A7">
      <w:pPr>
        <w:jc w:val="center"/>
        <w:rPr>
          <w:rFonts w:ascii="GHEA Grapalat" w:hAnsi="GHEA Grapalat"/>
          <w:b/>
          <w:sz w:val="20"/>
          <w:lang w:val="af-ZA"/>
        </w:rPr>
      </w:pPr>
      <w:r>
        <w:rPr>
          <w:rFonts w:ascii="GHEA Grapalat" w:hAnsi="GHEA Grapalat"/>
          <w:b/>
          <w:sz w:val="20"/>
          <w:lang w:val="af-ZA"/>
        </w:rPr>
        <w:t xml:space="preserve">ԸՆԴՈՒՆՎԱԾ ՈՐՈՇՈՒՄՆԵՐԸ ԲՈՂՈՔԱՐԿԵԼՈՒ ՄԱՍՆԱԿՑԻ </w:t>
      </w:r>
    </w:p>
    <w:p w14:paraId="69EEFC75">
      <w:pPr>
        <w:jc w:val="center"/>
        <w:rPr>
          <w:rFonts w:ascii="GHEA Grapalat" w:hAnsi="GHEA Grapalat"/>
          <w:b/>
          <w:sz w:val="20"/>
          <w:lang w:val="af-ZA"/>
        </w:rPr>
      </w:pPr>
      <w:r>
        <w:rPr>
          <w:rFonts w:ascii="GHEA Grapalat" w:hAnsi="GHEA Grapalat"/>
          <w:b/>
          <w:sz w:val="20"/>
          <w:lang w:val="af-ZA"/>
        </w:rPr>
        <w:t>ԻՐԱՎՈՒՆՔԸ ԵՎ ԿԱՐԳԸ</w:t>
      </w:r>
    </w:p>
    <w:p w14:paraId="105813E3">
      <w:pPr>
        <w:jc w:val="center"/>
        <w:rPr>
          <w:rFonts w:ascii="GHEA Grapalat" w:hAnsi="GHEA Grapalat"/>
          <w:b/>
          <w:sz w:val="20"/>
          <w:lang w:val="af-ZA"/>
        </w:rPr>
      </w:pPr>
    </w:p>
    <w:p w14:paraId="1DFF96DA">
      <w:pPr>
        <w:ind w:firstLine="567"/>
        <w:jc w:val="center"/>
        <w:rPr>
          <w:rFonts w:ascii="GHEA Grapalat" w:hAnsi="GHEA Grapalat" w:cs="Sylfaen"/>
          <w:b/>
          <w:szCs w:val="22"/>
          <w:lang w:val="es-ES"/>
        </w:rPr>
      </w:pPr>
    </w:p>
    <w:p w14:paraId="714AE330">
      <w:pPr>
        <w:ind w:firstLine="567"/>
        <w:jc w:val="center"/>
        <w:rPr>
          <w:rFonts w:ascii="GHEA Grapalat" w:hAnsi="GHEA Grapalat" w:cs="Sylfaen"/>
          <w:b/>
          <w:szCs w:val="22"/>
          <w:lang w:val="es-ES"/>
        </w:rPr>
      </w:pPr>
    </w:p>
    <w:p w14:paraId="60FA98E7">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 </w:t>
      </w: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շահագրգիռ</w:t>
      </w:r>
      <w:r>
        <w:rPr>
          <w:rFonts w:ascii="GHEA Grapalat" w:hAnsi="GHEA Grapalat"/>
          <w:sz w:val="20"/>
          <w:szCs w:val="20"/>
          <w:lang w:val="es-ES"/>
        </w:rPr>
        <w:t xml:space="preserve"> </w:t>
      </w:r>
      <w:r>
        <w:rPr>
          <w:rFonts w:ascii="GHEA Grapalat" w:hAnsi="GHEA Grapalat"/>
          <w:sz w:val="20"/>
          <w:szCs w:val="20"/>
        </w:rPr>
        <w:t>անձ</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գործողությունները</w:t>
      </w:r>
      <w:r>
        <w:rPr>
          <w:rFonts w:ascii="GHEA Grapalat" w:hAnsi="GHEA Grapalat"/>
          <w:sz w:val="20"/>
          <w:szCs w:val="20"/>
          <w:lang w:val="es-ES"/>
        </w:rPr>
        <w:t xml:space="preserve"> (</w:t>
      </w:r>
      <w:r>
        <w:rPr>
          <w:rFonts w:ascii="GHEA Grapalat" w:hAnsi="GHEA Grapalat"/>
          <w:sz w:val="20"/>
          <w:szCs w:val="20"/>
        </w:rPr>
        <w:t>անգործությունը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դատավարության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այսուհետ՝</w:t>
      </w:r>
      <w:r>
        <w:rPr>
          <w:rFonts w:ascii="GHEA Grapalat" w:hAnsi="GHEA Grapalat"/>
          <w:sz w:val="20"/>
          <w:szCs w:val="20"/>
          <w:lang w:val="es-ES"/>
        </w:rPr>
        <w:t xml:space="preserve"> </w:t>
      </w:r>
      <w:r>
        <w:rPr>
          <w:rFonts w:ascii="GHEA Grapalat" w:hAnsi="GHEA Grapalat"/>
          <w:sz w:val="20"/>
          <w:szCs w:val="20"/>
        </w:rPr>
        <w:t>Օրենսգիրք</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08C8C87D">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rPr>
        <w:t>Յուրաքանչյուր</w:t>
      </w:r>
      <w:r>
        <w:rPr>
          <w:rFonts w:ascii="GHEA Grapalat" w:hAnsi="GHEA Grapalat"/>
          <w:sz w:val="20"/>
          <w:szCs w:val="20"/>
          <w:lang w:val="es-ES"/>
        </w:rPr>
        <w:t xml:space="preserve"> </w:t>
      </w:r>
      <w:r>
        <w:rPr>
          <w:rFonts w:ascii="GHEA Grapalat" w:hAnsi="GHEA Grapalat"/>
          <w:sz w:val="20"/>
          <w:szCs w:val="20"/>
        </w:rPr>
        <w:t>ոք</w:t>
      </w:r>
      <w:r>
        <w:rPr>
          <w:rFonts w:ascii="GHEA Grapalat" w:hAnsi="GHEA Grapalat"/>
          <w:sz w:val="20"/>
          <w:szCs w:val="20"/>
          <w:lang w:val="es-ES"/>
        </w:rPr>
        <w:t xml:space="preserve"> </w:t>
      </w:r>
      <w:r>
        <w:rPr>
          <w:rFonts w:ascii="GHEA Grapalat" w:hAnsi="GHEA Grapalat"/>
          <w:sz w:val="20"/>
          <w:szCs w:val="20"/>
        </w:rPr>
        <w:t>իրավունք</w:t>
      </w:r>
      <w:r>
        <w:rPr>
          <w:rFonts w:ascii="GHEA Grapalat" w:hAnsi="GHEA Grapalat"/>
          <w:sz w:val="20"/>
          <w:szCs w:val="20"/>
          <w:lang w:val="es-ES"/>
        </w:rPr>
        <w:t xml:space="preserve"> </w:t>
      </w:r>
      <w:r>
        <w:rPr>
          <w:rFonts w:ascii="GHEA Grapalat" w:hAnsi="GHEA Grapalat"/>
          <w:sz w:val="20"/>
          <w:szCs w:val="20"/>
        </w:rPr>
        <w:t>ունի</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հայտերի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վերջնաժամկետը</w:t>
      </w:r>
      <w:r>
        <w:rPr>
          <w:rFonts w:ascii="GHEA Grapalat" w:hAnsi="GHEA Grapalat"/>
          <w:sz w:val="20"/>
          <w:szCs w:val="20"/>
          <w:lang w:val="es-ES"/>
        </w:rPr>
        <w:t xml:space="preserve"> </w:t>
      </w:r>
      <w:r>
        <w:rPr>
          <w:rFonts w:ascii="GHEA Grapalat" w:hAnsi="GHEA Grapalat"/>
          <w:sz w:val="20"/>
          <w:szCs w:val="20"/>
        </w:rPr>
        <w:t>բողոքարկելու</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առարկայի</w:t>
      </w:r>
      <w:r>
        <w:rPr>
          <w:rFonts w:ascii="GHEA Grapalat" w:hAnsi="GHEA Grapalat"/>
          <w:sz w:val="20"/>
          <w:szCs w:val="20"/>
          <w:lang w:val="es-ES"/>
        </w:rPr>
        <w:t xml:space="preserve"> </w:t>
      </w:r>
      <w:r>
        <w:rPr>
          <w:rFonts w:ascii="GHEA Grapalat" w:hAnsi="GHEA Grapalat"/>
          <w:sz w:val="20"/>
          <w:szCs w:val="20"/>
        </w:rPr>
        <w:t>բնութագրերը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w:t>
      </w:r>
    </w:p>
    <w:p w14:paraId="19C00C79">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2.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ընթացակարգի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վարչական</w:t>
      </w:r>
      <w:r>
        <w:rPr>
          <w:rFonts w:ascii="GHEA Grapalat" w:hAnsi="GHEA Grapalat"/>
          <w:sz w:val="20"/>
          <w:szCs w:val="20"/>
          <w:lang w:val="es-ES"/>
        </w:rPr>
        <w:t xml:space="preserve"> </w:t>
      </w:r>
      <w:r>
        <w:rPr>
          <w:rFonts w:ascii="GHEA Grapalat" w:hAnsi="GHEA Grapalat"/>
          <w:sz w:val="20"/>
          <w:szCs w:val="20"/>
        </w:rPr>
        <w:t>հարաբերություններ</w:t>
      </w:r>
      <w:r>
        <w:rPr>
          <w:rFonts w:ascii="GHEA Grapalat" w:hAnsi="GHEA Grapalat"/>
          <w:sz w:val="20"/>
          <w:szCs w:val="20"/>
          <w:lang w:val="es-ES"/>
        </w:rPr>
        <w:t xml:space="preserve"> </w:t>
      </w:r>
      <w:r>
        <w:rPr>
          <w:rFonts w:ascii="GHEA Grapalat" w:hAnsi="GHEA Grapalat"/>
          <w:sz w:val="20"/>
          <w:szCs w:val="20"/>
        </w:rPr>
        <w:t>չեն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դրանք</w:t>
      </w:r>
      <w:r>
        <w:rPr>
          <w:rFonts w:ascii="GHEA Grapalat" w:hAnsi="GHEA Grapalat"/>
          <w:sz w:val="20"/>
          <w:szCs w:val="20"/>
          <w:lang w:val="es-ES"/>
        </w:rPr>
        <w:t xml:space="preserve"> </w:t>
      </w:r>
      <w:r>
        <w:rPr>
          <w:rFonts w:ascii="GHEA Grapalat" w:hAnsi="GHEA Grapalat"/>
          <w:sz w:val="20"/>
          <w:szCs w:val="20"/>
        </w:rPr>
        <w:t>կարգավորվում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քաղաքացիաիրավական</w:t>
      </w:r>
      <w:r>
        <w:rPr>
          <w:rFonts w:ascii="GHEA Grapalat" w:hAnsi="GHEA Grapalat"/>
          <w:sz w:val="20"/>
          <w:szCs w:val="20"/>
          <w:lang w:val="es-ES"/>
        </w:rPr>
        <w:t xml:space="preserve"> </w:t>
      </w:r>
      <w:r>
        <w:rPr>
          <w:rFonts w:ascii="GHEA Grapalat" w:hAnsi="GHEA Grapalat"/>
          <w:sz w:val="20"/>
          <w:szCs w:val="20"/>
        </w:rPr>
        <w:t>հարաբերությունները</w:t>
      </w:r>
      <w:r>
        <w:rPr>
          <w:rFonts w:ascii="GHEA Grapalat" w:hAnsi="GHEA Grapalat"/>
          <w:sz w:val="20"/>
          <w:szCs w:val="20"/>
          <w:lang w:val="es-ES"/>
        </w:rPr>
        <w:t xml:space="preserve"> </w:t>
      </w:r>
      <w:r>
        <w:rPr>
          <w:rFonts w:ascii="GHEA Grapalat" w:hAnsi="GHEA Grapalat"/>
          <w:sz w:val="20"/>
          <w:szCs w:val="20"/>
        </w:rPr>
        <w:t>կարգավորող</w:t>
      </w:r>
      <w:r>
        <w:rPr>
          <w:rFonts w:ascii="GHEA Grapalat" w:hAnsi="GHEA Grapalat"/>
          <w:sz w:val="20"/>
          <w:szCs w:val="20"/>
          <w:lang w:val="es-ES"/>
        </w:rPr>
        <w:t xml:space="preserve"> </w:t>
      </w:r>
      <w:r>
        <w:rPr>
          <w:rFonts w:ascii="GHEA Grapalat" w:hAnsi="GHEA Grapalat"/>
          <w:sz w:val="20"/>
          <w:szCs w:val="20"/>
        </w:rPr>
        <w:t>օրենսդրությամբ</w:t>
      </w:r>
      <w:r>
        <w:rPr>
          <w:rFonts w:ascii="GHEA Grapalat" w:hAnsi="GHEA Grapalat"/>
          <w:sz w:val="20"/>
          <w:szCs w:val="20"/>
          <w:lang w:val="es-ES"/>
        </w:rPr>
        <w:t>:</w:t>
      </w:r>
    </w:p>
    <w:p w14:paraId="77AB461C">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3.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կատարած</w:t>
      </w:r>
      <w:r>
        <w:rPr>
          <w:rFonts w:ascii="GHEA Grapalat" w:hAnsi="GHEA Grapalat"/>
          <w:sz w:val="20"/>
          <w:szCs w:val="20"/>
          <w:lang w:val="es-ES"/>
        </w:rPr>
        <w:t xml:space="preserve"> </w:t>
      </w:r>
      <w:r>
        <w:rPr>
          <w:rFonts w:ascii="GHEA Grapalat" w:hAnsi="GHEA Grapalat"/>
          <w:sz w:val="20"/>
          <w:szCs w:val="20"/>
        </w:rPr>
        <w:t>գործողության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հետևանքով</w:t>
      </w:r>
      <w:r>
        <w:rPr>
          <w:rFonts w:ascii="GHEA Grapalat" w:hAnsi="GHEA Grapalat"/>
          <w:sz w:val="20"/>
          <w:szCs w:val="20"/>
          <w:lang w:val="es-ES"/>
        </w:rPr>
        <w:t xml:space="preserve"> </w:t>
      </w:r>
      <w:r>
        <w:rPr>
          <w:rFonts w:ascii="GHEA Grapalat" w:hAnsi="GHEA Grapalat"/>
          <w:sz w:val="20"/>
          <w:szCs w:val="20"/>
        </w:rPr>
        <w:t>պատճառված</w:t>
      </w:r>
      <w:r>
        <w:rPr>
          <w:rFonts w:ascii="GHEA Grapalat" w:hAnsi="GHEA Grapalat"/>
          <w:sz w:val="20"/>
          <w:szCs w:val="20"/>
          <w:lang w:val="es-ES"/>
        </w:rPr>
        <w:t xml:space="preserve"> </w:t>
      </w:r>
      <w:r>
        <w:rPr>
          <w:rFonts w:ascii="GHEA Grapalat" w:hAnsi="GHEA Grapalat"/>
          <w:sz w:val="20"/>
          <w:szCs w:val="20"/>
        </w:rPr>
        <w:t>վնասները</w:t>
      </w:r>
      <w:r>
        <w:rPr>
          <w:rFonts w:ascii="GHEA Grapalat" w:hAnsi="GHEA Grapalat"/>
          <w:sz w:val="20"/>
          <w:szCs w:val="20"/>
          <w:lang w:val="es-ES"/>
        </w:rPr>
        <w:t xml:space="preserve"> </w:t>
      </w:r>
      <w:r>
        <w:rPr>
          <w:rFonts w:ascii="GHEA Grapalat" w:hAnsi="GHEA Grapalat"/>
          <w:sz w:val="20"/>
          <w:szCs w:val="20"/>
        </w:rPr>
        <w:t>հատուցվում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Հայաստանի</w:t>
      </w:r>
      <w:r>
        <w:rPr>
          <w:rFonts w:ascii="GHEA Grapalat" w:hAnsi="GHEA Grapalat"/>
          <w:sz w:val="20"/>
          <w:szCs w:val="20"/>
          <w:lang w:val="es-ES"/>
        </w:rPr>
        <w:t xml:space="preserve"> </w:t>
      </w:r>
      <w:r>
        <w:rPr>
          <w:rFonts w:ascii="GHEA Grapalat" w:hAnsi="GHEA Grapalat"/>
          <w:sz w:val="20"/>
          <w:szCs w:val="20"/>
        </w:rPr>
        <w:t>Հանրապետության</w:t>
      </w:r>
      <w:r>
        <w:rPr>
          <w:rFonts w:ascii="GHEA Grapalat" w:hAnsi="GHEA Grapalat"/>
          <w:sz w:val="20"/>
          <w:szCs w:val="20"/>
          <w:lang w:val="es-ES"/>
        </w:rPr>
        <w:t xml:space="preserve"> </w:t>
      </w:r>
      <w:r>
        <w:rPr>
          <w:rFonts w:ascii="GHEA Grapalat" w:hAnsi="GHEA Grapalat"/>
          <w:sz w:val="20"/>
          <w:szCs w:val="20"/>
        </w:rPr>
        <w:t>քաղաքացիական</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w:t>
      </w:r>
    </w:p>
    <w:p w14:paraId="00AD9D4E">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4.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պայմանագիրը</w:t>
      </w:r>
      <w:r>
        <w:rPr>
          <w:rFonts w:ascii="GHEA Grapalat" w:hAnsi="GHEA Grapalat"/>
          <w:sz w:val="20"/>
          <w:szCs w:val="20"/>
          <w:lang w:val="es-ES"/>
        </w:rPr>
        <w:t xml:space="preserve"> </w:t>
      </w:r>
      <w:r>
        <w:rPr>
          <w:rFonts w:ascii="GHEA Grapalat" w:hAnsi="GHEA Grapalat"/>
          <w:sz w:val="20"/>
          <w:szCs w:val="20"/>
        </w:rPr>
        <w:t>միակողմանի</w:t>
      </w:r>
      <w:r>
        <w:rPr>
          <w:rFonts w:ascii="GHEA Grapalat" w:hAnsi="GHEA Grapalat"/>
          <w:sz w:val="20"/>
          <w:szCs w:val="20"/>
          <w:lang w:val="es-ES"/>
        </w:rPr>
        <w:t xml:space="preserve"> </w:t>
      </w:r>
      <w:r>
        <w:rPr>
          <w:rFonts w:ascii="GHEA Grapalat" w:hAnsi="GHEA Grapalat"/>
          <w:sz w:val="20"/>
          <w:szCs w:val="20"/>
        </w:rPr>
        <w:t>լուծելու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որոնց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հայցային</w:t>
      </w:r>
      <w:r>
        <w:rPr>
          <w:rFonts w:ascii="GHEA Grapalat" w:hAnsi="GHEA Grapalat"/>
          <w:sz w:val="20"/>
          <w:szCs w:val="20"/>
          <w:lang w:val="es-ES"/>
        </w:rPr>
        <w:t xml:space="preserve"> </w:t>
      </w:r>
      <w:r>
        <w:rPr>
          <w:rFonts w:ascii="GHEA Grapalat" w:hAnsi="GHEA Grapalat"/>
          <w:sz w:val="20"/>
          <w:szCs w:val="20"/>
        </w:rPr>
        <w:t>վաղեմության</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w:t>
      </w:r>
    </w:p>
    <w:p w14:paraId="1F787A00">
      <w:pPr>
        <w:pStyle w:val="36"/>
        <w:shd w:val="clear" w:color="auto" w:fill="FFFFFF"/>
        <w:spacing w:before="0" w:beforeAutospacing="0" w:after="0" w:afterAutospacing="0"/>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5</w:t>
      </w:r>
      <w:r>
        <w:rPr>
          <w:rFonts w:ascii="Cambria Math" w:hAnsi="Cambria Math" w:cs="Cambria Math"/>
          <w:sz w:val="20"/>
          <w:szCs w:val="20"/>
          <w:lang w:val="es-ES"/>
        </w:rPr>
        <w:t>․</w:t>
      </w:r>
      <w:r>
        <w:rPr>
          <w:rFonts w:ascii="GHEA Grapalat" w:hAnsi="GHEA Grapalat" w:cs="GHEA Grapalat"/>
          <w:sz w:val="20"/>
          <w:szCs w:val="20"/>
        </w:rPr>
        <w:t>Սույն</w:t>
      </w:r>
      <w:r>
        <w:rPr>
          <w:rFonts w:ascii="GHEA Grapalat" w:hAnsi="GHEA Grapalat"/>
          <w:sz w:val="20"/>
          <w:szCs w:val="20"/>
          <w:lang w:val="es-ES"/>
        </w:rPr>
        <w:t xml:space="preserve"> </w:t>
      </w:r>
      <w:r>
        <w:rPr>
          <w:rFonts w:ascii="GHEA Grapalat" w:hAnsi="GHEA Grapalat" w:cs="GHEA Grapalat"/>
          <w:sz w:val="20"/>
          <w:szCs w:val="20"/>
        </w:rPr>
        <w:t>ընթացակարգի</w:t>
      </w:r>
      <w:r>
        <w:rPr>
          <w:rFonts w:ascii="GHEA Grapalat" w:hAnsi="GHEA Grapalat"/>
          <w:sz w:val="20"/>
          <w:szCs w:val="20"/>
          <w:lang w:val="es-ES"/>
        </w:rPr>
        <w:t xml:space="preserve"> </w:t>
      </w:r>
      <w:r>
        <w:rPr>
          <w:rFonts w:ascii="GHEA Grapalat" w:hAnsi="GHEA Grapalat" w:cs="GHEA Grapalat"/>
          <w:sz w:val="20"/>
          <w:szCs w:val="20"/>
        </w:rPr>
        <w:t>հետ</w:t>
      </w:r>
      <w:r>
        <w:rPr>
          <w:rFonts w:ascii="GHEA Grapalat" w:hAnsi="GHEA Grapalat"/>
          <w:sz w:val="20"/>
          <w:szCs w:val="20"/>
          <w:lang w:val="es-ES"/>
        </w:rPr>
        <w:t xml:space="preserve"> </w:t>
      </w:r>
      <w:r>
        <w:rPr>
          <w:rFonts w:ascii="GHEA Grapalat" w:hAnsi="GHEA Grapalat" w:cs="GHEA Grapalat"/>
          <w:sz w:val="20"/>
          <w:szCs w:val="20"/>
        </w:rPr>
        <w:t>կապված</w:t>
      </w:r>
      <w:r>
        <w:rPr>
          <w:rFonts w:ascii="GHEA Grapalat" w:hAnsi="GHEA Grapalat"/>
          <w:sz w:val="20"/>
          <w:szCs w:val="20"/>
          <w:lang w:val="es-ES"/>
        </w:rPr>
        <w:t xml:space="preserve"> </w:t>
      </w:r>
      <w:r>
        <w:rPr>
          <w:rFonts w:ascii="GHEA Grapalat" w:hAnsi="GHEA Grapalat" w:cs="GHEA Grapalat"/>
          <w:sz w:val="20"/>
          <w:szCs w:val="20"/>
        </w:rPr>
        <w:t>վեճերը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լուծվում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Երևան</w:t>
      </w:r>
      <w:r>
        <w:rPr>
          <w:rFonts w:ascii="GHEA Grapalat" w:hAnsi="GHEA Grapalat"/>
          <w:sz w:val="20"/>
          <w:szCs w:val="20"/>
          <w:lang w:val="es-ES"/>
        </w:rPr>
        <w:t xml:space="preserve"> </w:t>
      </w:r>
      <w:r>
        <w:rPr>
          <w:rFonts w:ascii="GHEA Grapalat" w:hAnsi="GHEA Grapalat"/>
          <w:sz w:val="20"/>
          <w:szCs w:val="20"/>
        </w:rPr>
        <w:t>քաղաքի</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ընդհանուր</w:t>
      </w:r>
      <w:r>
        <w:rPr>
          <w:rFonts w:ascii="GHEA Grapalat" w:hAnsi="GHEA Grapalat"/>
          <w:sz w:val="20"/>
          <w:szCs w:val="20"/>
          <w:lang w:val="es-ES"/>
        </w:rPr>
        <w:t xml:space="preserve"> </w:t>
      </w:r>
      <w:r>
        <w:rPr>
          <w:rFonts w:ascii="GHEA Grapalat" w:hAnsi="GHEA Grapalat"/>
          <w:sz w:val="20"/>
          <w:szCs w:val="20"/>
        </w:rPr>
        <w:t>իրավասության</w:t>
      </w:r>
      <w:r>
        <w:rPr>
          <w:rFonts w:ascii="GHEA Grapalat" w:hAnsi="GHEA Grapalat"/>
          <w:sz w:val="20"/>
          <w:szCs w:val="20"/>
          <w:lang w:val="es-ES"/>
        </w:rPr>
        <w:t xml:space="preserve"> </w:t>
      </w:r>
      <w:r>
        <w:rPr>
          <w:rFonts w:ascii="GHEA Grapalat" w:hAnsi="GHEA Grapalat"/>
          <w:sz w:val="20"/>
          <w:szCs w:val="20"/>
        </w:rPr>
        <w:t>դատարանում</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երեսուն</w:t>
      </w:r>
      <w:r>
        <w:rPr>
          <w:rFonts w:ascii="GHEA Grapalat" w:hAnsi="GHEA Grapalat"/>
          <w:sz w:val="20"/>
          <w:szCs w:val="20"/>
          <w:lang w:val="es-ES"/>
        </w:rPr>
        <w:t xml:space="preserve"> </w:t>
      </w:r>
      <w:r>
        <w:rPr>
          <w:rFonts w:ascii="GHEA Grapalat" w:hAnsi="GHEA Grapalat"/>
          <w:sz w:val="20"/>
          <w:szCs w:val="20"/>
        </w:rPr>
        <w:t>օրվա</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պատճառաբանված</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երկարաձգվել</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անգամ</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տասն</w:t>
      </w:r>
      <w:r>
        <w:rPr>
          <w:rFonts w:ascii="GHEA Grapalat" w:hAnsi="GHEA Grapalat"/>
          <w:sz w:val="20"/>
          <w:szCs w:val="20"/>
          <w:lang w:val="es-ES"/>
        </w:rPr>
        <w:t xml:space="preserve"> </w:t>
      </w:r>
      <w:r>
        <w:rPr>
          <w:rFonts w:ascii="GHEA Grapalat" w:hAnsi="GHEA Grapalat"/>
          <w:sz w:val="20"/>
          <w:szCs w:val="20"/>
        </w:rPr>
        <w:t>օրացուցային</w:t>
      </w:r>
      <w:r>
        <w:rPr>
          <w:rFonts w:ascii="GHEA Grapalat" w:hAnsi="GHEA Grapalat"/>
          <w:sz w:val="20"/>
          <w:szCs w:val="20"/>
          <w:lang w:val="es-ES"/>
        </w:rPr>
        <w:t xml:space="preserve"> </w:t>
      </w:r>
      <w:r>
        <w:rPr>
          <w:rFonts w:ascii="GHEA Grapalat" w:hAnsi="GHEA Grapalat"/>
          <w:sz w:val="20"/>
          <w:szCs w:val="20"/>
        </w:rPr>
        <w:t>օրով</w:t>
      </w:r>
      <w:r>
        <w:rPr>
          <w:rFonts w:ascii="GHEA Grapalat" w:hAnsi="GHEA Grapalat"/>
          <w:sz w:val="20"/>
          <w:szCs w:val="20"/>
          <w:lang w:val="es-ES"/>
        </w:rPr>
        <w:t>:</w:t>
      </w:r>
    </w:p>
    <w:p w14:paraId="6BED2279">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12.6.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լուծում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ներկայացվելուց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03506473">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12.7.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միաժամանակ</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պատասխանողից</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բոլոր</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w:t>
      </w:r>
    </w:p>
    <w:p w14:paraId="3E2A3B9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 xml:space="preserve">12.8.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կատարվում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753DB37A">
      <w:pPr>
        <w:shd w:val="clear" w:color="auto" w:fill="FFFFFF"/>
        <w:ind w:firstLine="375"/>
        <w:jc w:val="both"/>
        <w:rPr>
          <w:rFonts w:ascii="GHEA Grapalat" w:hAnsi="GHEA Grapalat"/>
          <w:sz w:val="20"/>
          <w:szCs w:val="20"/>
          <w:lang w:val="es-ES"/>
        </w:rPr>
      </w:pP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կողմից</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պահանջները</w:t>
      </w:r>
      <w:r>
        <w:rPr>
          <w:rFonts w:ascii="GHEA Grapalat" w:hAnsi="GHEA Grapalat"/>
          <w:sz w:val="20"/>
          <w:szCs w:val="20"/>
          <w:lang w:val="es-ES"/>
        </w:rPr>
        <w:t xml:space="preserve"> </w:t>
      </w:r>
      <w:r>
        <w:rPr>
          <w:rFonts w:ascii="GHEA Grapalat" w:hAnsi="GHEA Grapalat"/>
          <w:sz w:val="20"/>
          <w:szCs w:val="20"/>
        </w:rPr>
        <w:t>չկատարվելու</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դրանում</w:t>
      </w:r>
      <w:r>
        <w:rPr>
          <w:rFonts w:ascii="GHEA Grapalat" w:hAnsi="GHEA Grapalat"/>
          <w:sz w:val="20"/>
          <w:szCs w:val="20"/>
          <w:lang w:val="es-ES"/>
        </w:rPr>
        <w:t xml:space="preserve"> </w:t>
      </w:r>
      <w:r>
        <w:rPr>
          <w:rFonts w:ascii="GHEA Grapalat" w:hAnsi="GHEA Grapalat"/>
          <w:sz w:val="20"/>
          <w:szCs w:val="20"/>
        </w:rPr>
        <w:t>առկա</w:t>
      </w:r>
      <w:r>
        <w:rPr>
          <w:rFonts w:ascii="GHEA Grapalat" w:hAnsi="GHEA Grapalat"/>
          <w:sz w:val="20"/>
          <w:szCs w:val="20"/>
          <w:lang w:val="es-ES"/>
        </w:rPr>
        <w:t xml:space="preserve"> </w:t>
      </w:r>
      <w:r>
        <w:rPr>
          <w:rFonts w:ascii="GHEA Grapalat" w:hAnsi="GHEA Grapalat"/>
          <w:sz w:val="20"/>
          <w:szCs w:val="20"/>
        </w:rPr>
        <w:t>ապացույցների</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հայցվորի</w:t>
      </w:r>
      <w:r>
        <w:rPr>
          <w:rFonts w:ascii="GHEA Grapalat" w:hAnsi="GHEA Grapalat"/>
          <w:sz w:val="20"/>
          <w:szCs w:val="20"/>
          <w:lang w:val="es-ES"/>
        </w:rPr>
        <w:t xml:space="preserve"> </w:t>
      </w:r>
      <w:r>
        <w:rPr>
          <w:rFonts w:ascii="GHEA Grapalat" w:hAnsi="GHEA Grapalat"/>
          <w:sz w:val="20"/>
          <w:szCs w:val="20"/>
        </w:rPr>
        <w:t>վկայակոչած</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փաստերը</w:t>
      </w:r>
      <w:r>
        <w:rPr>
          <w:rFonts w:ascii="GHEA Grapalat" w:hAnsi="GHEA Grapalat"/>
          <w:sz w:val="20"/>
          <w:szCs w:val="20"/>
          <w:lang w:val="es-ES"/>
        </w:rPr>
        <w:t xml:space="preserve">, </w:t>
      </w:r>
      <w:r>
        <w:rPr>
          <w:rFonts w:ascii="GHEA Grapalat" w:hAnsi="GHEA Grapalat"/>
          <w:sz w:val="20"/>
          <w:szCs w:val="20"/>
        </w:rPr>
        <w:t>որոնք</w:t>
      </w:r>
      <w:r>
        <w:rPr>
          <w:rFonts w:ascii="GHEA Grapalat" w:hAnsi="GHEA Grapalat"/>
          <w:sz w:val="20"/>
          <w:szCs w:val="20"/>
          <w:lang w:val="es-ES"/>
        </w:rPr>
        <w:t xml:space="preserve"> </w:t>
      </w:r>
      <w:r>
        <w:rPr>
          <w:rFonts w:ascii="GHEA Grapalat" w:hAnsi="GHEA Grapalat"/>
          <w:sz w:val="20"/>
          <w:szCs w:val="20"/>
        </w:rPr>
        <w:t>ենթակա</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հաստատման</w:t>
      </w:r>
      <w:r>
        <w:rPr>
          <w:rFonts w:ascii="GHEA Grapalat" w:hAnsi="GHEA Grapalat"/>
          <w:sz w:val="20"/>
          <w:szCs w:val="20"/>
          <w:lang w:val="es-ES"/>
        </w:rPr>
        <w:t xml:space="preserve"> </w:t>
      </w:r>
      <w:r>
        <w:rPr>
          <w:rFonts w:ascii="GHEA Grapalat" w:hAnsi="GHEA Grapalat"/>
          <w:sz w:val="20"/>
          <w:szCs w:val="20"/>
        </w:rPr>
        <w:t>պատասխանողի</w:t>
      </w:r>
      <w:r>
        <w:rPr>
          <w:rFonts w:ascii="GHEA Grapalat" w:hAnsi="GHEA Grapalat"/>
          <w:sz w:val="20"/>
          <w:szCs w:val="20"/>
          <w:lang w:val="es-ES"/>
        </w:rPr>
        <w:t xml:space="preserve"> </w:t>
      </w:r>
      <w:r>
        <w:rPr>
          <w:rFonts w:ascii="GHEA Grapalat" w:hAnsi="GHEA Grapalat"/>
          <w:sz w:val="20"/>
          <w:szCs w:val="20"/>
        </w:rPr>
        <w:t>տիրապետման</w:t>
      </w:r>
      <w:r>
        <w:rPr>
          <w:rFonts w:ascii="GHEA Grapalat" w:hAnsi="GHEA Grapalat"/>
          <w:sz w:val="20"/>
          <w:szCs w:val="20"/>
          <w:lang w:val="es-ES"/>
        </w:rPr>
        <w:t xml:space="preserve"> </w:t>
      </w:r>
      <w:r>
        <w:rPr>
          <w:rFonts w:ascii="GHEA Grapalat" w:hAnsi="GHEA Grapalat"/>
          <w:sz w:val="20"/>
          <w:szCs w:val="20"/>
        </w:rPr>
        <w:t>տակ</w:t>
      </w:r>
      <w:r>
        <w:rPr>
          <w:rFonts w:ascii="GHEA Grapalat" w:hAnsi="GHEA Grapalat"/>
          <w:sz w:val="20"/>
          <w:szCs w:val="20"/>
          <w:lang w:val="es-ES"/>
        </w:rPr>
        <w:t xml:space="preserve"> </w:t>
      </w:r>
      <w:r>
        <w:rPr>
          <w:rFonts w:ascii="GHEA Grapalat" w:hAnsi="GHEA Grapalat"/>
          <w:sz w:val="20"/>
          <w:szCs w:val="20"/>
        </w:rPr>
        <w:t>գտնվող</w:t>
      </w:r>
      <w:r>
        <w:rPr>
          <w:rFonts w:ascii="GHEA Grapalat" w:hAnsi="GHEA Grapalat"/>
          <w:sz w:val="20"/>
          <w:szCs w:val="20"/>
          <w:lang w:val="es-ES"/>
        </w:rPr>
        <w:t xml:space="preserve"> </w:t>
      </w:r>
      <w:r>
        <w:rPr>
          <w:rFonts w:ascii="GHEA Grapalat" w:hAnsi="GHEA Grapalat"/>
          <w:sz w:val="20"/>
          <w:szCs w:val="20"/>
        </w:rPr>
        <w:t>ապացույցներով</w:t>
      </w:r>
      <w:r>
        <w:rPr>
          <w:rFonts w:ascii="GHEA Grapalat" w:hAnsi="GHEA Grapalat"/>
          <w:sz w:val="20"/>
          <w:szCs w:val="20"/>
          <w:lang w:val="es-ES"/>
        </w:rPr>
        <w:t xml:space="preserve">, </w:t>
      </w:r>
      <w:r>
        <w:rPr>
          <w:rFonts w:ascii="GHEA Grapalat" w:hAnsi="GHEA Grapalat"/>
          <w:sz w:val="20"/>
          <w:szCs w:val="20"/>
        </w:rPr>
        <w:t>համարվում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հաստատված</w:t>
      </w:r>
      <w:r>
        <w:rPr>
          <w:rFonts w:ascii="GHEA Grapalat" w:hAnsi="GHEA Grapalat"/>
          <w:sz w:val="20"/>
          <w:szCs w:val="20"/>
          <w:lang w:val="es-ES"/>
        </w:rPr>
        <w:t>:</w:t>
      </w:r>
    </w:p>
    <w:p w14:paraId="5B1B3E10">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9.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գործընթացին</w:t>
      </w:r>
      <w:r>
        <w:rPr>
          <w:rFonts w:ascii="GHEA Grapalat" w:hAnsi="GHEA Grapalat"/>
          <w:sz w:val="20"/>
          <w:szCs w:val="20"/>
          <w:lang w:val="es-ES"/>
        </w:rPr>
        <w:t xml:space="preserve"> </w:t>
      </w:r>
      <w:r>
        <w:rPr>
          <w:rFonts w:ascii="GHEA Grapalat" w:hAnsi="GHEA Grapalat"/>
          <w:sz w:val="20"/>
          <w:szCs w:val="20"/>
        </w:rPr>
        <w:t>վերաբերող՝</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վեճերի</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 xml:space="preserve"> </w:t>
      </w:r>
      <w:r>
        <w:rPr>
          <w:rFonts w:ascii="GHEA Grapalat" w:hAnsi="GHEA Grapalat"/>
          <w:sz w:val="20"/>
          <w:szCs w:val="20"/>
        </w:rPr>
        <w:t>քննվող</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միացնում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մեկ</w:t>
      </w:r>
      <w:r>
        <w:rPr>
          <w:rFonts w:ascii="GHEA Grapalat" w:hAnsi="GHEA Grapalat"/>
          <w:sz w:val="20"/>
          <w:szCs w:val="20"/>
          <w:lang w:val="es-ES"/>
        </w:rPr>
        <w:t xml:space="preserve"> </w:t>
      </w:r>
      <w:r>
        <w:rPr>
          <w:rFonts w:ascii="GHEA Grapalat" w:hAnsi="GHEA Grapalat"/>
          <w:sz w:val="20"/>
          <w:szCs w:val="20"/>
        </w:rPr>
        <w:t>վարույթում</w:t>
      </w:r>
      <w:r>
        <w:rPr>
          <w:rFonts w:ascii="GHEA Grapalat" w:hAnsi="GHEA Grapalat"/>
          <w:sz w:val="20"/>
          <w:szCs w:val="20"/>
          <w:lang w:val="es-ES"/>
        </w:rPr>
        <w:t>:</w:t>
      </w:r>
    </w:p>
    <w:p w14:paraId="3F28D7A2">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 xml:space="preserve"> </w:t>
      </w:r>
      <w:r>
        <w:rPr>
          <w:rFonts w:ascii="GHEA Grapalat" w:hAnsi="GHEA Grapalat"/>
          <w:sz w:val="20"/>
          <w:szCs w:val="20"/>
        </w:rPr>
        <w:t>նշելով</w:t>
      </w:r>
      <w:r>
        <w:rPr>
          <w:rFonts w:ascii="GHEA Grapalat" w:hAnsi="GHEA Grapalat"/>
          <w:sz w:val="20"/>
          <w:szCs w:val="20"/>
          <w:lang w:val="es-ES"/>
        </w:rPr>
        <w:t xml:space="preserve"> </w:t>
      </w:r>
      <w:r>
        <w:rPr>
          <w:rFonts w:ascii="GHEA Grapalat" w:hAnsi="GHEA Grapalat"/>
          <w:sz w:val="20"/>
          <w:szCs w:val="20"/>
        </w:rPr>
        <w:t>կասեցման</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1CE54A4E">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պատասխանը</w:t>
      </w:r>
      <w:r>
        <w:rPr>
          <w:rFonts w:ascii="GHEA Grapalat" w:hAnsi="GHEA Grapalat"/>
          <w:sz w:val="20"/>
          <w:szCs w:val="20"/>
          <w:lang w:val="es-ES"/>
        </w:rPr>
        <w:t xml:space="preserve"> </w:t>
      </w:r>
      <w:r>
        <w:rPr>
          <w:rFonts w:ascii="GHEA Grapalat" w:hAnsi="GHEA Grapalat"/>
          <w:sz w:val="20"/>
          <w:szCs w:val="20"/>
        </w:rPr>
        <w:t>պատվիրատուն</w:t>
      </w:r>
      <w:r>
        <w:rPr>
          <w:rFonts w:ascii="GHEA Grapalat" w:hAnsi="GHEA Grapalat"/>
          <w:sz w:val="20"/>
          <w:szCs w:val="20"/>
          <w:lang w:val="es-ES"/>
        </w:rPr>
        <w:t xml:space="preserve"> </w:t>
      </w:r>
      <w:r>
        <w:rPr>
          <w:rFonts w:ascii="GHEA Grapalat" w:hAnsi="GHEA Grapalat"/>
          <w:sz w:val="20"/>
          <w:szCs w:val="20"/>
        </w:rPr>
        <w:t>ներկայացնում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ստանալուց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հնգօրյա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23604DC2">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12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անձինք</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նրանց</w:t>
      </w:r>
      <w:r>
        <w:rPr>
          <w:rFonts w:ascii="GHEA Grapalat" w:hAnsi="GHEA Grapalat"/>
          <w:sz w:val="20"/>
          <w:szCs w:val="20"/>
          <w:lang w:val="es-ES"/>
        </w:rPr>
        <w:t xml:space="preserve"> </w:t>
      </w:r>
      <w:r>
        <w:rPr>
          <w:rFonts w:ascii="GHEA Grapalat" w:hAnsi="GHEA Grapalat"/>
          <w:sz w:val="20"/>
          <w:szCs w:val="20"/>
        </w:rPr>
        <w:t>ներկայացուցիչները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նիստի</w:t>
      </w:r>
      <w:r>
        <w:rPr>
          <w:rFonts w:ascii="GHEA Grapalat" w:hAnsi="GHEA Grapalat"/>
          <w:sz w:val="20"/>
          <w:szCs w:val="20"/>
          <w:lang w:val="es-ES"/>
        </w:rPr>
        <w:t xml:space="preserve"> </w:t>
      </w:r>
      <w:r>
        <w:rPr>
          <w:rFonts w:ascii="GHEA Grapalat" w:hAnsi="GHEA Grapalat"/>
          <w:sz w:val="20"/>
          <w:szCs w:val="20"/>
        </w:rPr>
        <w:t>ժամանակի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վայրի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Օրենսգրքով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առանձին</w:t>
      </w:r>
      <w:r>
        <w:rPr>
          <w:rFonts w:ascii="GHEA Grapalat" w:hAnsi="GHEA Grapalat"/>
          <w:sz w:val="20"/>
          <w:szCs w:val="20"/>
          <w:lang w:val="es-ES"/>
        </w:rPr>
        <w:t xml:space="preserve"> </w:t>
      </w:r>
      <w:r>
        <w:rPr>
          <w:rFonts w:ascii="GHEA Grapalat" w:hAnsi="GHEA Grapalat"/>
          <w:sz w:val="20"/>
          <w:szCs w:val="20"/>
        </w:rPr>
        <w:t>դատավարական</w:t>
      </w:r>
      <w:r>
        <w:rPr>
          <w:rFonts w:ascii="GHEA Grapalat" w:hAnsi="GHEA Grapalat"/>
          <w:sz w:val="20"/>
          <w:szCs w:val="20"/>
          <w:lang w:val="es-ES"/>
        </w:rPr>
        <w:t xml:space="preserve"> </w:t>
      </w:r>
      <w:r>
        <w:rPr>
          <w:rFonts w:ascii="GHEA Grapalat" w:hAnsi="GHEA Grapalat"/>
          <w:sz w:val="20"/>
          <w:szCs w:val="20"/>
        </w:rPr>
        <w:t>գործողություններ</w:t>
      </w:r>
      <w:r>
        <w:rPr>
          <w:rFonts w:ascii="GHEA Grapalat" w:hAnsi="GHEA Grapalat"/>
          <w:sz w:val="20"/>
          <w:szCs w:val="20"/>
          <w:lang w:val="es-ES"/>
        </w:rPr>
        <w:t xml:space="preserve"> </w:t>
      </w:r>
      <w:r>
        <w:rPr>
          <w:rFonts w:ascii="GHEA Grapalat" w:hAnsi="GHEA Grapalat"/>
          <w:sz w:val="20"/>
          <w:szCs w:val="20"/>
        </w:rPr>
        <w:t>կատարելու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ծանուցվում</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հաղորդակցության</w:t>
      </w:r>
      <w:r>
        <w:rPr>
          <w:rFonts w:ascii="GHEA Grapalat" w:hAnsi="GHEA Grapalat"/>
          <w:sz w:val="20"/>
          <w:szCs w:val="20"/>
          <w:lang w:val="es-ES"/>
        </w:rPr>
        <w:t xml:space="preserve"> </w:t>
      </w:r>
      <w:r>
        <w:rPr>
          <w:rFonts w:ascii="GHEA Grapalat" w:hAnsi="GHEA Grapalat"/>
          <w:sz w:val="20"/>
          <w:szCs w:val="20"/>
        </w:rPr>
        <w:t>միջոցով</w:t>
      </w:r>
      <w:r>
        <w:rPr>
          <w:rFonts w:ascii="GHEA Grapalat" w:hAnsi="GHEA Grapalat"/>
          <w:sz w:val="20"/>
          <w:szCs w:val="20"/>
          <w:lang w:val="es-ES"/>
        </w:rPr>
        <w:t xml:space="preserve"> </w:t>
      </w:r>
      <w:r>
        <w:rPr>
          <w:rFonts w:ascii="GHEA Grapalat" w:hAnsi="GHEA Grapalat"/>
          <w:sz w:val="20"/>
          <w:szCs w:val="20"/>
        </w:rPr>
        <w:t>ծանուցագրերը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փաստաթղթեր</w:t>
      </w:r>
      <w:r>
        <w:rPr>
          <w:rFonts w:ascii="GHEA Grapalat" w:hAnsi="GHEA Grapalat"/>
          <w:sz w:val="20"/>
          <w:szCs w:val="20"/>
          <w:lang w:val="es-ES"/>
        </w:rPr>
        <w:t xml:space="preserve"> </w:t>
      </w:r>
      <w:r>
        <w:rPr>
          <w:rFonts w:ascii="GHEA Grapalat" w:hAnsi="GHEA Grapalat"/>
          <w:sz w:val="20"/>
          <w:szCs w:val="20"/>
        </w:rPr>
        <w:t>Օրենսգրքի</w:t>
      </w:r>
      <w:r>
        <w:rPr>
          <w:rFonts w:ascii="GHEA Grapalat" w:hAnsi="GHEA Grapalat"/>
          <w:sz w:val="20"/>
          <w:szCs w:val="20"/>
          <w:lang w:val="es-ES"/>
        </w:rPr>
        <w:t xml:space="preserve"> 97-</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կարգով</w:t>
      </w:r>
      <w:r>
        <w:rPr>
          <w:rFonts w:ascii="GHEA Grapalat" w:hAnsi="GHEA Grapalat"/>
          <w:sz w:val="20"/>
          <w:szCs w:val="20"/>
          <w:lang w:val="es-ES"/>
        </w:rPr>
        <w:t xml:space="preserve"> </w:t>
      </w:r>
      <w:r>
        <w:rPr>
          <w:rFonts w:ascii="GHEA Grapalat" w:hAnsi="GHEA Grapalat"/>
          <w:sz w:val="20"/>
          <w:szCs w:val="20"/>
        </w:rPr>
        <w:t>հայցադիմումում</w:t>
      </w:r>
      <w:r>
        <w:rPr>
          <w:rFonts w:ascii="GHEA Grapalat" w:hAnsi="GHEA Grapalat"/>
          <w:sz w:val="20"/>
          <w:szCs w:val="20"/>
          <w:lang w:val="es-ES"/>
        </w:rPr>
        <w:t xml:space="preserve"> </w:t>
      </w:r>
      <w:r>
        <w:rPr>
          <w:rFonts w:ascii="GHEA Grapalat" w:hAnsi="GHEA Grapalat"/>
          <w:sz w:val="20"/>
          <w:szCs w:val="20"/>
        </w:rPr>
        <w:t>նշված</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փոստին</w:t>
      </w:r>
      <w:r>
        <w:rPr>
          <w:rFonts w:ascii="GHEA Grapalat" w:hAnsi="GHEA Grapalat"/>
          <w:sz w:val="20"/>
          <w:szCs w:val="20"/>
          <w:lang w:val="es-ES"/>
        </w:rPr>
        <w:t xml:space="preserve"> </w:t>
      </w:r>
      <w:r>
        <w:rPr>
          <w:rFonts w:ascii="GHEA Grapalat" w:hAnsi="GHEA Grapalat"/>
          <w:sz w:val="20"/>
          <w:szCs w:val="20"/>
        </w:rPr>
        <w:t>ուղարկելու</w:t>
      </w:r>
      <w:r>
        <w:rPr>
          <w:rFonts w:ascii="GHEA Grapalat" w:hAnsi="GHEA Grapalat"/>
          <w:sz w:val="20"/>
          <w:szCs w:val="20"/>
          <w:lang w:val="es-ES"/>
        </w:rPr>
        <w:t xml:space="preserve"> </w:t>
      </w:r>
      <w:r>
        <w:rPr>
          <w:rFonts w:ascii="GHEA Grapalat" w:hAnsi="GHEA Grapalat"/>
          <w:sz w:val="20"/>
          <w:szCs w:val="20"/>
        </w:rPr>
        <w:t>եղանակով</w:t>
      </w:r>
      <w:r>
        <w:rPr>
          <w:rFonts w:ascii="GHEA Grapalat" w:hAnsi="GHEA Grapalat"/>
          <w:sz w:val="20"/>
          <w:szCs w:val="20"/>
          <w:lang w:val="es-ES"/>
        </w:rPr>
        <w:t>:</w:t>
      </w:r>
    </w:p>
    <w:p w14:paraId="4093C087">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բաժնով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գործերը</w:t>
      </w:r>
      <w:r>
        <w:rPr>
          <w:rFonts w:ascii="GHEA Grapalat" w:hAnsi="GHEA Grapalat"/>
          <w:sz w:val="20"/>
          <w:szCs w:val="20"/>
          <w:lang w:val="es-ES"/>
        </w:rPr>
        <w:t xml:space="preserve"> </w:t>
      </w:r>
      <w:r>
        <w:rPr>
          <w:rFonts w:ascii="GHEA Grapalat" w:hAnsi="GHEA Grapalat"/>
          <w:sz w:val="20"/>
          <w:szCs w:val="20"/>
        </w:rPr>
        <w:t>քննում</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դրանց</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վճիռները</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ընթացակարգով</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անձի</w:t>
      </w:r>
      <w:r>
        <w:rPr>
          <w:rFonts w:ascii="GHEA Grapalat" w:hAnsi="GHEA Grapalat"/>
          <w:sz w:val="20"/>
          <w:szCs w:val="20"/>
          <w:lang w:val="es-ES"/>
        </w:rPr>
        <w:t xml:space="preserve"> </w:t>
      </w:r>
      <w:r>
        <w:rPr>
          <w:rFonts w:ascii="GHEA Grapalat" w:hAnsi="GHEA Grapalat"/>
          <w:sz w:val="20"/>
          <w:szCs w:val="20"/>
        </w:rPr>
        <w:t>միջնորդությամբ</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իր</w:t>
      </w:r>
      <w:r>
        <w:rPr>
          <w:rFonts w:ascii="GHEA Grapalat" w:hAnsi="GHEA Grapalat"/>
          <w:sz w:val="20"/>
          <w:szCs w:val="20"/>
          <w:lang w:val="es-ES"/>
        </w:rPr>
        <w:t xml:space="preserve"> </w:t>
      </w:r>
      <w:r>
        <w:rPr>
          <w:rFonts w:ascii="GHEA Grapalat" w:hAnsi="GHEA Grapalat"/>
          <w:sz w:val="20"/>
          <w:szCs w:val="20"/>
        </w:rPr>
        <w:t>նախաձեռնությամբ</w:t>
      </w:r>
      <w:r>
        <w:rPr>
          <w:rFonts w:ascii="GHEA Grapalat" w:hAnsi="GHEA Grapalat"/>
          <w:sz w:val="20"/>
          <w:szCs w:val="20"/>
          <w:lang w:val="es-ES"/>
        </w:rPr>
        <w:t xml:space="preserve"> </w:t>
      </w:r>
      <w:r>
        <w:rPr>
          <w:rFonts w:ascii="GHEA Grapalat" w:hAnsi="GHEA Grapalat"/>
          <w:sz w:val="20"/>
          <w:szCs w:val="20"/>
        </w:rPr>
        <w:t>եկել</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եզրահանգման</w:t>
      </w:r>
      <w:r>
        <w:rPr>
          <w:rFonts w:ascii="GHEA Grapalat" w:hAnsi="GHEA Grapalat"/>
          <w:sz w:val="20"/>
          <w:szCs w:val="20"/>
          <w:lang w:val="es-ES"/>
        </w:rPr>
        <w:t xml:space="preserve">, </w:t>
      </w:r>
      <w:r>
        <w:rPr>
          <w:rFonts w:ascii="GHEA Grapalat" w:hAnsi="GHEA Grapalat"/>
          <w:sz w:val="20"/>
          <w:szCs w:val="20"/>
        </w:rPr>
        <w:t>որ</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քննել</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w:t>
      </w:r>
    </w:p>
    <w:p w14:paraId="7F4DC598">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14.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վերաբերյալ</w:t>
      </w:r>
      <w:r>
        <w:rPr>
          <w:rFonts w:ascii="GHEA Grapalat" w:hAnsi="GHEA Grapalat"/>
          <w:sz w:val="20"/>
          <w:szCs w:val="20"/>
          <w:lang w:val="es-ES"/>
        </w:rPr>
        <w:t xml:space="preserve"> </w:t>
      </w:r>
      <w:r>
        <w:rPr>
          <w:rFonts w:ascii="GHEA Grapalat" w:hAnsi="GHEA Grapalat"/>
          <w:sz w:val="20"/>
          <w:szCs w:val="20"/>
        </w:rPr>
        <w:t>միջնորդությունը</w:t>
      </w:r>
      <w:r>
        <w:rPr>
          <w:rFonts w:ascii="GHEA Grapalat" w:hAnsi="GHEA Grapalat"/>
          <w:sz w:val="20"/>
          <w:szCs w:val="20"/>
          <w:lang w:val="es-ES"/>
        </w:rPr>
        <w:t xml:space="preserve"> </w:t>
      </w:r>
      <w:r>
        <w:rPr>
          <w:rFonts w:ascii="GHEA Grapalat" w:hAnsi="GHEA Grapalat"/>
          <w:sz w:val="20"/>
          <w:szCs w:val="20"/>
        </w:rPr>
        <w:t>գործին</w:t>
      </w:r>
      <w:r>
        <w:rPr>
          <w:rFonts w:ascii="GHEA Grapalat" w:hAnsi="GHEA Grapalat"/>
          <w:sz w:val="20"/>
          <w:szCs w:val="20"/>
          <w:lang w:val="es-ES"/>
        </w:rPr>
        <w:t xml:space="preserve"> </w:t>
      </w:r>
      <w:r>
        <w:rPr>
          <w:rFonts w:ascii="GHEA Grapalat" w:hAnsi="GHEA Grapalat"/>
          <w:sz w:val="20"/>
          <w:szCs w:val="20"/>
        </w:rPr>
        <w:t>մասնակցող</w:t>
      </w:r>
      <w:r>
        <w:rPr>
          <w:rFonts w:ascii="GHEA Grapalat" w:hAnsi="GHEA Grapalat"/>
          <w:sz w:val="20"/>
          <w:szCs w:val="20"/>
          <w:lang w:val="es-ES"/>
        </w:rPr>
        <w:t xml:space="preserve"> </w:t>
      </w:r>
      <w:r>
        <w:rPr>
          <w:rFonts w:ascii="GHEA Grapalat" w:hAnsi="GHEA Grapalat"/>
          <w:sz w:val="20"/>
          <w:szCs w:val="20"/>
        </w:rPr>
        <w:t>անձը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ժամկետի</w:t>
      </w:r>
      <w:r>
        <w:rPr>
          <w:rFonts w:ascii="GHEA Grapalat" w:hAnsi="GHEA Grapalat"/>
          <w:sz w:val="20"/>
          <w:szCs w:val="20"/>
          <w:lang w:val="es-ES"/>
        </w:rPr>
        <w:t xml:space="preserve"> </w:t>
      </w:r>
      <w:r>
        <w:rPr>
          <w:rFonts w:ascii="GHEA Grapalat" w:hAnsi="GHEA Grapalat"/>
          <w:sz w:val="20"/>
          <w:szCs w:val="20"/>
        </w:rPr>
        <w:t>լրանալը</w:t>
      </w:r>
      <w:r>
        <w:rPr>
          <w:rFonts w:ascii="GHEA Grapalat" w:hAnsi="GHEA Grapalat"/>
          <w:sz w:val="20"/>
          <w:szCs w:val="20"/>
          <w:lang w:val="es-ES"/>
        </w:rPr>
        <w:t>:</w:t>
      </w:r>
    </w:p>
    <w:p w14:paraId="65A24E27">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15.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հայցադիմումի</w:t>
      </w:r>
      <w:r>
        <w:rPr>
          <w:rFonts w:ascii="GHEA Grapalat" w:hAnsi="GHEA Grapalat"/>
          <w:sz w:val="20"/>
          <w:szCs w:val="20"/>
          <w:lang w:val="es-ES"/>
        </w:rPr>
        <w:t xml:space="preserve"> </w:t>
      </w:r>
      <w:r>
        <w:rPr>
          <w:rFonts w:ascii="GHEA Grapalat" w:hAnsi="GHEA Grapalat"/>
          <w:sz w:val="20"/>
          <w:szCs w:val="20"/>
        </w:rPr>
        <w:t>պատասխան</w:t>
      </w:r>
      <w:r>
        <w:rPr>
          <w:rFonts w:ascii="GHEA Grapalat" w:hAnsi="GHEA Grapalat"/>
          <w:sz w:val="20"/>
          <w:szCs w:val="20"/>
          <w:lang w:val="es-ES"/>
        </w:rPr>
        <w:t xml:space="preserve"> </w:t>
      </w:r>
      <w:r>
        <w:rPr>
          <w:rFonts w:ascii="GHEA Grapalat" w:hAnsi="GHEA Grapalat"/>
          <w:sz w:val="20"/>
          <w:szCs w:val="20"/>
        </w:rPr>
        <w:t>ներկայացնելու</w:t>
      </w:r>
      <w:r>
        <w:rPr>
          <w:rFonts w:ascii="GHEA Grapalat" w:hAnsi="GHEA Grapalat"/>
          <w:sz w:val="20"/>
          <w:szCs w:val="20"/>
          <w:lang w:val="es-ES"/>
        </w:rPr>
        <w:t xml:space="preserve"> </w:t>
      </w:r>
      <w:r>
        <w:rPr>
          <w:rFonts w:ascii="GHEA Grapalat" w:hAnsi="GHEA Grapalat"/>
          <w:sz w:val="20"/>
          <w:szCs w:val="20"/>
        </w:rPr>
        <w:t>համար</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ժամկետը</w:t>
      </w:r>
      <w:r>
        <w:rPr>
          <w:rFonts w:ascii="GHEA Grapalat" w:hAnsi="GHEA Grapalat"/>
          <w:sz w:val="20"/>
          <w:szCs w:val="20"/>
          <w:lang w:val="es-ES"/>
        </w:rPr>
        <w:t xml:space="preserve"> </w:t>
      </w:r>
      <w:r>
        <w:rPr>
          <w:rFonts w:ascii="GHEA Grapalat" w:hAnsi="GHEA Grapalat"/>
          <w:sz w:val="20"/>
          <w:szCs w:val="20"/>
        </w:rPr>
        <w:t>լրանալուց</w:t>
      </w:r>
      <w:r>
        <w:rPr>
          <w:rFonts w:ascii="GHEA Grapalat" w:hAnsi="GHEA Grapalat"/>
          <w:sz w:val="20"/>
          <w:szCs w:val="20"/>
          <w:lang w:val="es-ES"/>
        </w:rPr>
        <w:t xml:space="preserve"> </w:t>
      </w:r>
      <w:r>
        <w:rPr>
          <w:rFonts w:ascii="GHEA Grapalat" w:hAnsi="GHEA Grapalat"/>
          <w:sz w:val="20"/>
          <w:szCs w:val="20"/>
        </w:rPr>
        <w:t>հետո՝</w:t>
      </w:r>
      <w:r>
        <w:rPr>
          <w:rFonts w:ascii="GHEA Grapalat" w:hAnsi="GHEA Grapalat"/>
          <w:sz w:val="20"/>
          <w:szCs w:val="20"/>
          <w:lang w:val="es-ES"/>
        </w:rPr>
        <w:t xml:space="preserve"> </w:t>
      </w:r>
      <w:r>
        <w:rPr>
          <w:rFonts w:ascii="GHEA Grapalat" w:hAnsi="GHEA Grapalat"/>
          <w:sz w:val="20"/>
          <w:szCs w:val="20"/>
        </w:rPr>
        <w:t>եռօրյա</w:t>
      </w:r>
      <w:r>
        <w:rPr>
          <w:rFonts w:ascii="GHEA Grapalat" w:hAnsi="GHEA Grapalat"/>
          <w:sz w:val="20"/>
          <w:szCs w:val="20"/>
          <w:lang w:val="es-ES"/>
        </w:rPr>
        <w:t xml:space="preserve"> </w:t>
      </w:r>
      <w:r>
        <w:rPr>
          <w:rFonts w:ascii="GHEA Grapalat" w:hAnsi="GHEA Grapalat"/>
          <w:sz w:val="20"/>
          <w:szCs w:val="20"/>
        </w:rPr>
        <w:t>ժամկետում</w:t>
      </w:r>
      <w:r>
        <w:rPr>
          <w:rFonts w:ascii="GHEA Grapalat" w:hAnsi="GHEA Grapalat"/>
          <w:sz w:val="20"/>
          <w:szCs w:val="20"/>
          <w:lang w:val="es-ES"/>
        </w:rPr>
        <w:t>:</w:t>
      </w:r>
    </w:p>
    <w:p w14:paraId="1E9D2AC7">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16. </w:t>
      </w:r>
      <w:r>
        <w:rPr>
          <w:rFonts w:ascii="GHEA Grapalat" w:hAnsi="GHEA Grapalat"/>
          <w:sz w:val="20"/>
          <w:szCs w:val="20"/>
        </w:rPr>
        <w:t>Գործը</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նիստում</w:t>
      </w:r>
      <w:r>
        <w:rPr>
          <w:rFonts w:ascii="GHEA Grapalat" w:hAnsi="GHEA Grapalat"/>
          <w:sz w:val="20"/>
          <w:szCs w:val="20"/>
          <w:lang w:val="es-ES"/>
        </w:rPr>
        <w:t xml:space="preserve"> </w:t>
      </w:r>
      <w:r>
        <w:rPr>
          <w:rFonts w:ascii="GHEA Grapalat" w:hAnsi="GHEA Grapalat"/>
          <w:sz w:val="20"/>
          <w:szCs w:val="20"/>
        </w:rPr>
        <w:t>քննելու</w:t>
      </w:r>
      <w:r>
        <w:rPr>
          <w:rFonts w:ascii="GHEA Grapalat" w:hAnsi="GHEA Grapalat"/>
          <w:sz w:val="20"/>
          <w:szCs w:val="20"/>
          <w:lang w:val="es-ES"/>
        </w:rPr>
        <w:t xml:space="preserve"> </w:t>
      </w:r>
      <w:r>
        <w:rPr>
          <w:rFonts w:ascii="GHEA Grapalat" w:hAnsi="GHEA Grapalat"/>
          <w:sz w:val="20"/>
          <w:szCs w:val="20"/>
        </w:rPr>
        <w:t>հարցը</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լուծվել</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հայցադիմումը</w:t>
      </w:r>
      <w:r>
        <w:rPr>
          <w:rFonts w:ascii="GHEA Grapalat" w:hAnsi="GHEA Grapalat"/>
          <w:sz w:val="20"/>
          <w:szCs w:val="20"/>
          <w:lang w:val="es-ES"/>
        </w:rPr>
        <w:t xml:space="preserve"> </w:t>
      </w:r>
      <w:r>
        <w:rPr>
          <w:rFonts w:ascii="GHEA Grapalat" w:hAnsi="GHEA Grapalat"/>
          <w:sz w:val="20"/>
          <w:szCs w:val="20"/>
        </w:rPr>
        <w:t>վարույթ</w:t>
      </w:r>
      <w:r>
        <w:rPr>
          <w:rFonts w:ascii="GHEA Grapalat" w:hAnsi="GHEA Grapalat"/>
          <w:sz w:val="20"/>
          <w:szCs w:val="20"/>
          <w:lang w:val="es-ES"/>
        </w:rPr>
        <w:t xml:space="preserve"> </w:t>
      </w:r>
      <w:r>
        <w:rPr>
          <w:rFonts w:ascii="GHEA Grapalat" w:hAnsi="GHEA Grapalat"/>
          <w:sz w:val="20"/>
          <w:szCs w:val="20"/>
        </w:rPr>
        <w:t>ընդունելու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որոշմամբ</w:t>
      </w:r>
      <w:r>
        <w:rPr>
          <w:rFonts w:ascii="GHEA Grapalat" w:hAnsi="GHEA Grapalat"/>
          <w:sz w:val="20"/>
          <w:szCs w:val="20"/>
          <w:lang w:val="es-ES"/>
        </w:rPr>
        <w:t>:</w:t>
      </w:r>
    </w:p>
    <w:p w14:paraId="0E7ECA65">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17</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հիմքում</w:t>
      </w:r>
      <w:r>
        <w:rPr>
          <w:rFonts w:ascii="GHEA Grapalat" w:hAnsi="GHEA Grapalat"/>
          <w:sz w:val="20"/>
          <w:szCs w:val="20"/>
          <w:lang w:val="es-ES"/>
        </w:rPr>
        <w:t xml:space="preserve"> </w:t>
      </w:r>
      <w:r>
        <w:rPr>
          <w:rFonts w:ascii="GHEA Grapalat" w:hAnsi="GHEA Grapalat"/>
          <w:sz w:val="20"/>
          <w:szCs w:val="20"/>
        </w:rPr>
        <w:t>ընկած</w:t>
      </w:r>
      <w:r>
        <w:rPr>
          <w:rFonts w:ascii="GHEA Grapalat" w:hAnsi="GHEA Grapalat"/>
          <w:sz w:val="20"/>
          <w:szCs w:val="20"/>
          <w:lang w:val="es-ES"/>
        </w:rPr>
        <w:t xml:space="preserve"> </w:t>
      </w:r>
      <w:r>
        <w:rPr>
          <w:rFonts w:ascii="GHEA Grapalat" w:hAnsi="GHEA Grapalat"/>
          <w:sz w:val="20"/>
          <w:szCs w:val="20"/>
        </w:rPr>
        <w:t>հանգամանքների</w:t>
      </w:r>
      <w:r>
        <w:rPr>
          <w:rFonts w:ascii="GHEA Grapalat" w:hAnsi="GHEA Grapalat"/>
          <w:sz w:val="20"/>
          <w:szCs w:val="20"/>
          <w:lang w:val="es-ES"/>
        </w:rPr>
        <w:t xml:space="preserve">, </w:t>
      </w:r>
      <w:r>
        <w:rPr>
          <w:rFonts w:ascii="GHEA Grapalat" w:hAnsi="GHEA Grapalat"/>
          <w:sz w:val="20"/>
          <w:szCs w:val="20"/>
        </w:rPr>
        <w:t>ինչպես</w:t>
      </w:r>
      <w:r>
        <w:rPr>
          <w:rFonts w:ascii="GHEA Grapalat" w:hAnsi="GHEA Grapalat"/>
          <w:sz w:val="20"/>
          <w:szCs w:val="20"/>
          <w:lang w:val="es-ES"/>
        </w:rPr>
        <w:t xml:space="preserve"> </w:t>
      </w:r>
      <w:r>
        <w:rPr>
          <w:rFonts w:ascii="GHEA Grapalat" w:hAnsi="GHEA Grapalat"/>
          <w:sz w:val="20"/>
          <w:szCs w:val="20"/>
        </w:rPr>
        <w:t>նաև</w:t>
      </w:r>
      <w:r>
        <w:rPr>
          <w:rFonts w:ascii="GHEA Grapalat" w:hAnsi="GHEA Grapalat"/>
          <w:sz w:val="20"/>
          <w:szCs w:val="20"/>
          <w:lang w:val="es-ES"/>
        </w:rPr>
        <w:t xml:space="preserve"> </w:t>
      </w:r>
      <w:r>
        <w:rPr>
          <w:rFonts w:ascii="GHEA Grapalat" w:hAnsi="GHEA Grapalat"/>
          <w:sz w:val="20"/>
          <w:szCs w:val="20"/>
        </w:rPr>
        <w:t>տվյալ</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ընդունման</w:t>
      </w:r>
      <w:r>
        <w:rPr>
          <w:rFonts w:ascii="GHEA Grapalat" w:hAnsi="GHEA Grapalat"/>
          <w:sz w:val="20"/>
          <w:szCs w:val="20"/>
          <w:lang w:val="es-ES"/>
        </w:rPr>
        <w:t xml:space="preserve"> </w:t>
      </w:r>
      <w:r>
        <w:rPr>
          <w:rFonts w:ascii="GHEA Grapalat" w:hAnsi="GHEA Grapalat"/>
          <w:sz w:val="20"/>
          <w:szCs w:val="20"/>
        </w:rPr>
        <w:t>օրենքով</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իրավական</w:t>
      </w:r>
      <w:r>
        <w:rPr>
          <w:rFonts w:ascii="GHEA Grapalat" w:hAnsi="GHEA Grapalat"/>
          <w:sz w:val="20"/>
          <w:szCs w:val="20"/>
          <w:lang w:val="es-ES"/>
        </w:rPr>
        <w:t xml:space="preserve"> </w:t>
      </w:r>
      <w:r>
        <w:rPr>
          <w:rFonts w:ascii="GHEA Grapalat" w:hAnsi="GHEA Grapalat"/>
          <w:sz w:val="20"/>
          <w:szCs w:val="20"/>
        </w:rPr>
        <w:t>ակտերով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կարգը</w:t>
      </w:r>
      <w:r>
        <w:rPr>
          <w:rFonts w:ascii="GHEA Grapalat" w:hAnsi="GHEA Grapalat"/>
          <w:sz w:val="20"/>
          <w:szCs w:val="20"/>
          <w:lang w:val="es-ES"/>
        </w:rPr>
        <w:t xml:space="preserve"> </w:t>
      </w:r>
      <w:r>
        <w:rPr>
          <w:rFonts w:ascii="GHEA Grapalat" w:hAnsi="GHEA Grapalat"/>
          <w:sz w:val="20"/>
          <w:szCs w:val="20"/>
        </w:rPr>
        <w:t>պահպանված</w:t>
      </w:r>
      <w:r>
        <w:rPr>
          <w:rFonts w:ascii="GHEA Grapalat" w:hAnsi="GHEA Grapalat"/>
          <w:sz w:val="20"/>
          <w:szCs w:val="20"/>
          <w:lang w:val="es-ES"/>
        </w:rPr>
        <w:t xml:space="preserve"> </w:t>
      </w:r>
      <w:r>
        <w:rPr>
          <w:rFonts w:ascii="GHEA Grapalat" w:hAnsi="GHEA Grapalat"/>
          <w:sz w:val="20"/>
          <w:szCs w:val="20"/>
        </w:rPr>
        <w:t>լինելու</w:t>
      </w:r>
      <w:r>
        <w:rPr>
          <w:rFonts w:ascii="GHEA Grapalat" w:hAnsi="GHEA Grapalat"/>
          <w:sz w:val="20"/>
          <w:szCs w:val="20"/>
          <w:lang w:val="es-ES"/>
        </w:rPr>
        <w:t xml:space="preserve"> </w:t>
      </w:r>
      <w:r>
        <w:rPr>
          <w:rFonts w:ascii="GHEA Grapalat" w:hAnsi="GHEA Grapalat"/>
          <w:sz w:val="20"/>
          <w:szCs w:val="20"/>
        </w:rPr>
        <w:t>փաստերն</w:t>
      </w:r>
      <w:r>
        <w:rPr>
          <w:rFonts w:ascii="GHEA Grapalat" w:hAnsi="GHEA Grapalat"/>
          <w:sz w:val="20"/>
          <w:szCs w:val="20"/>
          <w:lang w:val="es-ES"/>
        </w:rPr>
        <w:t xml:space="preserve"> </w:t>
      </w:r>
      <w:r>
        <w:rPr>
          <w:rFonts w:ascii="GHEA Grapalat" w:hAnsi="GHEA Grapalat"/>
          <w:sz w:val="20"/>
          <w:szCs w:val="20"/>
        </w:rPr>
        <w:t>ապացուցելու</w:t>
      </w:r>
      <w:r>
        <w:rPr>
          <w:rFonts w:ascii="GHEA Grapalat" w:hAnsi="GHEA Grapalat"/>
          <w:sz w:val="20"/>
          <w:szCs w:val="20"/>
          <w:lang w:val="es-ES"/>
        </w:rPr>
        <w:t xml:space="preserve"> </w:t>
      </w:r>
      <w:r>
        <w:rPr>
          <w:rFonts w:ascii="GHEA Grapalat" w:hAnsi="GHEA Grapalat"/>
          <w:sz w:val="20"/>
          <w:szCs w:val="20"/>
        </w:rPr>
        <w:t>պարտականությունը</w:t>
      </w:r>
      <w:r>
        <w:rPr>
          <w:rFonts w:ascii="GHEA Grapalat" w:hAnsi="GHEA Grapalat"/>
          <w:sz w:val="20"/>
          <w:szCs w:val="20"/>
          <w:lang w:val="es-ES"/>
        </w:rPr>
        <w:t xml:space="preserve"> </w:t>
      </w:r>
      <w:r>
        <w:rPr>
          <w:rFonts w:ascii="GHEA Grapalat" w:hAnsi="GHEA Grapalat"/>
          <w:sz w:val="20"/>
          <w:szCs w:val="20"/>
        </w:rPr>
        <w:t>կրում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w:t>
      </w:r>
    </w:p>
    <w:p w14:paraId="31273DB7">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18</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Պատասխանողը</w:t>
      </w:r>
      <w:r>
        <w:rPr>
          <w:rFonts w:ascii="GHEA Grapalat" w:hAnsi="GHEA Grapalat"/>
          <w:sz w:val="20"/>
          <w:szCs w:val="20"/>
          <w:lang w:val="es-ES"/>
        </w:rPr>
        <w:t xml:space="preserve"> </w:t>
      </w:r>
      <w:r>
        <w:rPr>
          <w:rFonts w:ascii="GHEA Grapalat" w:hAnsi="GHEA Grapalat"/>
          <w:sz w:val="20"/>
          <w:szCs w:val="20"/>
        </w:rPr>
        <w:t>վիճարկվող</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իրավաչափությունը</w:t>
      </w:r>
      <w:r>
        <w:rPr>
          <w:rFonts w:ascii="GHEA Grapalat" w:hAnsi="GHEA Grapalat"/>
          <w:sz w:val="20"/>
          <w:szCs w:val="20"/>
          <w:lang w:val="es-ES"/>
        </w:rPr>
        <w:t xml:space="preserve"> </w:t>
      </w:r>
      <w:r>
        <w:rPr>
          <w:rFonts w:ascii="GHEA Grapalat" w:hAnsi="GHEA Grapalat"/>
          <w:sz w:val="20"/>
          <w:szCs w:val="20"/>
        </w:rPr>
        <w:t>հիմնավորող</w:t>
      </w:r>
      <w:r>
        <w:rPr>
          <w:rFonts w:ascii="GHEA Grapalat" w:hAnsi="GHEA Grapalat"/>
          <w:sz w:val="20"/>
          <w:szCs w:val="20"/>
          <w:lang w:val="es-ES"/>
        </w:rPr>
        <w:t xml:space="preserve"> </w:t>
      </w:r>
      <w:r>
        <w:rPr>
          <w:rFonts w:ascii="GHEA Grapalat" w:hAnsi="GHEA Grapalat"/>
          <w:sz w:val="20"/>
          <w:szCs w:val="20"/>
        </w:rPr>
        <w:t>ապացույցներ</w:t>
      </w:r>
      <w:r>
        <w:rPr>
          <w:rFonts w:ascii="GHEA Grapalat" w:hAnsi="GHEA Grapalat"/>
          <w:sz w:val="20"/>
          <w:szCs w:val="20"/>
          <w:lang w:val="es-ES"/>
        </w:rPr>
        <w:t xml:space="preserve"> </w:t>
      </w:r>
      <w:r>
        <w:rPr>
          <w:rFonts w:ascii="GHEA Grapalat" w:hAnsi="GHEA Grapalat"/>
          <w:sz w:val="20"/>
          <w:szCs w:val="20"/>
        </w:rPr>
        <w:t>կարող</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ներկայացնել</w:t>
      </w:r>
      <w:r>
        <w:rPr>
          <w:rFonts w:ascii="GHEA Grapalat" w:hAnsi="GHEA Grapalat"/>
          <w:sz w:val="20"/>
          <w:szCs w:val="20"/>
          <w:lang w:val="es-ES"/>
        </w:rPr>
        <w:t xml:space="preserve"> </w:t>
      </w:r>
      <w:r>
        <w:rPr>
          <w:rFonts w:ascii="GHEA Grapalat" w:hAnsi="GHEA Grapalat"/>
          <w:sz w:val="20"/>
          <w:szCs w:val="20"/>
        </w:rPr>
        <w:t>միայն</w:t>
      </w:r>
      <w:r>
        <w:rPr>
          <w:rFonts w:ascii="GHEA Grapalat" w:hAnsi="GHEA Grapalat"/>
          <w:sz w:val="20"/>
          <w:szCs w:val="20"/>
          <w:lang w:val="es-ES"/>
        </w:rPr>
        <w:t xml:space="preserve"> </w:t>
      </w:r>
      <w:r>
        <w:rPr>
          <w:rFonts w:ascii="GHEA Grapalat" w:hAnsi="GHEA Grapalat"/>
          <w:sz w:val="20"/>
          <w:szCs w:val="20"/>
        </w:rPr>
        <w:t>ապացույցները</w:t>
      </w:r>
      <w:r>
        <w:rPr>
          <w:rFonts w:ascii="GHEA Grapalat" w:hAnsi="GHEA Grapalat"/>
          <w:sz w:val="20"/>
          <w:szCs w:val="20"/>
          <w:lang w:val="es-ES"/>
        </w:rPr>
        <w:t xml:space="preserve"> </w:t>
      </w:r>
      <w:r>
        <w:rPr>
          <w:rFonts w:ascii="GHEA Grapalat" w:hAnsi="GHEA Grapalat"/>
          <w:sz w:val="20"/>
          <w:szCs w:val="20"/>
        </w:rPr>
        <w:t>պահանջելու</w:t>
      </w:r>
      <w:r>
        <w:rPr>
          <w:rFonts w:ascii="GHEA Grapalat" w:hAnsi="GHEA Grapalat"/>
          <w:sz w:val="20"/>
          <w:szCs w:val="20"/>
          <w:lang w:val="es-ES"/>
        </w:rPr>
        <w:t xml:space="preserve"> </w:t>
      </w:r>
      <w:r>
        <w:rPr>
          <w:rFonts w:ascii="GHEA Grapalat" w:hAnsi="GHEA Grapalat"/>
          <w:sz w:val="20"/>
          <w:szCs w:val="20"/>
        </w:rPr>
        <w:t>որոշման</w:t>
      </w:r>
      <w:r>
        <w:rPr>
          <w:rFonts w:ascii="GHEA Grapalat" w:hAnsi="GHEA Grapalat"/>
          <w:sz w:val="20"/>
          <w:szCs w:val="20"/>
          <w:lang w:val="es-ES"/>
        </w:rPr>
        <w:t xml:space="preserve"> </w:t>
      </w:r>
      <w:r>
        <w:rPr>
          <w:rFonts w:ascii="GHEA Grapalat" w:hAnsi="GHEA Grapalat"/>
          <w:sz w:val="20"/>
          <w:szCs w:val="20"/>
        </w:rPr>
        <w:t>կատարման</w:t>
      </w:r>
      <w:r>
        <w:rPr>
          <w:rFonts w:ascii="GHEA Grapalat" w:hAnsi="GHEA Grapalat"/>
          <w:sz w:val="20"/>
          <w:szCs w:val="20"/>
          <w:lang w:val="es-ES"/>
        </w:rPr>
        <w:t xml:space="preserve"> </w:t>
      </w:r>
      <w:r>
        <w:rPr>
          <w:rFonts w:ascii="GHEA Grapalat" w:hAnsi="GHEA Grapalat"/>
          <w:sz w:val="20"/>
          <w:szCs w:val="20"/>
        </w:rPr>
        <w:t>ընթացքում</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դեպքերի</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հիմնավորում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ապացույցի</w:t>
      </w:r>
      <w:r>
        <w:rPr>
          <w:rFonts w:ascii="GHEA Grapalat" w:hAnsi="GHEA Grapalat"/>
          <w:sz w:val="20"/>
          <w:szCs w:val="20"/>
          <w:lang w:val="es-ES"/>
        </w:rPr>
        <w:t xml:space="preserve"> </w:t>
      </w:r>
      <w:r>
        <w:rPr>
          <w:rFonts w:ascii="GHEA Grapalat" w:hAnsi="GHEA Grapalat"/>
          <w:sz w:val="20"/>
          <w:szCs w:val="20"/>
        </w:rPr>
        <w:t>ներկայացման</w:t>
      </w:r>
      <w:r>
        <w:rPr>
          <w:rFonts w:ascii="GHEA Grapalat" w:hAnsi="GHEA Grapalat"/>
          <w:sz w:val="20"/>
          <w:szCs w:val="20"/>
          <w:lang w:val="es-ES"/>
        </w:rPr>
        <w:t xml:space="preserve"> </w:t>
      </w:r>
      <w:r>
        <w:rPr>
          <w:rFonts w:ascii="GHEA Grapalat" w:hAnsi="GHEA Grapalat"/>
          <w:sz w:val="20"/>
          <w:szCs w:val="20"/>
        </w:rPr>
        <w:t>անհնարինությունը</w:t>
      </w:r>
      <w:r>
        <w:rPr>
          <w:rFonts w:ascii="GHEA Grapalat" w:hAnsi="GHEA Grapalat"/>
          <w:sz w:val="20"/>
          <w:szCs w:val="20"/>
          <w:lang w:val="es-ES"/>
        </w:rPr>
        <w:t xml:space="preserve"> </w:t>
      </w:r>
      <w:r>
        <w:rPr>
          <w:rFonts w:ascii="GHEA Grapalat" w:hAnsi="GHEA Grapalat"/>
          <w:sz w:val="20"/>
          <w:szCs w:val="20"/>
        </w:rPr>
        <w:t>իրենից</w:t>
      </w:r>
      <w:r>
        <w:rPr>
          <w:rFonts w:ascii="GHEA Grapalat" w:hAnsi="GHEA Grapalat"/>
          <w:sz w:val="20"/>
          <w:szCs w:val="20"/>
          <w:lang w:val="es-ES"/>
        </w:rPr>
        <w:t xml:space="preserve"> </w:t>
      </w:r>
      <w:r>
        <w:rPr>
          <w:rFonts w:ascii="GHEA Grapalat" w:hAnsi="GHEA Grapalat"/>
          <w:sz w:val="20"/>
          <w:szCs w:val="20"/>
        </w:rPr>
        <w:t>անկախ</w:t>
      </w:r>
      <w:r>
        <w:rPr>
          <w:rFonts w:ascii="GHEA Grapalat" w:hAnsi="GHEA Grapalat"/>
          <w:sz w:val="20"/>
          <w:szCs w:val="20"/>
          <w:lang w:val="es-ES"/>
        </w:rPr>
        <w:t xml:space="preserve"> </w:t>
      </w:r>
      <w:r>
        <w:rPr>
          <w:rFonts w:ascii="GHEA Grapalat" w:hAnsi="GHEA Grapalat"/>
          <w:sz w:val="20"/>
          <w:szCs w:val="20"/>
        </w:rPr>
        <w:t>պատճառներով</w:t>
      </w:r>
      <w:r>
        <w:rPr>
          <w:rFonts w:ascii="GHEA Grapalat" w:hAnsi="GHEA Grapalat"/>
          <w:sz w:val="20"/>
          <w:szCs w:val="20"/>
          <w:lang w:val="es-ES"/>
        </w:rPr>
        <w:t>:</w:t>
      </w:r>
    </w:p>
    <w:p w14:paraId="497751B9">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 xml:space="preserve">19 .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բացառությամբ</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6-</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բողոքարկումն</w:t>
      </w:r>
      <w:r>
        <w:rPr>
          <w:rFonts w:ascii="GHEA Grapalat" w:hAnsi="GHEA Grapalat"/>
          <w:sz w:val="20"/>
          <w:szCs w:val="20"/>
          <w:lang w:val="es-ES"/>
        </w:rPr>
        <w:t xml:space="preserve"> </w:t>
      </w:r>
      <w:r>
        <w:rPr>
          <w:rFonts w:ascii="GHEA Grapalat" w:hAnsi="GHEA Grapalat"/>
          <w:sz w:val="20"/>
          <w:szCs w:val="20"/>
        </w:rPr>
        <w:t>ինքնաբերաբար</w:t>
      </w:r>
      <w:r>
        <w:rPr>
          <w:rFonts w:ascii="GHEA Grapalat" w:hAnsi="GHEA Grapalat"/>
          <w:sz w:val="20"/>
          <w:szCs w:val="20"/>
          <w:lang w:val="es-ES"/>
        </w:rPr>
        <w:t xml:space="preserve"> </w:t>
      </w:r>
      <w:r>
        <w:rPr>
          <w:rFonts w:ascii="GHEA Grapalat" w:hAnsi="GHEA Grapalat"/>
          <w:sz w:val="20"/>
          <w:szCs w:val="20"/>
        </w:rPr>
        <w:t>կասեցնում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հրավերի</w:t>
      </w:r>
      <w:r>
        <w:rPr>
          <w:rFonts w:ascii="GHEA Grapalat" w:hAnsi="GHEA Grapalat"/>
          <w:sz w:val="20"/>
          <w:szCs w:val="20"/>
          <w:lang w:val="es-ES"/>
        </w:rPr>
        <w:t xml:space="preserve"> 12</w:t>
      </w:r>
      <w:r>
        <w:rPr>
          <w:rFonts w:ascii="Cambria Math" w:hAnsi="Cambria Math" w:cs="Cambria Math"/>
          <w:sz w:val="20"/>
          <w:szCs w:val="20"/>
          <w:lang w:val="es-ES"/>
        </w:rPr>
        <w:t>․</w:t>
      </w:r>
      <w:r>
        <w:rPr>
          <w:rFonts w:ascii="GHEA Grapalat" w:hAnsi="GHEA Grapalat"/>
          <w:sz w:val="20"/>
          <w:szCs w:val="20"/>
          <w:lang w:val="es-ES"/>
        </w:rPr>
        <w:t xml:space="preserve">10 </w:t>
      </w:r>
      <w:r>
        <w:rPr>
          <w:rFonts w:ascii="GHEA Grapalat" w:hAnsi="GHEA Grapalat" w:cs="GHEA Grapalat"/>
          <w:sz w:val="20"/>
          <w:szCs w:val="20"/>
        </w:rPr>
        <w:t>կետով</w:t>
      </w:r>
      <w:r>
        <w:rPr>
          <w:rFonts w:ascii="GHEA Grapalat" w:hAnsi="GHEA Grapalat"/>
          <w:sz w:val="20"/>
          <w:szCs w:val="20"/>
          <w:lang w:val="es-ES"/>
        </w:rPr>
        <w:t xml:space="preserve"> </w:t>
      </w:r>
      <w:r>
        <w:rPr>
          <w:rFonts w:ascii="GHEA Grapalat" w:hAnsi="GHEA Grapalat" w:cs="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հրապարակվելու</w:t>
      </w:r>
      <w:r>
        <w:rPr>
          <w:rFonts w:ascii="GHEA Grapalat" w:hAnsi="GHEA Grapalat"/>
          <w:sz w:val="20"/>
          <w:szCs w:val="20"/>
          <w:lang w:val="es-ES"/>
        </w:rPr>
        <w:t xml:space="preserve"> </w:t>
      </w:r>
      <w:r>
        <w:rPr>
          <w:rFonts w:ascii="GHEA Grapalat" w:hAnsi="GHEA Grapalat"/>
          <w:sz w:val="20"/>
          <w:szCs w:val="20"/>
        </w:rPr>
        <w:t>օրվանից</w:t>
      </w:r>
      <w:r>
        <w:rPr>
          <w:rFonts w:ascii="GHEA Grapalat" w:hAnsi="GHEA Grapalat"/>
          <w:sz w:val="20"/>
          <w:szCs w:val="20"/>
          <w:lang w:val="es-ES"/>
        </w:rPr>
        <w:t xml:space="preserve"> </w:t>
      </w:r>
      <w:r>
        <w:rPr>
          <w:rFonts w:ascii="GHEA Grapalat" w:hAnsi="GHEA Grapalat"/>
          <w:sz w:val="20"/>
          <w:szCs w:val="20"/>
        </w:rPr>
        <w:t>մինչև</w:t>
      </w:r>
      <w:r>
        <w:rPr>
          <w:rFonts w:ascii="GHEA Grapalat" w:hAnsi="GHEA Grapalat"/>
          <w:sz w:val="20"/>
          <w:szCs w:val="20"/>
          <w:lang w:val="es-ES"/>
        </w:rPr>
        <w:t xml:space="preserve"> </w:t>
      </w:r>
      <w:r>
        <w:rPr>
          <w:rFonts w:ascii="GHEA Grapalat" w:hAnsi="GHEA Grapalat"/>
          <w:sz w:val="20"/>
          <w:szCs w:val="20"/>
        </w:rPr>
        <w:t>վեճի</w:t>
      </w:r>
      <w:r>
        <w:rPr>
          <w:rFonts w:ascii="GHEA Grapalat" w:hAnsi="GHEA Grapalat"/>
          <w:sz w:val="20"/>
          <w:szCs w:val="20"/>
          <w:lang w:val="es-ES"/>
        </w:rPr>
        <w:t xml:space="preserve"> </w:t>
      </w:r>
      <w:r>
        <w:rPr>
          <w:rFonts w:ascii="GHEA Grapalat" w:hAnsi="GHEA Grapalat"/>
          <w:sz w:val="20"/>
          <w:szCs w:val="20"/>
        </w:rPr>
        <w:t>քննության</w:t>
      </w:r>
      <w:r>
        <w:rPr>
          <w:rFonts w:ascii="GHEA Grapalat" w:hAnsi="GHEA Grapalat"/>
          <w:sz w:val="20"/>
          <w:szCs w:val="20"/>
          <w:lang w:val="es-ES"/>
        </w:rPr>
        <w:t xml:space="preserve"> </w:t>
      </w:r>
      <w:r>
        <w:rPr>
          <w:rFonts w:ascii="GHEA Grapalat" w:hAnsi="GHEA Grapalat"/>
          <w:sz w:val="20"/>
          <w:szCs w:val="20"/>
        </w:rPr>
        <w:t>արդյունքներով</w:t>
      </w:r>
      <w:r>
        <w:rPr>
          <w:rFonts w:ascii="GHEA Grapalat" w:hAnsi="GHEA Grapalat"/>
          <w:sz w:val="20"/>
          <w:szCs w:val="20"/>
          <w:lang w:val="es-ES"/>
        </w:rPr>
        <w:t xml:space="preserve"> </w:t>
      </w:r>
      <w:r>
        <w:rPr>
          <w:rFonts w:ascii="GHEA Grapalat" w:hAnsi="GHEA Grapalat"/>
          <w:sz w:val="20"/>
          <w:szCs w:val="20"/>
        </w:rPr>
        <w:t>առաջին</w:t>
      </w:r>
      <w:r>
        <w:rPr>
          <w:rFonts w:ascii="GHEA Grapalat" w:hAnsi="GHEA Grapalat"/>
          <w:sz w:val="20"/>
          <w:szCs w:val="20"/>
          <w:lang w:val="es-ES"/>
        </w:rPr>
        <w:t xml:space="preserve"> </w:t>
      </w:r>
      <w:r>
        <w:rPr>
          <w:rFonts w:ascii="GHEA Grapalat" w:hAnsi="GHEA Grapalat"/>
          <w:sz w:val="20"/>
          <w:szCs w:val="20"/>
        </w:rPr>
        <w:t>ատյանի</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կայացրած</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մտնելու</w:t>
      </w:r>
      <w:r>
        <w:rPr>
          <w:rFonts w:ascii="GHEA Grapalat" w:hAnsi="GHEA Grapalat"/>
          <w:sz w:val="20"/>
          <w:szCs w:val="20"/>
          <w:lang w:val="es-ES"/>
        </w:rPr>
        <w:t xml:space="preserve"> </w:t>
      </w:r>
      <w:r>
        <w:rPr>
          <w:rFonts w:ascii="GHEA Grapalat" w:hAnsi="GHEA Grapalat"/>
          <w:sz w:val="20"/>
          <w:szCs w:val="20"/>
        </w:rPr>
        <w:t>օրը</w:t>
      </w:r>
      <w:r>
        <w:rPr>
          <w:rFonts w:ascii="GHEA Grapalat" w:hAnsi="GHEA Grapalat"/>
          <w:sz w:val="20"/>
          <w:szCs w:val="20"/>
          <w:lang w:val="es-ES"/>
        </w:rPr>
        <w:t>:</w:t>
      </w:r>
    </w:p>
    <w:p w14:paraId="0187018C">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20</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Այն</w:t>
      </w:r>
      <w:r>
        <w:rPr>
          <w:rFonts w:ascii="GHEA Grapalat" w:hAnsi="GHEA Grapalat"/>
          <w:sz w:val="20"/>
          <w:szCs w:val="20"/>
          <w:lang w:val="es-ES"/>
        </w:rPr>
        <w:t xml:space="preserve"> </w:t>
      </w:r>
      <w:r>
        <w:rPr>
          <w:rFonts w:ascii="GHEA Grapalat" w:hAnsi="GHEA Grapalat"/>
          <w:sz w:val="20"/>
          <w:szCs w:val="20"/>
        </w:rPr>
        <w:t>դեպքերում</w:t>
      </w:r>
      <w:r>
        <w:rPr>
          <w:rFonts w:ascii="GHEA Grapalat" w:hAnsi="GHEA Grapalat"/>
          <w:sz w:val="20"/>
          <w:szCs w:val="20"/>
          <w:lang w:val="es-ES"/>
        </w:rPr>
        <w:t xml:space="preserve">, </w:t>
      </w:r>
      <w:r>
        <w:rPr>
          <w:rFonts w:ascii="GHEA Grapalat" w:hAnsi="GHEA Grapalat"/>
          <w:sz w:val="20"/>
          <w:szCs w:val="20"/>
        </w:rPr>
        <w:t>երբ</w:t>
      </w:r>
      <w:r>
        <w:rPr>
          <w:rFonts w:ascii="GHEA Grapalat" w:hAnsi="GHEA Grapalat"/>
          <w:sz w:val="20"/>
          <w:szCs w:val="20"/>
          <w:lang w:val="es-ES"/>
        </w:rPr>
        <w:t xml:space="preserve">, </w:t>
      </w:r>
      <w:r>
        <w:rPr>
          <w:rFonts w:ascii="GHEA Grapalat" w:hAnsi="GHEA Grapalat"/>
          <w:sz w:val="20"/>
          <w:szCs w:val="20"/>
        </w:rPr>
        <w:t>հանրային</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պաշտպանության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ազգային</w:t>
      </w:r>
      <w:r>
        <w:rPr>
          <w:rFonts w:ascii="GHEA Grapalat" w:hAnsi="GHEA Grapalat"/>
          <w:sz w:val="20"/>
          <w:szCs w:val="20"/>
          <w:lang w:val="es-ES"/>
        </w:rPr>
        <w:t xml:space="preserve"> </w:t>
      </w:r>
      <w:r>
        <w:rPr>
          <w:rFonts w:ascii="GHEA Grapalat" w:hAnsi="GHEA Grapalat"/>
          <w:sz w:val="20"/>
          <w:szCs w:val="20"/>
        </w:rPr>
        <w:t>անվտանգության</w:t>
      </w:r>
      <w:r>
        <w:rPr>
          <w:rFonts w:ascii="GHEA Grapalat" w:hAnsi="GHEA Grapalat"/>
          <w:sz w:val="20"/>
          <w:szCs w:val="20"/>
          <w:lang w:val="es-ES"/>
        </w:rPr>
        <w:t xml:space="preserve"> </w:t>
      </w:r>
      <w:r>
        <w:rPr>
          <w:rFonts w:ascii="GHEA Grapalat" w:hAnsi="GHEA Grapalat"/>
          <w:sz w:val="20"/>
          <w:szCs w:val="20"/>
        </w:rPr>
        <w:t>շահերից</w:t>
      </w:r>
      <w:r>
        <w:rPr>
          <w:rFonts w:ascii="GHEA Grapalat" w:hAnsi="GHEA Grapalat"/>
          <w:sz w:val="20"/>
          <w:szCs w:val="20"/>
          <w:lang w:val="es-ES"/>
        </w:rPr>
        <w:t xml:space="preserve"> </w:t>
      </w:r>
      <w:r>
        <w:rPr>
          <w:rFonts w:ascii="GHEA Grapalat" w:hAnsi="GHEA Grapalat"/>
          <w:sz w:val="20"/>
          <w:szCs w:val="20"/>
        </w:rPr>
        <w:t>ելնելով</w:t>
      </w:r>
      <w:r>
        <w:rPr>
          <w:rFonts w:ascii="GHEA Grapalat" w:hAnsi="GHEA Grapalat"/>
          <w:sz w:val="20"/>
          <w:szCs w:val="20"/>
          <w:lang w:val="es-ES"/>
        </w:rPr>
        <w:t xml:space="preserve">, </w:t>
      </w:r>
      <w:r>
        <w:rPr>
          <w:rFonts w:ascii="GHEA Grapalat" w:hAnsi="GHEA Grapalat"/>
          <w:sz w:val="20"/>
          <w:szCs w:val="20"/>
        </w:rPr>
        <w:t>անհրաժեշտ</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շարունակել</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գործընթացը</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Օրենքի</w:t>
      </w:r>
      <w:r>
        <w:rPr>
          <w:rFonts w:ascii="GHEA Grapalat" w:hAnsi="GHEA Grapalat"/>
          <w:sz w:val="20"/>
          <w:szCs w:val="20"/>
          <w:lang w:val="es-ES"/>
        </w:rPr>
        <w:t xml:space="preserve"> 2-</w:t>
      </w:r>
      <w:r>
        <w:rPr>
          <w:rFonts w:ascii="GHEA Grapalat" w:hAnsi="GHEA Grapalat"/>
          <w:sz w:val="20"/>
          <w:szCs w:val="20"/>
        </w:rPr>
        <w:t>րդ</w:t>
      </w:r>
      <w:r>
        <w:rPr>
          <w:rFonts w:ascii="GHEA Grapalat" w:hAnsi="GHEA Grapalat"/>
          <w:sz w:val="20"/>
          <w:szCs w:val="20"/>
          <w:lang w:val="es-ES"/>
        </w:rPr>
        <w:t xml:space="preserve"> </w:t>
      </w:r>
      <w:r>
        <w:rPr>
          <w:rFonts w:ascii="GHEA Grapalat" w:hAnsi="GHEA Grapalat"/>
          <w:sz w:val="20"/>
          <w:szCs w:val="20"/>
        </w:rPr>
        <w:t>հոդվածի</w:t>
      </w:r>
      <w:r>
        <w:rPr>
          <w:rFonts w:ascii="GHEA Grapalat" w:hAnsi="GHEA Grapalat"/>
          <w:sz w:val="20"/>
          <w:szCs w:val="20"/>
          <w:lang w:val="es-ES"/>
        </w:rPr>
        <w:t xml:space="preserve"> 1-</w:t>
      </w:r>
      <w:r>
        <w:rPr>
          <w:rFonts w:ascii="GHEA Grapalat" w:hAnsi="GHEA Grapalat"/>
          <w:sz w:val="20"/>
          <w:szCs w:val="20"/>
        </w:rPr>
        <w:t>ին</w:t>
      </w:r>
      <w:r>
        <w:rPr>
          <w:rFonts w:ascii="GHEA Grapalat" w:hAnsi="GHEA Grapalat"/>
          <w:sz w:val="20"/>
          <w:szCs w:val="20"/>
          <w:lang w:val="es-ES"/>
        </w:rPr>
        <w:t xml:space="preserve"> </w:t>
      </w:r>
      <w:r>
        <w:rPr>
          <w:rFonts w:ascii="GHEA Grapalat" w:hAnsi="GHEA Grapalat"/>
          <w:sz w:val="20"/>
          <w:szCs w:val="20"/>
        </w:rPr>
        <w:t>մասով</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մարմինների</w:t>
      </w:r>
      <w:r>
        <w:rPr>
          <w:rFonts w:ascii="GHEA Grapalat" w:hAnsi="GHEA Grapalat"/>
          <w:sz w:val="20"/>
          <w:szCs w:val="20"/>
          <w:lang w:val="es-ES"/>
        </w:rPr>
        <w:t xml:space="preserve"> </w:t>
      </w:r>
      <w:r>
        <w:rPr>
          <w:rFonts w:ascii="GHEA Grapalat" w:hAnsi="GHEA Grapalat"/>
          <w:sz w:val="20"/>
          <w:szCs w:val="20"/>
        </w:rPr>
        <w:t>ղեկավարների</w:t>
      </w:r>
      <w:r>
        <w:rPr>
          <w:rFonts w:ascii="GHEA Grapalat" w:hAnsi="GHEA Grapalat"/>
          <w:sz w:val="20"/>
          <w:szCs w:val="20"/>
          <w:lang w:val="es-ES"/>
        </w:rPr>
        <w:t xml:space="preserve">, </w:t>
      </w:r>
      <w:r>
        <w:rPr>
          <w:rFonts w:ascii="GHEA Grapalat" w:hAnsi="GHEA Grapalat"/>
          <w:sz w:val="20"/>
          <w:szCs w:val="20"/>
        </w:rPr>
        <w:t>իսկ</w:t>
      </w:r>
      <w:r>
        <w:rPr>
          <w:rFonts w:ascii="GHEA Grapalat" w:hAnsi="GHEA Grapalat"/>
          <w:sz w:val="20"/>
          <w:szCs w:val="20"/>
          <w:lang w:val="es-ES"/>
        </w:rPr>
        <w:t xml:space="preserve"> </w:t>
      </w:r>
      <w:r>
        <w:rPr>
          <w:rFonts w:ascii="GHEA Grapalat" w:hAnsi="GHEA Grapalat"/>
          <w:sz w:val="20"/>
          <w:szCs w:val="20"/>
        </w:rPr>
        <w:t>իրավաբանական</w:t>
      </w:r>
      <w:r>
        <w:rPr>
          <w:rFonts w:ascii="GHEA Grapalat" w:hAnsi="GHEA Grapalat"/>
          <w:sz w:val="20"/>
          <w:szCs w:val="20"/>
          <w:lang w:val="es-ES"/>
        </w:rPr>
        <w:t xml:space="preserve"> </w:t>
      </w:r>
      <w:r>
        <w:rPr>
          <w:rFonts w:ascii="GHEA Grapalat" w:hAnsi="GHEA Grapalat"/>
          <w:sz w:val="20"/>
          <w:szCs w:val="20"/>
        </w:rPr>
        <w:t>անձանց</w:t>
      </w:r>
      <w:r>
        <w:rPr>
          <w:rFonts w:ascii="GHEA Grapalat" w:hAnsi="GHEA Grapalat"/>
          <w:sz w:val="20"/>
          <w:szCs w:val="20"/>
          <w:lang w:val="es-ES"/>
        </w:rPr>
        <w:t xml:space="preserve"> </w:t>
      </w:r>
      <w:r>
        <w:rPr>
          <w:rFonts w:ascii="GHEA Grapalat" w:hAnsi="GHEA Grapalat"/>
          <w:sz w:val="20"/>
          <w:szCs w:val="20"/>
        </w:rPr>
        <w:t>դեպքում</w:t>
      </w:r>
      <w:r>
        <w:rPr>
          <w:rFonts w:ascii="GHEA Grapalat" w:hAnsi="GHEA Grapalat"/>
          <w:sz w:val="20"/>
          <w:szCs w:val="20"/>
          <w:lang w:val="es-ES"/>
        </w:rPr>
        <w:t xml:space="preserve"> </w:t>
      </w:r>
      <w:r>
        <w:rPr>
          <w:rFonts w:ascii="GHEA Grapalat" w:hAnsi="GHEA Grapalat"/>
          <w:sz w:val="20"/>
          <w:szCs w:val="20"/>
        </w:rPr>
        <w:t>գործադիր</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ղեկավարի</w:t>
      </w:r>
      <w:r>
        <w:rPr>
          <w:rFonts w:ascii="GHEA Grapalat" w:hAnsi="GHEA Grapalat"/>
          <w:sz w:val="20"/>
          <w:szCs w:val="20"/>
          <w:lang w:val="es-ES"/>
        </w:rPr>
        <w:t xml:space="preserve"> </w:t>
      </w:r>
      <w:r>
        <w:rPr>
          <w:rFonts w:ascii="GHEA Grapalat" w:hAnsi="GHEA Grapalat"/>
          <w:sz w:val="20"/>
          <w:szCs w:val="20"/>
        </w:rPr>
        <w:t>գրավոր</w:t>
      </w:r>
      <w:r>
        <w:rPr>
          <w:rFonts w:ascii="GHEA Grapalat" w:hAnsi="GHEA Grapalat"/>
          <w:sz w:val="20"/>
          <w:szCs w:val="20"/>
          <w:lang w:val="es-ES"/>
        </w:rPr>
        <w:t xml:space="preserve"> </w:t>
      </w:r>
      <w:r>
        <w:rPr>
          <w:rFonts w:ascii="GHEA Grapalat" w:hAnsi="GHEA Grapalat"/>
          <w:sz w:val="20"/>
          <w:szCs w:val="20"/>
        </w:rPr>
        <w:t>միջնորդության</w:t>
      </w:r>
      <w:r>
        <w:rPr>
          <w:rFonts w:ascii="GHEA Grapalat" w:hAnsi="GHEA Grapalat"/>
          <w:sz w:val="20"/>
          <w:szCs w:val="20"/>
          <w:lang w:val="es-ES"/>
        </w:rPr>
        <w:t xml:space="preserve"> </w:t>
      </w:r>
      <w:r>
        <w:rPr>
          <w:rFonts w:ascii="GHEA Grapalat" w:hAnsi="GHEA Grapalat"/>
          <w:sz w:val="20"/>
          <w:szCs w:val="20"/>
        </w:rPr>
        <w:t>հիման</w:t>
      </w:r>
      <w:r>
        <w:rPr>
          <w:rFonts w:ascii="GHEA Grapalat" w:hAnsi="GHEA Grapalat"/>
          <w:sz w:val="20"/>
          <w:szCs w:val="20"/>
          <w:lang w:val="es-ES"/>
        </w:rPr>
        <w:t xml:space="preserve"> </w:t>
      </w:r>
      <w:r>
        <w:rPr>
          <w:rFonts w:ascii="GHEA Grapalat" w:hAnsi="GHEA Grapalat"/>
          <w:sz w:val="20"/>
          <w:szCs w:val="20"/>
        </w:rPr>
        <w:t>վրա</w:t>
      </w:r>
      <w:r>
        <w:rPr>
          <w:rFonts w:ascii="GHEA Grapalat" w:hAnsi="GHEA Grapalat"/>
          <w:sz w:val="20"/>
          <w:szCs w:val="20"/>
          <w:lang w:val="es-ES"/>
        </w:rPr>
        <w:t xml:space="preserve"> </w:t>
      </w:r>
      <w:r>
        <w:rPr>
          <w:rFonts w:ascii="GHEA Grapalat" w:hAnsi="GHEA Grapalat"/>
          <w:sz w:val="20"/>
          <w:szCs w:val="20"/>
        </w:rPr>
        <w:t>կայացնում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գնման</w:t>
      </w:r>
      <w:r>
        <w:rPr>
          <w:rFonts w:ascii="GHEA Grapalat" w:hAnsi="GHEA Grapalat"/>
          <w:sz w:val="20"/>
          <w:szCs w:val="20"/>
          <w:lang w:val="es-ES"/>
        </w:rPr>
        <w:t xml:space="preserve"> </w:t>
      </w:r>
      <w:r>
        <w:rPr>
          <w:rFonts w:ascii="GHEA Grapalat" w:hAnsi="GHEA Grapalat"/>
          <w:sz w:val="20"/>
          <w:szCs w:val="20"/>
        </w:rPr>
        <w:t>գործընթացի</w:t>
      </w:r>
      <w:r>
        <w:rPr>
          <w:rFonts w:ascii="GHEA Grapalat" w:hAnsi="GHEA Grapalat"/>
          <w:sz w:val="20"/>
          <w:szCs w:val="20"/>
          <w:lang w:val="es-ES"/>
        </w:rPr>
        <w:t xml:space="preserve"> </w:t>
      </w:r>
      <w:r>
        <w:rPr>
          <w:rFonts w:ascii="GHEA Grapalat" w:hAnsi="GHEA Grapalat"/>
          <w:sz w:val="20"/>
          <w:szCs w:val="20"/>
        </w:rPr>
        <w:t>կասեցումը</w:t>
      </w:r>
      <w:r>
        <w:rPr>
          <w:rFonts w:ascii="GHEA Grapalat" w:hAnsi="GHEA Grapalat"/>
          <w:sz w:val="20"/>
          <w:szCs w:val="20"/>
          <w:lang w:val="es-ES"/>
        </w:rPr>
        <w:t xml:space="preserve"> </w:t>
      </w:r>
      <w:r>
        <w:rPr>
          <w:rFonts w:ascii="GHEA Grapalat" w:hAnsi="GHEA Grapalat"/>
          <w:sz w:val="20"/>
          <w:szCs w:val="20"/>
        </w:rPr>
        <w:t>վերացնելու</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որոշում</w:t>
      </w:r>
      <w:r>
        <w:rPr>
          <w:rFonts w:ascii="GHEA Grapalat" w:hAnsi="GHEA Grapalat"/>
          <w:sz w:val="20"/>
          <w:szCs w:val="20"/>
          <w:lang w:val="es-ES"/>
        </w:rPr>
        <w:t xml:space="preserve">: </w:t>
      </w:r>
      <w:r>
        <w:rPr>
          <w:rFonts w:ascii="GHEA Grapalat" w:hAnsi="GHEA Grapalat"/>
          <w:sz w:val="20"/>
          <w:szCs w:val="20"/>
        </w:rPr>
        <w:t>Դատարանը</w:t>
      </w:r>
      <w:r>
        <w:rPr>
          <w:rFonts w:ascii="GHEA Grapalat" w:hAnsi="GHEA Grapalat"/>
          <w:sz w:val="20"/>
          <w:szCs w:val="20"/>
          <w:lang w:val="es-ES"/>
        </w:rPr>
        <w:t xml:space="preserve"> </w:t>
      </w:r>
      <w:r>
        <w:rPr>
          <w:rFonts w:ascii="GHEA Grapalat" w:hAnsi="GHEA Grapalat"/>
          <w:sz w:val="20"/>
          <w:szCs w:val="20"/>
        </w:rPr>
        <w:t>սույն</w:t>
      </w:r>
      <w:r>
        <w:rPr>
          <w:rFonts w:ascii="GHEA Grapalat" w:hAnsi="GHEA Grapalat"/>
          <w:sz w:val="20"/>
          <w:szCs w:val="20"/>
          <w:lang w:val="es-ES"/>
        </w:rPr>
        <w:t xml:space="preserve"> </w:t>
      </w:r>
      <w:r>
        <w:rPr>
          <w:rFonts w:ascii="GHEA Grapalat" w:hAnsi="GHEA Grapalat"/>
          <w:sz w:val="20"/>
          <w:szCs w:val="20"/>
        </w:rPr>
        <w:t>կետով</w:t>
      </w:r>
      <w:r>
        <w:rPr>
          <w:rFonts w:ascii="GHEA Grapalat" w:hAnsi="GHEA Grapalat"/>
          <w:sz w:val="20"/>
          <w:szCs w:val="20"/>
          <w:lang w:val="es-ES"/>
        </w:rPr>
        <w:t xml:space="preserve"> </w:t>
      </w:r>
      <w:r>
        <w:rPr>
          <w:rFonts w:ascii="GHEA Grapalat" w:hAnsi="GHEA Grapalat"/>
          <w:sz w:val="20"/>
          <w:szCs w:val="20"/>
        </w:rPr>
        <w:t>նախատեսված</w:t>
      </w:r>
      <w:r>
        <w:rPr>
          <w:rFonts w:ascii="GHEA Grapalat" w:hAnsi="GHEA Grapalat"/>
          <w:sz w:val="20"/>
          <w:szCs w:val="20"/>
          <w:lang w:val="es-ES"/>
        </w:rPr>
        <w:t xml:space="preserve"> </w:t>
      </w:r>
      <w:r>
        <w:rPr>
          <w:rFonts w:ascii="GHEA Grapalat" w:hAnsi="GHEA Grapalat"/>
          <w:sz w:val="20"/>
          <w:szCs w:val="20"/>
        </w:rPr>
        <w:t>որոշումը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կայացման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ուղարկում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մարմինն</w:t>
      </w:r>
      <w:r>
        <w:rPr>
          <w:rFonts w:ascii="GHEA Grapalat" w:hAnsi="GHEA Grapalat"/>
          <w:sz w:val="20"/>
          <w:szCs w:val="20"/>
          <w:lang w:val="es-ES"/>
        </w:rPr>
        <w:t xml:space="preserve"> </w:t>
      </w:r>
      <w:r>
        <w:rPr>
          <w:rFonts w:ascii="GHEA Grapalat" w:hAnsi="GHEA Grapalat"/>
          <w:sz w:val="20"/>
          <w:szCs w:val="20"/>
        </w:rPr>
        <w:t>այդ</w:t>
      </w:r>
      <w:r>
        <w:rPr>
          <w:rFonts w:ascii="GHEA Grapalat" w:hAnsi="GHEA Grapalat"/>
          <w:sz w:val="20"/>
          <w:szCs w:val="20"/>
          <w:lang w:val="es-ES"/>
        </w:rPr>
        <w:t xml:space="preserve"> </w:t>
      </w:r>
      <w:r>
        <w:rPr>
          <w:rFonts w:ascii="GHEA Grapalat" w:hAnsi="GHEA Grapalat"/>
          <w:sz w:val="20"/>
          <w:szCs w:val="20"/>
        </w:rPr>
        <w:t>որոշումն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33531B72">
      <w:pPr>
        <w:shd w:val="clear" w:color="auto" w:fill="FFFFFF"/>
        <w:ind w:firstLine="375"/>
        <w:jc w:val="both"/>
        <w:rPr>
          <w:rFonts w:ascii="GHEA Grapalat" w:hAnsi="GHEA Grapalat"/>
          <w:sz w:val="20"/>
          <w:szCs w:val="20"/>
          <w:lang w:val="es-ES"/>
        </w:rPr>
      </w:pPr>
      <w:r>
        <w:rPr>
          <w:rFonts w:ascii="Calibri" w:hAnsi="Calibri" w:cs="Calibri"/>
          <w:sz w:val="20"/>
          <w:szCs w:val="20"/>
          <w:lang w:val="es-ES"/>
        </w:rPr>
        <w:t> </w:t>
      </w: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21</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ուժի</w:t>
      </w:r>
      <w:r>
        <w:rPr>
          <w:rFonts w:ascii="GHEA Grapalat" w:hAnsi="GHEA Grapalat"/>
          <w:sz w:val="20"/>
          <w:szCs w:val="20"/>
          <w:lang w:val="es-ES"/>
        </w:rPr>
        <w:t xml:space="preserve"> </w:t>
      </w:r>
      <w:r>
        <w:rPr>
          <w:rFonts w:ascii="GHEA Grapalat" w:hAnsi="GHEA Grapalat"/>
          <w:sz w:val="20"/>
          <w:szCs w:val="20"/>
        </w:rPr>
        <w:t>մեջ</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մտնում</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պահից</w:t>
      </w:r>
      <w:r>
        <w:rPr>
          <w:rFonts w:ascii="GHEA Grapalat" w:hAnsi="GHEA Grapalat"/>
          <w:sz w:val="20"/>
          <w:szCs w:val="20"/>
          <w:lang w:val="es-ES"/>
        </w:rPr>
        <w:t>:</w:t>
      </w:r>
    </w:p>
    <w:p w14:paraId="1650B81D">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12.22</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sz w:val="20"/>
          <w:szCs w:val="20"/>
        </w:rPr>
        <w:t>Պատվիրատուի</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գնահատող</w:t>
      </w:r>
      <w:r>
        <w:rPr>
          <w:rFonts w:ascii="GHEA Grapalat" w:hAnsi="GHEA Grapalat"/>
          <w:sz w:val="20"/>
          <w:szCs w:val="20"/>
          <w:lang w:val="es-ES"/>
        </w:rPr>
        <w:t xml:space="preserve"> </w:t>
      </w:r>
      <w:r>
        <w:rPr>
          <w:rFonts w:ascii="GHEA Grapalat" w:hAnsi="GHEA Grapalat"/>
          <w:sz w:val="20"/>
          <w:szCs w:val="20"/>
        </w:rPr>
        <w:t>հանձնաժողովի</w:t>
      </w:r>
      <w:r>
        <w:rPr>
          <w:rFonts w:ascii="GHEA Grapalat" w:hAnsi="GHEA Grapalat"/>
          <w:sz w:val="20"/>
          <w:szCs w:val="20"/>
          <w:lang w:val="es-ES"/>
        </w:rPr>
        <w:t xml:space="preserve"> </w:t>
      </w:r>
      <w:r>
        <w:rPr>
          <w:rFonts w:ascii="GHEA Grapalat" w:hAnsi="GHEA Grapalat"/>
          <w:sz w:val="20"/>
          <w:szCs w:val="20"/>
        </w:rPr>
        <w:t>գործողությունների</w:t>
      </w:r>
      <w:r>
        <w:rPr>
          <w:rFonts w:ascii="GHEA Grapalat" w:hAnsi="GHEA Grapalat"/>
          <w:sz w:val="20"/>
          <w:szCs w:val="20"/>
          <w:lang w:val="es-ES"/>
        </w:rPr>
        <w:t xml:space="preserve"> (</w:t>
      </w:r>
      <w:r>
        <w:rPr>
          <w:rFonts w:ascii="GHEA Grapalat" w:hAnsi="GHEA Grapalat"/>
          <w:sz w:val="20"/>
          <w:szCs w:val="20"/>
        </w:rPr>
        <w:t>անգործության</w:t>
      </w:r>
      <w:r>
        <w:rPr>
          <w:rFonts w:ascii="GHEA Grapalat" w:hAnsi="GHEA Grapalat"/>
          <w:sz w:val="20"/>
          <w:szCs w:val="20"/>
          <w:lang w:val="es-ES"/>
        </w:rPr>
        <w:t xml:space="preserve">) </w:t>
      </w:r>
      <w:r>
        <w:rPr>
          <w:rFonts w:ascii="GHEA Grapalat" w:hAnsi="GHEA Grapalat"/>
          <w:sz w:val="20"/>
          <w:szCs w:val="20"/>
        </w:rPr>
        <w:t>և</w:t>
      </w:r>
      <w:r>
        <w:rPr>
          <w:rFonts w:ascii="GHEA Grapalat" w:hAnsi="GHEA Grapalat"/>
          <w:sz w:val="20"/>
          <w:szCs w:val="20"/>
          <w:lang w:val="es-ES"/>
        </w:rPr>
        <w:t xml:space="preserve"> </w:t>
      </w:r>
      <w:r>
        <w:rPr>
          <w:rFonts w:ascii="GHEA Grapalat" w:hAnsi="GHEA Grapalat"/>
          <w:sz w:val="20"/>
          <w:szCs w:val="20"/>
        </w:rPr>
        <w:t>որոշումների</w:t>
      </w:r>
      <w:r>
        <w:rPr>
          <w:rFonts w:ascii="GHEA Grapalat" w:hAnsi="GHEA Grapalat"/>
          <w:sz w:val="20"/>
          <w:szCs w:val="20"/>
          <w:lang w:val="es-ES"/>
        </w:rPr>
        <w:t xml:space="preserve"> </w:t>
      </w:r>
      <w:r>
        <w:rPr>
          <w:rFonts w:ascii="GHEA Grapalat" w:hAnsi="GHEA Grapalat"/>
          <w:sz w:val="20"/>
          <w:szCs w:val="20"/>
        </w:rPr>
        <w:t>բողոքարկման</w:t>
      </w:r>
      <w:r>
        <w:rPr>
          <w:rFonts w:ascii="GHEA Grapalat" w:hAnsi="GHEA Grapalat"/>
          <w:sz w:val="20"/>
          <w:szCs w:val="20"/>
          <w:lang w:val="es-ES"/>
        </w:rPr>
        <w:t xml:space="preserve"> </w:t>
      </w:r>
      <w:r>
        <w:rPr>
          <w:rFonts w:ascii="GHEA Grapalat" w:hAnsi="GHEA Grapalat"/>
          <w:sz w:val="20"/>
          <w:szCs w:val="20"/>
        </w:rPr>
        <w:t>հետ</w:t>
      </w:r>
      <w:r>
        <w:rPr>
          <w:rFonts w:ascii="GHEA Grapalat" w:hAnsi="GHEA Grapalat"/>
          <w:sz w:val="20"/>
          <w:szCs w:val="20"/>
          <w:lang w:val="es-ES"/>
        </w:rPr>
        <w:t xml:space="preserve"> </w:t>
      </w:r>
      <w:r>
        <w:rPr>
          <w:rFonts w:ascii="GHEA Grapalat" w:hAnsi="GHEA Grapalat"/>
          <w:sz w:val="20"/>
          <w:szCs w:val="20"/>
        </w:rPr>
        <w:t>կապված</w:t>
      </w:r>
      <w:r>
        <w:rPr>
          <w:rFonts w:ascii="GHEA Grapalat" w:hAnsi="GHEA Grapalat"/>
          <w:sz w:val="20"/>
          <w:szCs w:val="20"/>
          <w:lang w:val="es-ES"/>
        </w:rPr>
        <w:t xml:space="preserve"> </w:t>
      </w:r>
      <w:r>
        <w:rPr>
          <w:rFonts w:ascii="GHEA Grapalat" w:hAnsi="GHEA Grapalat"/>
          <w:sz w:val="20"/>
          <w:szCs w:val="20"/>
        </w:rPr>
        <w:t>վեճերով</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ակտը</w:t>
      </w:r>
      <w:r>
        <w:rPr>
          <w:rFonts w:ascii="GHEA Grapalat" w:hAnsi="GHEA Grapalat"/>
          <w:sz w:val="20"/>
          <w:szCs w:val="20"/>
          <w:lang w:val="es-ES"/>
        </w:rPr>
        <w:t xml:space="preserve"> </w:t>
      </w:r>
      <w:r>
        <w:rPr>
          <w:rFonts w:ascii="GHEA Grapalat" w:hAnsi="GHEA Grapalat"/>
          <w:sz w:val="20"/>
          <w:szCs w:val="20"/>
        </w:rPr>
        <w:t>դրա</w:t>
      </w:r>
      <w:r>
        <w:rPr>
          <w:rFonts w:ascii="GHEA Grapalat" w:hAnsi="GHEA Grapalat"/>
          <w:sz w:val="20"/>
          <w:szCs w:val="20"/>
          <w:lang w:val="es-ES"/>
        </w:rPr>
        <w:t xml:space="preserve"> </w:t>
      </w:r>
      <w:r>
        <w:rPr>
          <w:rFonts w:ascii="GHEA Grapalat" w:hAnsi="GHEA Grapalat"/>
          <w:sz w:val="20"/>
          <w:szCs w:val="20"/>
        </w:rPr>
        <w:t>հրապարակման</w:t>
      </w:r>
      <w:r>
        <w:rPr>
          <w:rFonts w:ascii="GHEA Grapalat" w:hAnsi="GHEA Grapalat"/>
          <w:sz w:val="20"/>
          <w:szCs w:val="20"/>
          <w:lang w:val="es-ES"/>
        </w:rPr>
        <w:t xml:space="preserve"> </w:t>
      </w:r>
      <w:r>
        <w:rPr>
          <w:rFonts w:ascii="GHEA Grapalat" w:hAnsi="GHEA Grapalat"/>
          <w:sz w:val="20"/>
          <w:szCs w:val="20"/>
        </w:rPr>
        <w:t>օրն</w:t>
      </w:r>
      <w:r>
        <w:rPr>
          <w:rFonts w:ascii="GHEA Grapalat" w:hAnsi="GHEA Grapalat"/>
          <w:sz w:val="20"/>
          <w:szCs w:val="20"/>
          <w:lang w:val="es-ES"/>
        </w:rPr>
        <w:t xml:space="preserve"> </w:t>
      </w:r>
      <w:r>
        <w:rPr>
          <w:rFonts w:ascii="GHEA Grapalat" w:hAnsi="GHEA Grapalat"/>
          <w:sz w:val="20"/>
          <w:szCs w:val="20"/>
        </w:rPr>
        <w:t>ուղարկվում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մարմնի</w:t>
      </w:r>
      <w:r>
        <w:rPr>
          <w:rFonts w:ascii="GHEA Grapalat" w:hAnsi="GHEA Grapalat"/>
          <w:sz w:val="20"/>
          <w:szCs w:val="20"/>
          <w:lang w:val="es-ES"/>
        </w:rPr>
        <w:t xml:space="preserve"> </w:t>
      </w:r>
      <w:r>
        <w:rPr>
          <w:rFonts w:ascii="GHEA Grapalat" w:hAnsi="GHEA Grapalat"/>
          <w:sz w:val="20"/>
          <w:szCs w:val="20"/>
        </w:rPr>
        <w:t>պաշտոնական</w:t>
      </w:r>
      <w:r>
        <w:rPr>
          <w:rFonts w:ascii="GHEA Grapalat" w:hAnsi="GHEA Grapalat"/>
          <w:sz w:val="20"/>
          <w:szCs w:val="20"/>
          <w:lang w:val="es-ES"/>
        </w:rPr>
        <w:t xml:space="preserve"> </w:t>
      </w:r>
      <w:r>
        <w:rPr>
          <w:rFonts w:ascii="GHEA Grapalat" w:hAnsi="GHEA Grapalat"/>
          <w:sz w:val="20"/>
          <w:szCs w:val="20"/>
        </w:rPr>
        <w:t>էլեկտրոնային</w:t>
      </w:r>
      <w:r>
        <w:rPr>
          <w:rFonts w:ascii="GHEA Grapalat" w:hAnsi="GHEA Grapalat"/>
          <w:sz w:val="20"/>
          <w:szCs w:val="20"/>
          <w:lang w:val="es-ES"/>
        </w:rPr>
        <w:t xml:space="preserve"> </w:t>
      </w:r>
      <w:r>
        <w:rPr>
          <w:rFonts w:ascii="GHEA Grapalat" w:hAnsi="GHEA Grapalat"/>
          <w:sz w:val="20"/>
          <w:szCs w:val="20"/>
        </w:rPr>
        <w:t>փոստի</w:t>
      </w:r>
      <w:r>
        <w:rPr>
          <w:rFonts w:ascii="GHEA Grapalat" w:hAnsi="GHEA Grapalat"/>
          <w:sz w:val="20"/>
          <w:szCs w:val="20"/>
          <w:lang w:val="es-ES"/>
        </w:rPr>
        <w:t xml:space="preserve"> </w:t>
      </w:r>
      <w:r>
        <w:rPr>
          <w:rFonts w:ascii="GHEA Grapalat" w:hAnsi="GHEA Grapalat"/>
          <w:sz w:val="20"/>
          <w:szCs w:val="20"/>
        </w:rPr>
        <w:t>հասցեին</w:t>
      </w:r>
      <w:r>
        <w:rPr>
          <w:rFonts w:ascii="GHEA Grapalat" w:hAnsi="GHEA Grapalat"/>
          <w:sz w:val="20"/>
          <w:szCs w:val="20"/>
          <w:lang w:val="es-ES"/>
        </w:rPr>
        <w:t xml:space="preserve">: </w:t>
      </w:r>
      <w:r>
        <w:rPr>
          <w:rFonts w:ascii="GHEA Grapalat" w:hAnsi="GHEA Grapalat"/>
          <w:sz w:val="20"/>
          <w:szCs w:val="20"/>
        </w:rPr>
        <w:t>Լիազորված</w:t>
      </w:r>
      <w:r>
        <w:rPr>
          <w:rFonts w:ascii="GHEA Grapalat" w:hAnsi="GHEA Grapalat"/>
          <w:sz w:val="20"/>
          <w:szCs w:val="20"/>
          <w:lang w:val="es-ES"/>
        </w:rPr>
        <w:t xml:space="preserve"> </w:t>
      </w:r>
      <w:r>
        <w:rPr>
          <w:rFonts w:ascii="GHEA Grapalat" w:hAnsi="GHEA Grapalat"/>
          <w:sz w:val="20"/>
          <w:szCs w:val="20"/>
        </w:rPr>
        <w:t>մարմինը</w:t>
      </w:r>
      <w:r>
        <w:rPr>
          <w:rFonts w:ascii="GHEA Grapalat" w:hAnsi="GHEA Grapalat"/>
          <w:sz w:val="20"/>
          <w:szCs w:val="20"/>
          <w:lang w:val="es-ES"/>
        </w:rPr>
        <w:t xml:space="preserve"> </w:t>
      </w:r>
      <w:r>
        <w:rPr>
          <w:rFonts w:ascii="GHEA Grapalat" w:hAnsi="GHEA Grapalat"/>
          <w:sz w:val="20"/>
          <w:szCs w:val="20"/>
        </w:rPr>
        <w:t>դատարանի</w:t>
      </w:r>
      <w:r>
        <w:rPr>
          <w:rFonts w:ascii="GHEA Grapalat" w:hAnsi="GHEA Grapalat"/>
          <w:sz w:val="20"/>
          <w:szCs w:val="20"/>
          <w:lang w:val="es-ES"/>
        </w:rPr>
        <w:t xml:space="preserve"> </w:t>
      </w:r>
      <w:r>
        <w:rPr>
          <w:rFonts w:ascii="GHEA Grapalat" w:hAnsi="GHEA Grapalat"/>
          <w:sz w:val="20"/>
          <w:szCs w:val="20"/>
        </w:rPr>
        <w:t>վճռի</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մասը</w:t>
      </w:r>
      <w:r>
        <w:rPr>
          <w:rFonts w:ascii="GHEA Grapalat" w:hAnsi="GHEA Grapalat"/>
          <w:sz w:val="20"/>
          <w:szCs w:val="20"/>
          <w:lang w:val="es-ES"/>
        </w:rPr>
        <w:t xml:space="preserve"> </w:t>
      </w:r>
      <w:r>
        <w:rPr>
          <w:rFonts w:ascii="GHEA Grapalat" w:hAnsi="GHEA Grapalat"/>
          <w:sz w:val="20"/>
          <w:szCs w:val="20"/>
        </w:rPr>
        <w:t>կամ</w:t>
      </w:r>
      <w:r>
        <w:rPr>
          <w:rFonts w:ascii="GHEA Grapalat" w:hAnsi="GHEA Grapalat"/>
          <w:sz w:val="20"/>
          <w:szCs w:val="20"/>
          <w:lang w:val="es-ES"/>
        </w:rPr>
        <w:t xml:space="preserve"> </w:t>
      </w:r>
      <w:r>
        <w:rPr>
          <w:rFonts w:ascii="GHEA Grapalat" w:hAnsi="GHEA Grapalat"/>
          <w:sz w:val="20"/>
          <w:szCs w:val="20"/>
        </w:rPr>
        <w:t>այլ</w:t>
      </w:r>
      <w:r>
        <w:rPr>
          <w:rFonts w:ascii="GHEA Grapalat" w:hAnsi="GHEA Grapalat"/>
          <w:sz w:val="20"/>
          <w:szCs w:val="20"/>
          <w:lang w:val="es-ES"/>
        </w:rPr>
        <w:t xml:space="preserve"> </w:t>
      </w:r>
      <w:r>
        <w:rPr>
          <w:rFonts w:ascii="GHEA Grapalat" w:hAnsi="GHEA Grapalat"/>
          <w:sz w:val="20"/>
          <w:szCs w:val="20"/>
        </w:rPr>
        <w:t>եզրափակիչ</w:t>
      </w:r>
      <w:r>
        <w:rPr>
          <w:rFonts w:ascii="GHEA Grapalat" w:hAnsi="GHEA Grapalat"/>
          <w:sz w:val="20"/>
          <w:szCs w:val="20"/>
          <w:lang w:val="es-ES"/>
        </w:rPr>
        <w:t xml:space="preserve"> </w:t>
      </w:r>
      <w:r>
        <w:rPr>
          <w:rFonts w:ascii="GHEA Grapalat" w:hAnsi="GHEA Grapalat"/>
          <w:sz w:val="20"/>
          <w:szCs w:val="20"/>
        </w:rPr>
        <w:t>դատական</w:t>
      </w:r>
      <w:r>
        <w:rPr>
          <w:rFonts w:ascii="GHEA Grapalat" w:hAnsi="GHEA Grapalat"/>
          <w:sz w:val="20"/>
          <w:szCs w:val="20"/>
          <w:lang w:val="es-ES"/>
        </w:rPr>
        <w:t xml:space="preserve"> </w:t>
      </w:r>
      <w:r>
        <w:rPr>
          <w:rFonts w:ascii="GHEA Grapalat" w:hAnsi="GHEA Grapalat"/>
          <w:sz w:val="20"/>
          <w:szCs w:val="20"/>
        </w:rPr>
        <w:t>ակտն</w:t>
      </w:r>
      <w:r>
        <w:rPr>
          <w:rFonts w:ascii="GHEA Grapalat" w:hAnsi="GHEA Grapalat"/>
          <w:sz w:val="20"/>
          <w:szCs w:val="20"/>
          <w:lang w:val="es-ES"/>
        </w:rPr>
        <w:t xml:space="preserve"> </w:t>
      </w:r>
      <w:r>
        <w:rPr>
          <w:rFonts w:ascii="GHEA Grapalat" w:hAnsi="GHEA Grapalat"/>
          <w:sz w:val="20"/>
          <w:szCs w:val="20"/>
        </w:rPr>
        <w:t>անհապաղ</w:t>
      </w:r>
      <w:r>
        <w:rPr>
          <w:rFonts w:ascii="GHEA Grapalat" w:hAnsi="GHEA Grapalat"/>
          <w:sz w:val="20"/>
          <w:szCs w:val="20"/>
          <w:lang w:val="es-ES"/>
        </w:rPr>
        <w:t xml:space="preserve"> </w:t>
      </w:r>
      <w:r>
        <w:rPr>
          <w:rFonts w:ascii="GHEA Grapalat" w:hAnsi="GHEA Grapalat"/>
          <w:sz w:val="20"/>
          <w:szCs w:val="20"/>
        </w:rPr>
        <w:t>հրապարակում</w:t>
      </w:r>
      <w:r>
        <w:rPr>
          <w:rFonts w:ascii="GHEA Grapalat" w:hAnsi="GHEA Grapalat"/>
          <w:sz w:val="20"/>
          <w:szCs w:val="20"/>
          <w:lang w:val="es-ES"/>
        </w:rPr>
        <w:t xml:space="preserve"> </w:t>
      </w:r>
      <w:r>
        <w:rPr>
          <w:rFonts w:ascii="GHEA Grapalat" w:hAnsi="GHEA Grapalat"/>
          <w:sz w:val="20"/>
          <w:szCs w:val="20"/>
        </w:rPr>
        <w:t>է</w:t>
      </w:r>
      <w:r>
        <w:rPr>
          <w:rFonts w:ascii="GHEA Grapalat" w:hAnsi="GHEA Grapalat"/>
          <w:sz w:val="20"/>
          <w:szCs w:val="20"/>
          <w:lang w:val="es-ES"/>
        </w:rPr>
        <w:t xml:space="preserve"> </w:t>
      </w:r>
      <w:r>
        <w:rPr>
          <w:rFonts w:ascii="GHEA Grapalat" w:hAnsi="GHEA Grapalat"/>
          <w:sz w:val="20"/>
          <w:szCs w:val="20"/>
        </w:rPr>
        <w:t>տեղեկագրում</w:t>
      </w:r>
      <w:r>
        <w:rPr>
          <w:rFonts w:ascii="GHEA Grapalat" w:hAnsi="GHEA Grapalat"/>
          <w:sz w:val="20"/>
          <w:szCs w:val="20"/>
          <w:lang w:val="es-ES"/>
        </w:rPr>
        <w:t>:</w:t>
      </w:r>
    </w:p>
    <w:p w14:paraId="31B3EB64">
      <w:pPr>
        <w:shd w:val="clear" w:color="auto" w:fill="FFFFFF"/>
        <w:ind w:firstLine="375"/>
        <w:jc w:val="both"/>
        <w:rPr>
          <w:rFonts w:ascii="GHEA Grapalat" w:hAnsi="GHEA Grapalat"/>
          <w:sz w:val="20"/>
          <w:szCs w:val="20"/>
          <w:lang w:val="es-ES"/>
        </w:rPr>
      </w:pPr>
      <w:r>
        <w:rPr>
          <w:rFonts w:ascii="GHEA Grapalat" w:hAnsi="GHEA Grapalat"/>
          <w:sz w:val="20"/>
          <w:szCs w:val="20"/>
          <w:lang w:val="es-ES"/>
        </w:rPr>
        <w:t>12</w:t>
      </w:r>
      <w:r>
        <w:rPr>
          <w:rFonts w:ascii="Cambria Math" w:hAnsi="Cambria Math" w:cs="Cambria Math"/>
          <w:sz w:val="20"/>
          <w:szCs w:val="20"/>
          <w:lang w:val="es-ES"/>
        </w:rPr>
        <w:t>․</w:t>
      </w:r>
      <w:r>
        <w:rPr>
          <w:rFonts w:ascii="GHEA Grapalat" w:hAnsi="GHEA Grapalat"/>
          <w:sz w:val="20"/>
          <w:szCs w:val="20"/>
          <w:lang w:val="es-ES"/>
        </w:rPr>
        <w:t>23</w:t>
      </w:r>
      <w:r>
        <w:rPr>
          <w:rFonts w:ascii="Cambria Math" w:hAnsi="Cambria Math" w:cs="Cambria Math"/>
          <w:sz w:val="20"/>
          <w:szCs w:val="20"/>
          <w:lang w:val="es-ES"/>
        </w:rPr>
        <w:t>․</w:t>
      </w:r>
      <w:r>
        <w:rPr>
          <w:rFonts w:ascii="GHEA Grapalat" w:hAnsi="GHEA Grapalat"/>
          <w:sz w:val="20"/>
          <w:szCs w:val="20"/>
          <w:lang w:val="es-ES"/>
        </w:rPr>
        <w:t xml:space="preserve"> </w:t>
      </w:r>
      <w:r>
        <w:rPr>
          <w:rFonts w:ascii="GHEA Grapalat" w:hAnsi="GHEA Grapalat" w:cs="GHEA Grapalat"/>
          <w:sz w:val="20"/>
          <w:szCs w:val="20"/>
        </w:rPr>
        <w:t>Բողոքարկման</w:t>
      </w:r>
      <w:r>
        <w:rPr>
          <w:rFonts w:ascii="GHEA Grapalat" w:hAnsi="GHEA Grapalat"/>
          <w:sz w:val="20"/>
          <w:szCs w:val="20"/>
          <w:lang w:val="es-ES"/>
        </w:rPr>
        <w:t xml:space="preserve"> </w:t>
      </w:r>
      <w:r>
        <w:rPr>
          <w:rFonts w:ascii="GHEA Grapalat" w:hAnsi="GHEA Grapalat" w:cs="GHEA Grapalat"/>
          <w:sz w:val="20"/>
          <w:szCs w:val="20"/>
        </w:rPr>
        <w:t>համար</w:t>
      </w:r>
      <w:r>
        <w:rPr>
          <w:rFonts w:ascii="GHEA Grapalat" w:hAnsi="GHEA Grapalat"/>
          <w:sz w:val="20"/>
          <w:szCs w:val="20"/>
          <w:lang w:val="es-ES"/>
        </w:rPr>
        <w:t xml:space="preserve"> </w:t>
      </w:r>
      <w:r>
        <w:rPr>
          <w:rFonts w:ascii="GHEA Grapalat" w:hAnsi="GHEA Grapalat" w:cs="GHEA Grapalat"/>
          <w:sz w:val="20"/>
          <w:szCs w:val="20"/>
        </w:rPr>
        <w:t>գանձվող</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տուրքերի</w:t>
      </w:r>
      <w:r>
        <w:rPr>
          <w:rFonts w:ascii="GHEA Grapalat" w:hAnsi="GHEA Grapalat"/>
          <w:sz w:val="20"/>
          <w:szCs w:val="20"/>
          <w:lang w:val="es-ES"/>
        </w:rPr>
        <w:t xml:space="preserve"> </w:t>
      </w:r>
      <w:r>
        <w:rPr>
          <w:rFonts w:ascii="GHEA Grapalat" w:hAnsi="GHEA Grapalat"/>
          <w:sz w:val="20"/>
          <w:szCs w:val="20"/>
        </w:rPr>
        <w:t>դրույքաչափերը</w:t>
      </w:r>
      <w:r>
        <w:rPr>
          <w:rFonts w:ascii="GHEA Grapalat" w:hAnsi="GHEA Grapalat"/>
          <w:sz w:val="20"/>
          <w:szCs w:val="20"/>
          <w:lang w:val="es-ES"/>
        </w:rPr>
        <w:t xml:space="preserve"> </w:t>
      </w:r>
      <w:r>
        <w:rPr>
          <w:rFonts w:ascii="GHEA Grapalat" w:hAnsi="GHEA Grapalat"/>
          <w:sz w:val="20"/>
          <w:szCs w:val="20"/>
        </w:rPr>
        <w:t>սահմանված</w:t>
      </w:r>
      <w:r>
        <w:rPr>
          <w:rFonts w:ascii="GHEA Grapalat" w:hAnsi="GHEA Grapalat"/>
          <w:sz w:val="20"/>
          <w:szCs w:val="20"/>
          <w:lang w:val="es-ES"/>
        </w:rPr>
        <w:t xml:space="preserve"> </w:t>
      </w:r>
      <w:r>
        <w:rPr>
          <w:rFonts w:ascii="GHEA Grapalat" w:hAnsi="GHEA Grapalat"/>
          <w:sz w:val="20"/>
          <w:szCs w:val="20"/>
        </w:rPr>
        <w:t>են</w:t>
      </w:r>
      <w:r>
        <w:rPr>
          <w:rFonts w:ascii="GHEA Grapalat" w:hAnsi="GHEA Grapalat"/>
          <w:sz w:val="20"/>
          <w:szCs w:val="20"/>
          <w:lang w:val="es-ES"/>
        </w:rPr>
        <w:t xml:space="preserve"> «</w:t>
      </w:r>
      <w:r>
        <w:rPr>
          <w:rFonts w:ascii="GHEA Grapalat" w:hAnsi="GHEA Grapalat"/>
          <w:sz w:val="20"/>
          <w:szCs w:val="20"/>
        </w:rPr>
        <w:t>Պետական</w:t>
      </w:r>
      <w:r>
        <w:rPr>
          <w:rFonts w:ascii="GHEA Grapalat" w:hAnsi="GHEA Grapalat"/>
          <w:sz w:val="20"/>
          <w:szCs w:val="20"/>
          <w:lang w:val="es-ES"/>
        </w:rPr>
        <w:t xml:space="preserve"> </w:t>
      </w:r>
      <w:r>
        <w:rPr>
          <w:rFonts w:ascii="GHEA Grapalat" w:hAnsi="GHEA Grapalat"/>
          <w:sz w:val="20"/>
          <w:szCs w:val="20"/>
        </w:rPr>
        <w:t>տուրքի</w:t>
      </w:r>
      <w:r>
        <w:rPr>
          <w:rFonts w:ascii="GHEA Grapalat" w:hAnsi="GHEA Grapalat"/>
          <w:sz w:val="20"/>
          <w:szCs w:val="20"/>
          <w:lang w:val="es-ES"/>
        </w:rPr>
        <w:t xml:space="preserve"> </w:t>
      </w:r>
      <w:r>
        <w:rPr>
          <w:rFonts w:ascii="GHEA Grapalat" w:hAnsi="GHEA Grapalat"/>
          <w:sz w:val="20"/>
          <w:szCs w:val="20"/>
        </w:rPr>
        <w:t>մասին</w:t>
      </w:r>
      <w:r>
        <w:rPr>
          <w:rFonts w:ascii="GHEA Grapalat" w:hAnsi="GHEA Grapalat"/>
          <w:sz w:val="20"/>
          <w:szCs w:val="20"/>
          <w:lang w:val="es-ES"/>
        </w:rPr>
        <w:t xml:space="preserve">» </w:t>
      </w:r>
      <w:r>
        <w:rPr>
          <w:rFonts w:ascii="GHEA Grapalat" w:hAnsi="GHEA Grapalat"/>
          <w:sz w:val="20"/>
          <w:szCs w:val="20"/>
        </w:rPr>
        <w:t>օրենքով։</w:t>
      </w:r>
    </w:p>
    <w:p w14:paraId="5E5A3C06">
      <w:pPr>
        <w:jc w:val="center"/>
        <w:rPr>
          <w:rFonts w:ascii="GHEA Grapalat" w:hAnsi="GHEA Grapalat"/>
          <w:b/>
          <w:szCs w:val="22"/>
          <w:lang w:val="af-ZA"/>
        </w:rPr>
      </w:pPr>
      <w:r>
        <w:rPr>
          <w:rFonts w:ascii="GHEA Grapalat" w:hAnsi="GHEA Grapalat" w:cs="Sylfaen"/>
          <w:b/>
          <w:szCs w:val="22"/>
          <w:lang w:val="es-ES"/>
        </w:rPr>
        <w:br w:type="page"/>
      </w:r>
      <w:r>
        <w:rPr>
          <w:rFonts w:ascii="GHEA Grapalat" w:hAnsi="GHEA Grapalat" w:cs="Sylfaen"/>
          <w:b/>
          <w:szCs w:val="22"/>
          <w:lang w:val="es-ES"/>
        </w:rPr>
        <w:t>ՄԱՍ</w:t>
      </w:r>
      <w:r>
        <w:rPr>
          <w:rFonts w:ascii="GHEA Grapalat" w:hAnsi="GHEA Grapalat"/>
          <w:b/>
          <w:szCs w:val="22"/>
          <w:lang w:val="af-ZA"/>
        </w:rPr>
        <w:t xml:space="preserve">  II</w:t>
      </w:r>
    </w:p>
    <w:p w14:paraId="46BD8876">
      <w:pPr>
        <w:pStyle w:val="15"/>
        <w:ind w:right="-7"/>
        <w:jc w:val="center"/>
        <w:rPr>
          <w:rFonts w:ascii="GHEA Grapalat" w:hAnsi="GHEA Grapalat"/>
          <w:b/>
          <w:szCs w:val="22"/>
          <w:lang w:val="af-ZA"/>
        </w:rPr>
      </w:pP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Ն</w:t>
      </w:r>
      <w:r>
        <w:rPr>
          <w:rFonts w:ascii="GHEA Grapalat" w:hAnsi="GHEA Grapalat"/>
          <w:b/>
          <w:szCs w:val="22"/>
          <w:lang w:val="af-ZA"/>
        </w:rPr>
        <w:t xml:space="preserve"> </w:t>
      </w:r>
      <w:r>
        <w:rPr>
          <w:rFonts w:ascii="GHEA Grapalat" w:hAnsi="GHEA Grapalat" w:cs="Sylfaen"/>
          <w:b/>
          <w:szCs w:val="22"/>
          <w:lang w:val="es-ES"/>
        </w:rPr>
        <w:t>Գ</w:t>
      </w:r>
    </w:p>
    <w:p w14:paraId="7028E397">
      <w:pPr>
        <w:pStyle w:val="15"/>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Pr>
          <w:rFonts w:ascii="GHEA Grapalat" w:hAnsi="GHEA Grapalat"/>
          <w:b/>
          <w:szCs w:val="22"/>
          <w:lang w:val="af-ZA"/>
        </w:rPr>
        <w:t xml:space="preserve">  </w:t>
      </w:r>
      <w:r>
        <w:rPr>
          <w:rFonts w:ascii="GHEA Grapalat" w:hAnsi="GHEA Grapalat" w:cs="Sylfaen"/>
          <w:b/>
          <w:szCs w:val="22"/>
          <w:lang w:val="es-ES"/>
        </w:rPr>
        <w:t>Հ</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Յ</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Ը</w:t>
      </w:r>
      <w:r>
        <w:rPr>
          <w:rFonts w:ascii="GHEA Grapalat" w:hAnsi="GHEA Grapalat"/>
          <w:b/>
          <w:szCs w:val="22"/>
          <w:lang w:val="af-ZA"/>
        </w:rPr>
        <w:t xml:space="preserve">   </w:t>
      </w:r>
      <w:r>
        <w:rPr>
          <w:rFonts w:ascii="GHEA Grapalat" w:hAnsi="GHEA Grapalat" w:cs="Sylfaen"/>
          <w:b/>
          <w:szCs w:val="22"/>
          <w:lang w:val="es-ES"/>
        </w:rPr>
        <w:t>Պ</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Ր</w:t>
      </w:r>
      <w:r>
        <w:rPr>
          <w:rFonts w:ascii="GHEA Grapalat" w:hAnsi="GHEA Grapalat"/>
          <w:b/>
          <w:szCs w:val="22"/>
          <w:lang w:val="af-ZA"/>
        </w:rPr>
        <w:t xml:space="preserve"> </w:t>
      </w:r>
      <w:r>
        <w:rPr>
          <w:rFonts w:ascii="GHEA Grapalat" w:hAnsi="GHEA Grapalat" w:cs="Sylfaen"/>
          <w:b/>
          <w:szCs w:val="22"/>
          <w:lang w:val="es-ES"/>
        </w:rPr>
        <w:t>Ա</w:t>
      </w:r>
      <w:r>
        <w:rPr>
          <w:rFonts w:ascii="GHEA Grapalat" w:hAnsi="GHEA Grapalat"/>
          <w:b/>
          <w:szCs w:val="22"/>
          <w:lang w:val="af-ZA"/>
        </w:rPr>
        <w:t xml:space="preserve"> </w:t>
      </w:r>
      <w:r>
        <w:rPr>
          <w:rFonts w:ascii="GHEA Grapalat" w:hAnsi="GHEA Grapalat" w:cs="Sylfaen"/>
          <w:b/>
          <w:szCs w:val="22"/>
          <w:lang w:val="es-ES"/>
        </w:rPr>
        <w:t>Ս</w:t>
      </w:r>
      <w:r>
        <w:rPr>
          <w:rFonts w:ascii="GHEA Grapalat" w:hAnsi="GHEA Grapalat"/>
          <w:b/>
          <w:szCs w:val="22"/>
          <w:lang w:val="af-ZA"/>
        </w:rPr>
        <w:t xml:space="preserve"> </w:t>
      </w:r>
      <w:r>
        <w:rPr>
          <w:rFonts w:ascii="GHEA Grapalat" w:hAnsi="GHEA Grapalat" w:cs="Sylfaen"/>
          <w:b/>
          <w:szCs w:val="22"/>
          <w:lang w:val="es-ES"/>
        </w:rPr>
        <w:t>Տ</w:t>
      </w:r>
      <w:r>
        <w:rPr>
          <w:rFonts w:ascii="GHEA Grapalat" w:hAnsi="GHEA Grapalat"/>
          <w:b/>
          <w:szCs w:val="22"/>
          <w:lang w:val="af-ZA"/>
        </w:rPr>
        <w:t xml:space="preserve"> </w:t>
      </w:r>
      <w:r>
        <w:rPr>
          <w:rFonts w:ascii="GHEA Grapalat" w:hAnsi="GHEA Grapalat" w:cs="Sylfaen"/>
          <w:b/>
          <w:szCs w:val="22"/>
          <w:lang w:val="es-ES"/>
        </w:rPr>
        <w:t>Ե</w:t>
      </w:r>
      <w:r>
        <w:rPr>
          <w:rFonts w:ascii="GHEA Grapalat" w:hAnsi="GHEA Grapalat"/>
          <w:b/>
          <w:szCs w:val="22"/>
          <w:lang w:val="af-ZA"/>
        </w:rPr>
        <w:t xml:space="preserve"> </w:t>
      </w:r>
      <w:r>
        <w:rPr>
          <w:rFonts w:ascii="GHEA Grapalat" w:hAnsi="GHEA Grapalat" w:cs="Sylfaen"/>
          <w:b/>
          <w:szCs w:val="22"/>
          <w:lang w:val="es-ES"/>
        </w:rPr>
        <w:t>Լ</w:t>
      </w:r>
      <w:r>
        <w:rPr>
          <w:rFonts w:ascii="GHEA Grapalat" w:hAnsi="GHEA Grapalat"/>
          <w:b/>
          <w:szCs w:val="22"/>
          <w:lang w:val="af-ZA"/>
        </w:rPr>
        <w:t xml:space="preserve"> </w:t>
      </w:r>
      <w:r>
        <w:rPr>
          <w:rFonts w:ascii="GHEA Grapalat" w:hAnsi="GHEA Grapalat" w:cs="Sylfaen"/>
          <w:b/>
          <w:szCs w:val="22"/>
          <w:lang w:val="es-ES"/>
        </w:rPr>
        <w:t>ՈՒ</w:t>
      </w:r>
    </w:p>
    <w:p w14:paraId="6BB0180E">
      <w:pPr>
        <w:ind w:firstLine="567"/>
        <w:jc w:val="center"/>
        <w:rPr>
          <w:rFonts w:ascii="GHEA Grapalat" w:hAnsi="GHEA Grapalat"/>
          <w:szCs w:val="22"/>
          <w:lang w:val="af-ZA"/>
        </w:rPr>
      </w:pPr>
    </w:p>
    <w:p w14:paraId="5D97C932">
      <w:pPr>
        <w:jc w:val="center"/>
        <w:rPr>
          <w:rFonts w:ascii="GHEA Grapalat" w:hAnsi="GHEA Grapalat"/>
          <w:b/>
          <w:sz w:val="20"/>
          <w:lang w:val="af-ZA"/>
        </w:rPr>
      </w:pPr>
      <w:r>
        <w:rPr>
          <w:rFonts w:ascii="GHEA Grapalat" w:hAnsi="GHEA Grapalat"/>
          <w:b/>
          <w:sz w:val="20"/>
          <w:lang w:val="af-ZA"/>
        </w:rPr>
        <w:t xml:space="preserve">1. </w:t>
      </w:r>
      <w:r>
        <w:rPr>
          <w:rFonts w:ascii="GHEA Grapalat" w:hAnsi="GHEA Grapalat" w:cs="Sylfaen"/>
          <w:b/>
          <w:sz w:val="20"/>
          <w:lang w:val="es-ES"/>
        </w:rPr>
        <w:t>ԸՆԴՀԱՆՈՒՐ</w:t>
      </w:r>
      <w:r>
        <w:rPr>
          <w:rFonts w:ascii="GHEA Grapalat" w:hAnsi="GHEA Grapalat"/>
          <w:b/>
          <w:sz w:val="20"/>
          <w:lang w:val="af-ZA"/>
        </w:rPr>
        <w:t xml:space="preserve"> </w:t>
      </w:r>
      <w:r>
        <w:rPr>
          <w:rFonts w:ascii="GHEA Grapalat" w:hAnsi="GHEA Grapalat" w:cs="Sylfaen"/>
          <w:b/>
          <w:sz w:val="20"/>
          <w:lang w:val="es-ES"/>
        </w:rPr>
        <w:t>ԴՐՈՒՅԹՆԵՐ</w:t>
      </w:r>
    </w:p>
    <w:p w14:paraId="230E6399">
      <w:pPr>
        <w:ind w:firstLine="567"/>
        <w:jc w:val="both"/>
        <w:rPr>
          <w:rFonts w:ascii="GHEA Grapalat" w:hAnsi="GHEA Grapalat"/>
          <w:szCs w:val="22"/>
          <w:lang w:val="af-ZA"/>
        </w:rPr>
      </w:pPr>
      <w:r>
        <w:rPr>
          <w:rFonts w:ascii="GHEA Grapalat" w:hAnsi="GHEA Grapalat"/>
          <w:szCs w:val="22"/>
          <w:lang w:val="af-ZA"/>
        </w:rPr>
        <w:t xml:space="preserve"> </w:t>
      </w:r>
    </w:p>
    <w:p w14:paraId="7A0FB5A7">
      <w:pPr>
        <w:ind w:firstLine="567"/>
        <w:jc w:val="both"/>
        <w:rPr>
          <w:rFonts w:ascii="GHEA Grapalat" w:hAnsi="GHEA Grapalat" w:cs="Sylfaen"/>
          <w:sz w:val="20"/>
          <w:lang w:val="af-ZA"/>
        </w:rPr>
      </w:pPr>
      <w:r>
        <w:rPr>
          <w:rFonts w:ascii="GHEA Grapalat" w:hAnsi="GHEA Grapalat" w:cs="Sylfaen"/>
          <w:sz w:val="20"/>
          <w:lang w:val="af-ZA"/>
        </w:rPr>
        <w:t xml:space="preserve">1.1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հրահանգը</w:t>
      </w:r>
      <w:r>
        <w:rPr>
          <w:rFonts w:ascii="GHEA Grapalat" w:hAnsi="GHEA Grapalat" w:cs="Sylfaen"/>
          <w:sz w:val="20"/>
          <w:lang w:val="af-ZA"/>
        </w:rPr>
        <w:t xml:space="preserve"> </w:t>
      </w:r>
      <w:r>
        <w:rPr>
          <w:rFonts w:ascii="GHEA Grapalat" w:hAnsi="GHEA Grapalat" w:cs="Sylfaen"/>
          <w:sz w:val="20"/>
          <w:lang w:val="ru-RU"/>
        </w:rPr>
        <w:t>նպատակ</w:t>
      </w:r>
      <w:r>
        <w:rPr>
          <w:rFonts w:ascii="GHEA Grapalat" w:hAnsi="GHEA Grapalat" w:cs="Sylfaen"/>
          <w:sz w:val="20"/>
          <w:lang w:val="af-ZA"/>
        </w:rPr>
        <w:t xml:space="preserve"> </w:t>
      </w:r>
      <w:r>
        <w:rPr>
          <w:rFonts w:ascii="GHEA Grapalat" w:hAnsi="GHEA Grapalat" w:cs="Sylfaen"/>
          <w:sz w:val="20"/>
          <w:lang w:val="ru-RU"/>
        </w:rPr>
        <w:t>ունի</w:t>
      </w:r>
      <w:r>
        <w:rPr>
          <w:rFonts w:ascii="GHEA Grapalat" w:hAnsi="GHEA Grapalat" w:cs="Sylfaen"/>
          <w:sz w:val="20"/>
          <w:lang w:val="af-ZA"/>
        </w:rPr>
        <w:t xml:space="preserve"> </w:t>
      </w:r>
      <w:r>
        <w:rPr>
          <w:rFonts w:ascii="GHEA Grapalat" w:hAnsi="GHEA Grapalat" w:cs="Sylfaen"/>
          <w:sz w:val="20"/>
          <w:lang w:val="ru-RU"/>
        </w:rPr>
        <w:t>օժանդակել</w:t>
      </w:r>
      <w:r>
        <w:rPr>
          <w:rFonts w:ascii="GHEA Grapalat" w:hAnsi="GHEA Grapalat" w:cs="Sylfaen"/>
          <w:sz w:val="20"/>
          <w:lang w:val="af-ZA"/>
        </w:rPr>
        <w:t xml:space="preserve"> մ</w:t>
      </w:r>
      <w:r>
        <w:rPr>
          <w:rFonts w:ascii="GHEA Grapalat" w:hAnsi="GHEA Grapalat" w:cs="Sylfaen"/>
          <w:sz w:val="20"/>
          <w:lang w:val="ru-RU"/>
        </w:rPr>
        <w:t>ասնակիցներին</w:t>
      </w:r>
      <w:r>
        <w:rPr>
          <w:rFonts w:ascii="GHEA Grapalat" w:hAnsi="GHEA Grapalat" w:cs="Sylfaen"/>
          <w:sz w:val="20"/>
          <w:lang w:val="af-ZA"/>
        </w:rPr>
        <w:t xml:space="preserve"> </w:t>
      </w:r>
      <w:r>
        <w:rPr>
          <w:rFonts w:ascii="GHEA Grapalat" w:hAnsi="GHEA Grapalat" w:cs="Sylfaen"/>
          <w:sz w:val="20"/>
          <w:lang w:val="ru-RU"/>
        </w:rPr>
        <w:t>հայտը</w:t>
      </w:r>
      <w:r>
        <w:rPr>
          <w:rFonts w:ascii="GHEA Grapalat" w:hAnsi="GHEA Grapalat" w:cs="Sylfaen"/>
          <w:sz w:val="20"/>
          <w:lang w:val="af-ZA"/>
        </w:rPr>
        <w:t xml:space="preserve"> </w:t>
      </w:r>
      <w:r>
        <w:rPr>
          <w:rFonts w:ascii="GHEA Grapalat" w:hAnsi="GHEA Grapalat" w:cs="Sylfaen"/>
          <w:sz w:val="20"/>
          <w:lang w:val="ru-RU"/>
        </w:rPr>
        <w:t>պատրաստելիս։</w:t>
      </w:r>
    </w:p>
    <w:p w14:paraId="47B8B60A">
      <w:pPr>
        <w:ind w:firstLine="567"/>
        <w:jc w:val="both"/>
        <w:rPr>
          <w:rFonts w:ascii="GHEA Grapalat" w:hAnsi="GHEA Grapalat" w:cs="Sylfaen"/>
          <w:sz w:val="20"/>
          <w:lang w:val="af-ZA"/>
        </w:rPr>
      </w:pPr>
      <w:r>
        <w:rPr>
          <w:rFonts w:ascii="GHEA Grapalat" w:hAnsi="GHEA Grapalat" w:cs="Sylfaen"/>
          <w:sz w:val="20"/>
          <w:lang w:val="af-ZA"/>
        </w:rPr>
        <w:t xml:space="preserve">1.2 </w:t>
      </w:r>
      <w:r>
        <w:rPr>
          <w:rFonts w:ascii="GHEA Grapalat" w:hAnsi="GHEA Grapalat" w:cs="Sylfaen"/>
          <w:sz w:val="20"/>
          <w:lang w:val="ru-RU"/>
        </w:rPr>
        <w:t>Նպատակահարմարության</w:t>
      </w:r>
      <w:r>
        <w:rPr>
          <w:rFonts w:ascii="GHEA Grapalat" w:hAnsi="GHEA Grapalat" w:cs="Sylfaen"/>
          <w:sz w:val="20"/>
          <w:lang w:val="af-ZA"/>
        </w:rPr>
        <w:t xml:space="preserve"> </w:t>
      </w:r>
      <w:r>
        <w:rPr>
          <w:rFonts w:ascii="GHEA Grapalat" w:hAnsi="GHEA Grapalat" w:cs="Sylfaen"/>
          <w:sz w:val="20"/>
          <w:lang w:val="ru-RU"/>
        </w:rPr>
        <w:t>դեպքում</w:t>
      </w:r>
      <w:r>
        <w:rPr>
          <w:rFonts w:ascii="GHEA Grapalat" w:hAnsi="GHEA Grapalat" w:cs="Sylfaen"/>
          <w:sz w:val="20"/>
          <w:lang w:val="af-ZA"/>
        </w:rPr>
        <w:t xml:space="preserve"> մ</w:t>
      </w:r>
      <w:r>
        <w:rPr>
          <w:rFonts w:ascii="GHEA Grapalat" w:hAnsi="GHEA Grapalat" w:cs="Sylfaen"/>
          <w:sz w:val="20"/>
          <w:lang w:val="ru-RU"/>
        </w:rPr>
        <w:t>ասնակիցը</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տեղեկությունները</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ru-RU"/>
        </w:rPr>
        <w:t>սույն</w:t>
      </w:r>
      <w:r>
        <w:rPr>
          <w:rFonts w:ascii="GHEA Grapalat" w:hAnsi="GHEA Grapalat" w:cs="Sylfaen"/>
          <w:sz w:val="20"/>
          <w:lang w:val="af-ZA"/>
        </w:rPr>
        <w:t xml:space="preserve"> </w:t>
      </w:r>
      <w:r>
        <w:rPr>
          <w:rFonts w:ascii="GHEA Grapalat" w:hAnsi="GHEA Grapalat" w:cs="Sylfaen"/>
          <w:sz w:val="20"/>
          <w:lang w:val="ru-RU"/>
        </w:rPr>
        <w:t>հրահանգով</w:t>
      </w:r>
      <w:r>
        <w:rPr>
          <w:rFonts w:ascii="GHEA Grapalat" w:hAnsi="GHEA Grapalat" w:cs="Sylfaen"/>
          <w:sz w:val="20"/>
          <w:lang w:val="af-ZA"/>
        </w:rPr>
        <w:t xml:space="preserve"> </w:t>
      </w:r>
      <w:r>
        <w:rPr>
          <w:rFonts w:ascii="GHEA Grapalat" w:hAnsi="GHEA Grapalat" w:cs="Sylfaen"/>
          <w:sz w:val="20"/>
          <w:lang w:val="ru-RU"/>
        </w:rPr>
        <w:t>առաջարկվող</w:t>
      </w:r>
      <w:r>
        <w:rPr>
          <w:rFonts w:ascii="GHEA Grapalat" w:hAnsi="GHEA Grapalat" w:cs="Sylfaen"/>
          <w:sz w:val="20"/>
          <w:lang w:val="af-ZA"/>
        </w:rPr>
        <w:t xml:space="preserve"> </w:t>
      </w:r>
      <w:r>
        <w:rPr>
          <w:rFonts w:ascii="GHEA Grapalat" w:hAnsi="GHEA Grapalat" w:cs="Sylfaen"/>
          <w:sz w:val="20"/>
          <w:lang w:val="ru-RU"/>
        </w:rPr>
        <w:t>ձևերից</w:t>
      </w:r>
      <w:r>
        <w:rPr>
          <w:rFonts w:ascii="GHEA Grapalat" w:hAnsi="GHEA Grapalat" w:cs="Sylfaen"/>
          <w:sz w:val="20"/>
          <w:lang w:val="af-ZA"/>
        </w:rPr>
        <w:t xml:space="preserve"> </w:t>
      </w:r>
      <w:r>
        <w:rPr>
          <w:rFonts w:ascii="GHEA Grapalat" w:hAnsi="GHEA Grapalat" w:cs="Sylfaen"/>
          <w:sz w:val="20"/>
          <w:lang w:val="ru-RU"/>
        </w:rPr>
        <w:t>տարբերվող</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ձևերով</w:t>
      </w:r>
      <w:r>
        <w:rPr>
          <w:rFonts w:ascii="GHEA Grapalat" w:hAnsi="GHEA Grapalat" w:cs="Sylfaen"/>
          <w:sz w:val="20"/>
          <w:lang w:val="af-ZA"/>
        </w:rPr>
        <w:t xml:space="preserve">` </w:t>
      </w:r>
      <w:r>
        <w:rPr>
          <w:rFonts w:ascii="GHEA Grapalat" w:hAnsi="GHEA Grapalat" w:cs="Sylfaen"/>
          <w:sz w:val="20"/>
          <w:lang w:val="ru-RU"/>
        </w:rPr>
        <w:t>պահպանելով</w:t>
      </w:r>
      <w:r>
        <w:rPr>
          <w:rFonts w:ascii="GHEA Grapalat" w:hAnsi="GHEA Grapalat" w:cs="Sylfaen"/>
          <w:sz w:val="20"/>
          <w:lang w:val="af-ZA"/>
        </w:rPr>
        <w:t xml:space="preserve"> </w:t>
      </w:r>
      <w:r>
        <w:rPr>
          <w:rFonts w:ascii="GHEA Grapalat" w:hAnsi="GHEA Grapalat" w:cs="Sylfaen"/>
          <w:sz w:val="20"/>
          <w:lang w:val="ru-RU"/>
        </w:rPr>
        <w:t>պահանջվող</w:t>
      </w:r>
      <w:r>
        <w:rPr>
          <w:rFonts w:ascii="GHEA Grapalat" w:hAnsi="GHEA Grapalat" w:cs="Sylfaen"/>
          <w:sz w:val="20"/>
          <w:lang w:val="af-ZA"/>
        </w:rPr>
        <w:t xml:space="preserve"> </w:t>
      </w:r>
      <w:r>
        <w:rPr>
          <w:rFonts w:ascii="GHEA Grapalat" w:hAnsi="GHEA Grapalat" w:cs="Sylfaen"/>
          <w:sz w:val="20"/>
          <w:lang w:val="ru-RU"/>
        </w:rPr>
        <w:t>վավերապայմանները։</w:t>
      </w:r>
    </w:p>
    <w:p w14:paraId="142C668B">
      <w:pPr>
        <w:ind w:firstLine="567"/>
        <w:jc w:val="both"/>
        <w:rPr>
          <w:rFonts w:ascii="GHEA Grapalat" w:hAnsi="GHEA Grapalat" w:cs="Sylfaen"/>
          <w:sz w:val="20"/>
          <w:lang w:val="af-ZA"/>
        </w:rPr>
      </w:pPr>
      <w:r>
        <w:rPr>
          <w:rFonts w:ascii="GHEA Grapalat" w:hAnsi="GHEA Grapalat" w:cs="Sylfaen"/>
          <w:sz w:val="20"/>
          <w:lang w:val="af-ZA"/>
        </w:rPr>
        <w:t xml:space="preserve">1.3 </w:t>
      </w:r>
      <w:r>
        <w:rPr>
          <w:rFonts w:ascii="GHEA Grapalat" w:hAnsi="GHEA Grapalat" w:cs="Sylfaen"/>
          <w:sz w:val="20"/>
          <w:lang w:val="ru-RU"/>
        </w:rPr>
        <w:t>Հայտերը</w:t>
      </w:r>
      <w:r>
        <w:rPr>
          <w:rFonts w:ascii="GHEA Grapalat" w:hAnsi="GHEA Grapalat" w:cs="Sylfaen"/>
          <w:sz w:val="20"/>
          <w:lang w:val="af-ZA"/>
        </w:rPr>
        <w:t xml:space="preserve">, </w:t>
      </w:r>
      <w:r>
        <w:rPr>
          <w:rFonts w:ascii="GHEA Grapalat" w:hAnsi="GHEA Grapalat" w:cs="Sylfaen"/>
          <w:sz w:val="20"/>
          <w:lang w:val="ru-RU"/>
        </w:rPr>
        <w:t>հայերենից</w:t>
      </w:r>
      <w:r>
        <w:rPr>
          <w:rFonts w:ascii="GHEA Grapalat" w:hAnsi="GHEA Grapalat" w:cs="Sylfaen"/>
          <w:sz w:val="20"/>
          <w:lang w:val="af-ZA"/>
        </w:rPr>
        <w:t xml:space="preserve"> </w:t>
      </w:r>
      <w:r>
        <w:rPr>
          <w:rFonts w:ascii="GHEA Grapalat" w:hAnsi="GHEA Grapalat" w:cs="Sylfaen"/>
          <w:sz w:val="20"/>
          <w:lang w:val="ru-RU"/>
        </w:rPr>
        <w:t>բացի</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նաև</w:t>
      </w:r>
      <w:r>
        <w:rPr>
          <w:rFonts w:ascii="GHEA Grapalat" w:hAnsi="GHEA Grapalat" w:cs="Sylfaen"/>
          <w:sz w:val="20"/>
          <w:lang w:val="af-ZA"/>
        </w:rPr>
        <w:t xml:space="preserve"> </w:t>
      </w:r>
      <w:r>
        <w:rPr>
          <w:rFonts w:ascii="GHEA Grapalat" w:hAnsi="GHEA Grapalat" w:cs="Sylfaen"/>
          <w:sz w:val="20"/>
          <w:lang w:val="ru-RU"/>
        </w:rPr>
        <w:t>անգլերեն</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ռուսերեն։</w:t>
      </w:r>
      <w:r>
        <w:rPr>
          <w:rFonts w:ascii="GHEA Grapalat" w:hAnsi="GHEA Grapalat" w:cs="Sylfaen"/>
          <w:sz w:val="20"/>
          <w:lang w:val="af-ZA"/>
        </w:rPr>
        <w:t xml:space="preserve"> </w:t>
      </w:r>
    </w:p>
    <w:p w14:paraId="06668BDC">
      <w:pPr>
        <w:jc w:val="center"/>
        <w:rPr>
          <w:rFonts w:ascii="GHEA Grapalat" w:hAnsi="GHEA Grapalat"/>
          <w:b/>
          <w:szCs w:val="22"/>
          <w:lang w:val="af-ZA"/>
        </w:rPr>
      </w:pPr>
    </w:p>
    <w:p w14:paraId="27103497">
      <w:pPr>
        <w:jc w:val="center"/>
        <w:rPr>
          <w:rFonts w:ascii="GHEA Grapalat" w:hAnsi="GHEA Grapalat"/>
          <w:b/>
          <w:sz w:val="20"/>
          <w:lang w:val="af-ZA"/>
        </w:rPr>
      </w:pPr>
      <w:r>
        <w:rPr>
          <w:rFonts w:ascii="GHEA Grapalat" w:hAnsi="GHEA Grapalat"/>
          <w:b/>
          <w:sz w:val="20"/>
          <w:lang w:val="af-ZA"/>
        </w:rPr>
        <w:t xml:space="preserve">2. </w:t>
      </w:r>
      <w:r>
        <w:rPr>
          <w:rFonts w:ascii="GHEA Grapalat" w:hAnsi="GHEA Grapalat" w:cs="Sylfaen"/>
          <w:b/>
          <w:sz w:val="20"/>
          <w:lang w:val="es-ES"/>
        </w:rPr>
        <w:t>ԸՆԹԱՑԱԿԱՐԳԻ</w:t>
      </w:r>
      <w:r>
        <w:rPr>
          <w:rFonts w:ascii="GHEA Grapalat" w:hAnsi="GHEA Grapalat"/>
          <w:b/>
          <w:sz w:val="20"/>
          <w:lang w:val="af-ZA"/>
        </w:rPr>
        <w:t xml:space="preserve"> </w:t>
      </w:r>
      <w:r>
        <w:rPr>
          <w:rFonts w:ascii="GHEA Grapalat" w:hAnsi="GHEA Grapalat" w:cs="Sylfaen"/>
          <w:b/>
          <w:sz w:val="20"/>
          <w:lang w:val="es-ES"/>
        </w:rPr>
        <w:t>ՀԱՅՏԸ</w:t>
      </w:r>
    </w:p>
    <w:p w14:paraId="33BE4B24">
      <w:pPr>
        <w:ind w:firstLine="720"/>
        <w:jc w:val="center"/>
        <w:rPr>
          <w:rFonts w:ascii="GHEA Grapalat" w:hAnsi="GHEA Grapalat"/>
          <w:szCs w:val="22"/>
          <w:lang w:val="af-ZA"/>
        </w:rPr>
      </w:pPr>
    </w:p>
    <w:p w14:paraId="26556618">
      <w:pPr>
        <w:ind w:firstLine="567"/>
        <w:jc w:val="both"/>
        <w:rPr>
          <w:rFonts w:ascii="GHEA Grapalat" w:hAnsi="GHEA Grapalat"/>
          <w:sz w:val="20"/>
          <w:szCs w:val="20"/>
          <w:lang w:val="es-ES"/>
        </w:rPr>
      </w:pPr>
      <w:r>
        <w:rPr>
          <w:rFonts w:ascii="GHEA Grapalat" w:hAnsi="GHEA Grapalat"/>
          <w:sz w:val="20"/>
          <w:szCs w:val="20"/>
          <w:lang w:val="hy-AM"/>
        </w:rPr>
        <w:t xml:space="preserve">Ընթացակարգին մասնակցելու համար </w:t>
      </w:r>
      <w:r>
        <w:rPr>
          <w:rFonts w:ascii="GHEA Grapalat" w:hAnsi="GHEA Grapalat"/>
          <w:sz w:val="20"/>
          <w:szCs w:val="20"/>
        </w:rPr>
        <w:t>մ</w:t>
      </w:r>
      <w:r>
        <w:rPr>
          <w:rFonts w:ascii="GHEA Grapalat" w:hAnsi="GHEA Grapalat"/>
          <w:sz w:val="20"/>
          <w:szCs w:val="20"/>
          <w:lang w:val="hy-AM"/>
        </w:rPr>
        <w:t xml:space="preserve">ասնակիցը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sz w:val="20"/>
          <w:szCs w:val="20"/>
        </w:rPr>
        <w:t>հրավերի</w:t>
      </w:r>
      <w:r>
        <w:rPr>
          <w:rFonts w:ascii="GHEA Grapalat" w:hAnsi="GHEA Grapalat"/>
          <w:sz w:val="20"/>
          <w:szCs w:val="20"/>
          <w:lang w:val="af-ZA"/>
        </w:rPr>
        <w:t xml:space="preserve"> 2-</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մասի</w:t>
      </w:r>
      <w:r>
        <w:rPr>
          <w:rFonts w:ascii="GHEA Grapalat" w:hAnsi="GHEA Grapalat"/>
          <w:sz w:val="20"/>
          <w:szCs w:val="20"/>
          <w:lang w:val="af-ZA"/>
        </w:rPr>
        <w:t xml:space="preserve"> 3-</w:t>
      </w:r>
      <w:r>
        <w:rPr>
          <w:rFonts w:ascii="GHEA Grapalat" w:hAnsi="GHEA Grapalat"/>
          <w:sz w:val="20"/>
          <w:szCs w:val="20"/>
        </w:rPr>
        <w:t>րդ</w:t>
      </w:r>
      <w:r>
        <w:rPr>
          <w:rFonts w:ascii="GHEA Grapalat" w:hAnsi="GHEA Grapalat"/>
          <w:sz w:val="20"/>
          <w:szCs w:val="20"/>
          <w:lang w:val="af-ZA"/>
        </w:rPr>
        <w:t xml:space="preserve"> </w:t>
      </w:r>
      <w:r>
        <w:rPr>
          <w:rFonts w:ascii="GHEA Grapalat" w:hAnsi="GHEA Grapalat"/>
          <w:sz w:val="20"/>
          <w:szCs w:val="20"/>
        </w:rPr>
        <w:t>բաժնով</w:t>
      </w:r>
      <w:r>
        <w:rPr>
          <w:rFonts w:ascii="GHEA Grapalat" w:hAnsi="GHEA Grapalat"/>
          <w:sz w:val="20"/>
          <w:szCs w:val="20"/>
          <w:lang w:val="af-ZA"/>
        </w:rPr>
        <w:t xml:space="preserve"> </w:t>
      </w:r>
      <w:r>
        <w:rPr>
          <w:rFonts w:ascii="GHEA Grapalat" w:hAnsi="GHEA Grapalat"/>
          <w:sz w:val="20"/>
          <w:szCs w:val="20"/>
        </w:rPr>
        <w:t>սահմանված</w:t>
      </w:r>
      <w:r>
        <w:rPr>
          <w:rFonts w:ascii="GHEA Grapalat" w:hAnsi="GHEA Grapalat"/>
          <w:sz w:val="20"/>
          <w:szCs w:val="20"/>
          <w:lang w:val="af-ZA"/>
        </w:rPr>
        <w:t xml:space="preserve"> </w:t>
      </w:r>
      <w:r>
        <w:rPr>
          <w:rFonts w:ascii="GHEA Grapalat" w:hAnsi="GHEA Grapalat"/>
          <w:sz w:val="20"/>
          <w:szCs w:val="20"/>
        </w:rPr>
        <w:t>կարգով</w:t>
      </w:r>
      <w:r>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Pr>
          <w:rFonts w:ascii="GHEA Grapalat" w:hAnsi="GHEA Grapalat"/>
          <w:sz w:val="20"/>
          <w:szCs w:val="20"/>
          <w:lang w:val="es-ES"/>
        </w:rPr>
        <w:t>ը:</w:t>
      </w:r>
    </w:p>
    <w:p w14:paraId="353A5B2B">
      <w:pPr>
        <w:ind w:firstLine="567"/>
        <w:jc w:val="both"/>
        <w:rPr>
          <w:rFonts w:ascii="GHEA Grapalat" w:hAnsi="GHEA Grapalat" w:cs="Sylfaen"/>
          <w:sz w:val="20"/>
          <w:lang w:val="es-ES"/>
        </w:rPr>
      </w:pPr>
      <w:r>
        <w:rPr>
          <w:rFonts w:ascii="GHEA Grapalat" w:hAnsi="GHEA Grapalat" w:cs="Sylfaen"/>
          <w:sz w:val="20"/>
        </w:rPr>
        <w:t>Մասնակիցը</w:t>
      </w:r>
      <w:r>
        <w:rPr>
          <w:rFonts w:ascii="GHEA Grapalat" w:hAnsi="GHEA Grapalat" w:cs="Sylfaen"/>
          <w:sz w:val="20"/>
          <w:lang w:val="es-ES"/>
        </w:rPr>
        <w:t xml:space="preserve"> </w:t>
      </w:r>
      <w:r>
        <w:rPr>
          <w:rFonts w:ascii="GHEA Grapalat" w:hAnsi="GHEA Grapalat" w:cs="Sylfaen"/>
          <w:sz w:val="20"/>
        </w:rPr>
        <w:t>հայտով</w:t>
      </w:r>
      <w:r>
        <w:rPr>
          <w:rFonts w:ascii="GHEA Grapalat" w:hAnsi="GHEA Grapalat" w:cs="Sylfaen"/>
          <w:sz w:val="20"/>
          <w:lang w:val="es-ES"/>
        </w:rPr>
        <w:t xml:space="preserve"> </w:t>
      </w:r>
      <w:r>
        <w:rPr>
          <w:rFonts w:ascii="GHEA Grapalat" w:hAnsi="GHEA Grapalat" w:cs="Sylfaen"/>
          <w:sz w:val="20"/>
        </w:rPr>
        <w:t>ներկայացնում</w:t>
      </w:r>
      <w:r>
        <w:rPr>
          <w:rFonts w:ascii="GHEA Grapalat" w:hAnsi="GHEA Grapalat" w:cs="Sylfaen"/>
          <w:sz w:val="20"/>
          <w:lang w:val="es-ES"/>
        </w:rPr>
        <w:t xml:space="preserve"> </w:t>
      </w:r>
      <w:r>
        <w:rPr>
          <w:rFonts w:ascii="GHEA Grapalat" w:hAnsi="GHEA Grapalat" w:cs="Sylfaen"/>
          <w:sz w:val="20"/>
        </w:rPr>
        <w:t>է</w:t>
      </w:r>
      <w:r>
        <w:rPr>
          <w:rFonts w:ascii="GHEA Grapalat" w:hAnsi="GHEA Grapalat" w:cs="Sylfaen"/>
          <w:sz w:val="20"/>
          <w:lang w:val="es-ES"/>
        </w:rPr>
        <w:t xml:space="preserve"> </w:t>
      </w:r>
      <w:r>
        <w:rPr>
          <w:rFonts w:ascii="GHEA Grapalat" w:hAnsi="GHEA Grapalat" w:cs="Sylfaen"/>
          <w:sz w:val="20"/>
        </w:rPr>
        <w:t>իր</w:t>
      </w:r>
      <w:r>
        <w:rPr>
          <w:rFonts w:ascii="GHEA Grapalat" w:hAnsi="GHEA Grapalat" w:cs="Sylfaen"/>
          <w:sz w:val="20"/>
          <w:lang w:val="es-ES"/>
        </w:rPr>
        <w:t xml:space="preserve"> </w:t>
      </w:r>
      <w:r>
        <w:rPr>
          <w:rFonts w:ascii="GHEA Grapalat" w:hAnsi="GHEA Grapalat" w:cs="Sylfaen"/>
          <w:sz w:val="20"/>
        </w:rPr>
        <w:t>կողմից</w:t>
      </w:r>
      <w:r>
        <w:rPr>
          <w:rFonts w:ascii="GHEA Grapalat" w:hAnsi="GHEA Grapalat" w:cs="Sylfaen"/>
          <w:sz w:val="20"/>
          <w:lang w:val="es-ES"/>
        </w:rPr>
        <w:t xml:space="preserve"> </w:t>
      </w:r>
      <w:r>
        <w:rPr>
          <w:rFonts w:ascii="GHEA Grapalat" w:hAnsi="GHEA Grapalat" w:cs="Sylfaen"/>
          <w:sz w:val="20"/>
        </w:rPr>
        <w:t>հաստատված</w:t>
      </w:r>
      <w:r>
        <w:rPr>
          <w:rFonts w:ascii="GHEA Grapalat" w:hAnsi="GHEA Grapalat" w:cs="Sylfaen"/>
          <w:sz w:val="20"/>
          <w:lang w:val="es-ES"/>
        </w:rPr>
        <w:t>`</w:t>
      </w:r>
    </w:p>
    <w:p w14:paraId="1AC86028">
      <w:pPr>
        <w:ind w:firstLine="567"/>
        <w:jc w:val="both"/>
        <w:rPr>
          <w:rFonts w:ascii="GHEA Grapalat" w:hAnsi="GHEA Grapalat" w:cs="Sylfaen"/>
          <w:sz w:val="20"/>
          <w:lang w:val="es-ES"/>
        </w:rPr>
      </w:pPr>
      <w:r>
        <w:rPr>
          <w:rFonts w:ascii="GHEA Grapalat" w:hAnsi="GHEA Grapalat" w:cs="Sylfaen"/>
          <w:sz w:val="20"/>
          <w:lang w:val="es-ES"/>
        </w:rPr>
        <w:t xml:space="preserve">2.1 </w:t>
      </w:r>
      <w:r>
        <w:rPr>
          <w:rFonts w:ascii="GHEA Grapalat" w:hAnsi="GHEA Grapalat" w:cs="Sylfaen"/>
          <w:sz w:val="20"/>
          <w:lang w:val="ru-RU"/>
        </w:rPr>
        <w:t>ընթացակարգին</w:t>
      </w:r>
      <w:r>
        <w:rPr>
          <w:rFonts w:ascii="GHEA Grapalat" w:hAnsi="GHEA Grapalat" w:cs="Sylfaen"/>
          <w:sz w:val="20"/>
          <w:lang w:val="af-ZA"/>
        </w:rPr>
        <w:t xml:space="preserve"> </w:t>
      </w:r>
      <w:r>
        <w:rPr>
          <w:rFonts w:ascii="GHEA Grapalat" w:hAnsi="GHEA Grapalat" w:cs="Sylfaen"/>
          <w:sz w:val="20"/>
          <w:lang w:val="ru-RU"/>
        </w:rPr>
        <w:t>մասնակցելու</w:t>
      </w:r>
      <w:r>
        <w:rPr>
          <w:rFonts w:ascii="GHEA Grapalat" w:hAnsi="GHEA Grapalat" w:cs="Sylfaen"/>
          <w:sz w:val="20"/>
          <w:lang w:val="af-ZA"/>
        </w:rPr>
        <w:t xml:space="preserve"> </w:t>
      </w:r>
      <w:r>
        <w:rPr>
          <w:rFonts w:ascii="GHEA Grapalat" w:hAnsi="GHEA Grapalat" w:cs="Sylfaen"/>
          <w:sz w:val="20"/>
          <w:lang w:val="ru-RU"/>
        </w:rPr>
        <w:t>դիմում</w:t>
      </w:r>
      <w:r>
        <w:rPr>
          <w:rFonts w:ascii="GHEA Grapalat" w:hAnsi="GHEA Grapalat" w:cs="Sylfaen"/>
          <w:sz w:val="20"/>
          <w:lang w:val="es-ES"/>
        </w:rPr>
        <w:t>-</w:t>
      </w:r>
      <w:r>
        <w:rPr>
          <w:rFonts w:ascii="GHEA Grapalat" w:hAnsi="GHEA Grapalat" w:cs="Sylfaen"/>
          <w:sz w:val="20"/>
        </w:rPr>
        <w:t>հայտարարություն</w:t>
      </w:r>
      <w:r>
        <w:rPr>
          <w:rFonts w:ascii="GHEA Grapalat" w:hAnsi="GHEA Grapalat" w:cs="Sylfaen"/>
          <w:sz w:val="20"/>
          <w:lang w:val="af-ZA"/>
        </w:rPr>
        <w:t>` համաձայն հ</w:t>
      </w:r>
      <w:r>
        <w:rPr>
          <w:rFonts w:ascii="GHEA Grapalat" w:hAnsi="GHEA Grapalat" w:cs="Sylfaen"/>
          <w:sz w:val="20"/>
          <w:lang w:val="ru-RU"/>
        </w:rPr>
        <w:t>ավելված</w:t>
      </w:r>
      <w:r>
        <w:rPr>
          <w:rFonts w:ascii="GHEA Grapalat" w:hAnsi="GHEA Grapalat" w:cs="Sylfaen"/>
          <w:sz w:val="20"/>
          <w:lang w:val="af-ZA"/>
        </w:rPr>
        <w:t xml:space="preserve"> N 1-ի</w:t>
      </w:r>
      <w:r>
        <w:rPr>
          <w:rFonts w:ascii="GHEA Grapalat" w:hAnsi="GHEA Grapalat" w:cs="Sylfaen"/>
          <w:sz w:val="20"/>
          <w:lang w:val="es-ES"/>
        </w:rPr>
        <w:t>.</w:t>
      </w:r>
    </w:p>
    <w:p w14:paraId="141DA8B7">
      <w:pPr>
        <w:pStyle w:val="54"/>
        <w:spacing w:line="276" w:lineRule="auto"/>
        <w:ind w:firstLine="567"/>
        <w:rPr>
          <w:rFonts w:ascii="GHEA Grapalat" w:hAnsi="GHEA Grapalat" w:cs="Sylfaen"/>
          <w:sz w:val="20"/>
          <w:szCs w:val="24"/>
          <w:lang w:val="af-ZA" w:eastAsia="en-US"/>
        </w:rPr>
      </w:pPr>
      <w:r>
        <w:rPr>
          <w:rFonts w:ascii="GHEA Grapalat" w:hAnsi="GHEA Grapalat" w:cs="Sylfaen"/>
          <w:sz w:val="20"/>
          <w:lang w:val="af-ZA"/>
        </w:rPr>
        <w:t xml:space="preserve">2.2 ենթակապալի </w:t>
      </w:r>
      <w:r>
        <w:rPr>
          <w:rFonts w:ascii="GHEA Grapalat" w:hAnsi="GHEA Grapalat" w:cs="Sylfaen"/>
          <w:sz w:val="20"/>
          <w:szCs w:val="24"/>
          <w:lang w:eastAsia="en-US"/>
        </w:rPr>
        <w:t>պայմանագրի</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պատճենը</w:t>
      </w:r>
      <w:r>
        <w:rPr>
          <w:rFonts w:ascii="GHEA Grapalat" w:hAnsi="GHEA Grapalat" w:cs="Sylfaen"/>
          <w:sz w:val="20"/>
          <w:szCs w:val="24"/>
          <w:lang w:val="af-ZA" w:eastAsia="en-US"/>
        </w:rPr>
        <w:t xml:space="preserve"> </w:t>
      </w:r>
      <w:r>
        <w:rPr>
          <w:rFonts w:ascii="GHEA Grapalat" w:hAnsi="GHEA Grapalat" w:cs="Sylfaen"/>
          <w:sz w:val="20"/>
          <w:szCs w:val="24"/>
          <w:lang w:eastAsia="en-US"/>
        </w:rPr>
        <w:t>և</w:t>
      </w:r>
      <w:r>
        <w:rPr>
          <w:rFonts w:ascii="GHEA Grapalat" w:hAnsi="GHEA Grapalat" w:cs="Sylfaen"/>
          <w:sz w:val="20"/>
          <w:szCs w:val="24"/>
          <w:lang w:val="af-ZA" w:eastAsia="en-US"/>
        </w:rPr>
        <w:t xml:space="preserve"> </w:t>
      </w:r>
      <w:r>
        <w:rPr>
          <w:rFonts w:ascii="GHEA Grapalat" w:hAnsi="GHEA Grapalat" w:cs="Sylfaen"/>
          <w:sz w:val="20"/>
          <w:szCs w:val="24"/>
          <w:lang w:eastAsia="en-US"/>
        </w:rPr>
        <w:t>դրա</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կողմ</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հանդիսացող</w:t>
      </w:r>
      <w:r>
        <w:rPr>
          <w:rFonts w:ascii="GHEA Grapalat" w:hAnsi="GHEA Grapalat" w:cs="Sylfaen"/>
          <w:sz w:val="20"/>
          <w:szCs w:val="24"/>
          <w:lang w:val="af-ZA" w:eastAsia="en-US"/>
        </w:rPr>
        <w:t xml:space="preserve"> </w:t>
      </w:r>
      <w:r>
        <w:rPr>
          <w:rFonts w:ascii="GHEA Grapalat" w:hAnsi="GHEA Grapalat" w:cs="Sylfaen"/>
          <w:sz w:val="20"/>
          <w:szCs w:val="24"/>
          <w:lang w:eastAsia="en-US"/>
        </w:rPr>
        <w:t>անձի</w:t>
      </w:r>
      <w:r>
        <w:rPr>
          <w:rFonts w:ascii="GHEA Grapalat" w:hAnsi="GHEA Grapalat" w:cs="Sylfaen"/>
          <w:sz w:val="20"/>
          <w:szCs w:val="24"/>
          <w:lang w:val="af-ZA" w:eastAsia="en-US"/>
        </w:rPr>
        <w:t xml:space="preserve"> </w:t>
      </w:r>
      <w:r>
        <w:rPr>
          <w:rFonts w:ascii="GHEA Grapalat" w:hAnsi="GHEA Grapalat" w:cs="Sylfaen"/>
          <w:sz w:val="20"/>
          <w:szCs w:val="24"/>
          <w:lang w:eastAsia="en-US"/>
        </w:rPr>
        <w:t>տվյալները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պայմանագիրն</w:t>
      </w:r>
      <w:r>
        <w:rPr>
          <w:rFonts w:ascii="GHEA Grapalat" w:hAnsi="GHEA Grapalat" w:cs="Sylfaen"/>
          <w:sz w:val="20"/>
          <w:szCs w:val="24"/>
          <w:lang w:val="af-ZA" w:eastAsia="en-US"/>
        </w:rPr>
        <w:t xml:space="preserve"> </w:t>
      </w:r>
      <w:r>
        <w:rPr>
          <w:rFonts w:ascii="GHEA Grapalat" w:hAnsi="GHEA Grapalat" w:cs="Sylfaen"/>
          <w:sz w:val="20"/>
          <w:szCs w:val="24"/>
          <w:lang w:eastAsia="en-US"/>
        </w:rPr>
        <w:t>իրականացվելու</w:t>
      </w:r>
      <w:r>
        <w:rPr>
          <w:rFonts w:ascii="GHEA Grapalat" w:hAnsi="GHEA Grapalat" w:cs="Sylfaen"/>
          <w:sz w:val="20"/>
          <w:szCs w:val="24"/>
          <w:lang w:val="af-ZA" w:eastAsia="en-US"/>
        </w:rPr>
        <w:t xml:space="preserve"> </w:t>
      </w:r>
      <w:r>
        <w:rPr>
          <w:rFonts w:ascii="GHEA Grapalat" w:hAnsi="GHEA Grapalat" w:cs="Sylfaen"/>
          <w:sz w:val="20"/>
          <w:szCs w:val="24"/>
          <w:lang w:eastAsia="en-US"/>
        </w:rPr>
        <w:t>է</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գործակալության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միջոցով</w:t>
      </w:r>
      <w:r>
        <w:rPr>
          <w:rFonts w:ascii="GHEA Grapalat" w:hAnsi="GHEA Grapalat" w:cs="Sylfaen"/>
          <w:sz w:val="20"/>
          <w:szCs w:val="24"/>
          <w:lang w:val="af-ZA" w:eastAsia="en-US"/>
        </w:rPr>
        <w:t>.</w:t>
      </w:r>
    </w:p>
    <w:p w14:paraId="50DE2136">
      <w:pPr>
        <w:pStyle w:val="54"/>
        <w:spacing w:line="240" w:lineRule="auto"/>
        <w:ind w:firstLine="567"/>
        <w:rPr>
          <w:rFonts w:ascii="GHEA Grapalat" w:hAnsi="GHEA Grapalat" w:cs="Sylfaen"/>
          <w:color w:val="FFFFFF"/>
          <w:sz w:val="20"/>
          <w:szCs w:val="24"/>
          <w:lang w:val="hy-AM" w:eastAsia="en-US"/>
        </w:rPr>
      </w:pPr>
      <w:r>
        <w:rPr>
          <w:rFonts w:ascii="GHEA Grapalat" w:hAnsi="GHEA Grapalat" w:cs="Sylfaen"/>
          <w:sz w:val="20"/>
          <w:szCs w:val="24"/>
          <w:lang w:val="af-ZA" w:eastAsia="en-US"/>
        </w:rPr>
        <w:t xml:space="preserve">2.3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պայմանագիրը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եթե</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մասնակիցները</w:t>
      </w:r>
      <w:r>
        <w:rPr>
          <w:rFonts w:ascii="GHEA Grapalat" w:hAnsi="GHEA Grapalat" w:cs="Sylfaen"/>
          <w:sz w:val="20"/>
          <w:szCs w:val="24"/>
          <w:lang w:val="af-ZA" w:eastAsia="en-US"/>
        </w:rPr>
        <w:t xml:space="preserve"> </w:t>
      </w:r>
      <w:r>
        <w:rPr>
          <w:rFonts w:ascii="GHEA Grapalat" w:hAnsi="GHEA Grapalat" w:cs="Sylfaen"/>
          <w:sz w:val="20"/>
          <w:szCs w:val="24"/>
          <w:lang w:eastAsia="en-US"/>
        </w:rPr>
        <w:t>գնման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ընթացակարգին</w:t>
      </w:r>
      <w:r>
        <w:rPr>
          <w:rFonts w:ascii="GHEA Grapalat" w:hAnsi="GHEA Grapalat" w:cs="Sylfaen"/>
          <w:sz w:val="20"/>
          <w:szCs w:val="24"/>
          <w:lang w:val="af-ZA" w:eastAsia="en-US"/>
        </w:rPr>
        <w:t xml:space="preserve"> </w:t>
      </w:r>
      <w:r>
        <w:rPr>
          <w:rFonts w:ascii="GHEA Grapalat" w:hAnsi="GHEA Grapalat" w:cs="Sylfaen"/>
          <w:sz w:val="20"/>
          <w:szCs w:val="24"/>
          <w:lang w:eastAsia="en-US"/>
        </w:rPr>
        <w:t>մասնակցում</w:t>
      </w:r>
      <w:r>
        <w:rPr>
          <w:rFonts w:ascii="GHEA Grapalat" w:hAnsi="GHEA Grapalat" w:cs="Sylfaen"/>
          <w:sz w:val="20"/>
          <w:szCs w:val="24"/>
          <w:lang w:val="af-ZA" w:eastAsia="en-US"/>
        </w:rPr>
        <w:t xml:space="preserve"> </w:t>
      </w:r>
      <w:r>
        <w:rPr>
          <w:rFonts w:ascii="GHEA Grapalat" w:hAnsi="GHEA Grapalat" w:cs="Sylfaen"/>
          <w:sz w:val="20"/>
          <w:szCs w:val="24"/>
          <w:lang w:eastAsia="en-US"/>
        </w:rPr>
        <w:t>են</w:t>
      </w:r>
      <w:r>
        <w:rPr>
          <w:rFonts w:ascii="GHEA Grapalat" w:hAnsi="GHEA Grapalat" w:cs="Sylfaen"/>
          <w:sz w:val="20"/>
          <w:szCs w:val="24"/>
          <w:lang w:val="af-ZA" w:eastAsia="en-US"/>
        </w:rPr>
        <w:t xml:space="preserve"> </w:t>
      </w:r>
      <w:r>
        <w:rPr>
          <w:rFonts w:ascii="GHEA Grapalat" w:hAnsi="GHEA Grapalat" w:cs="Sylfaen"/>
          <w:sz w:val="20"/>
          <w:szCs w:val="24"/>
          <w:lang w:eastAsia="en-US"/>
        </w:rPr>
        <w:t>համատեղ</w:t>
      </w:r>
      <w:r>
        <w:rPr>
          <w:rFonts w:ascii="GHEA Grapalat" w:hAnsi="GHEA Grapalat" w:cs="Sylfaen"/>
          <w:sz w:val="20"/>
          <w:szCs w:val="24"/>
          <w:lang w:val="af-ZA" w:eastAsia="en-US"/>
        </w:rPr>
        <w:t xml:space="preserve"> </w:t>
      </w:r>
      <w:r>
        <w:rPr>
          <w:rFonts w:ascii="GHEA Grapalat" w:hAnsi="GHEA Grapalat" w:cs="Sylfaen"/>
          <w:sz w:val="20"/>
          <w:szCs w:val="24"/>
          <w:lang w:eastAsia="en-US"/>
        </w:rPr>
        <w:t>գործունեության</w:t>
      </w:r>
      <w:r>
        <w:rPr>
          <w:rFonts w:ascii="GHEA Grapalat" w:hAnsi="GHEA Grapalat" w:cs="Sylfaen"/>
          <w:sz w:val="20"/>
          <w:szCs w:val="24"/>
          <w:lang w:val="af-ZA" w:eastAsia="en-US"/>
        </w:rPr>
        <w:t xml:space="preserve"> </w:t>
      </w:r>
      <w:r>
        <w:rPr>
          <w:rFonts w:ascii="GHEA Grapalat" w:hAnsi="GHEA Grapalat" w:cs="Sylfaen"/>
          <w:sz w:val="20"/>
          <w:szCs w:val="24"/>
          <w:lang w:eastAsia="en-US"/>
        </w:rPr>
        <w:t>կարգով</w:t>
      </w:r>
      <w:r>
        <w:rPr>
          <w:rFonts w:ascii="GHEA Grapalat" w:hAnsi="GHEA Grapalat" w:cs="Sylfaen"/>
          <w:sz w:val="20"/>
          <w:szCs w:val="24"/>
          <w:lang w:val="af-ZA" w:eastAsia="en-US"/>
        </w:rPr>
        <w:t xml:space="preserve"> (</w:t>
      </w:r>
      <w:r>
        <w:rPr>
          <w:rFonts w:ascii="GHEA Grapalat" w:hAnsi="GHEA Grapalat" w:cs="Sylfaen"/>
          <w:sz w:val="20"/>
          <w:szCs w:val="24"/>
          <w:lang w:eastAsia="en-US"/>
        </w:rPr>
        <w:t>կոնսորցիումով</w:t>
      </w:r>
      <w:r>
        <w:rPr>
          <w:rFonts w:ascii="GHEA Grapalat" w:hAnsi="GHEA Grapalat" w:cs="Sylfaen"/>
          <w:sz w:val="20"/>
          <w:szCs w:val="24"/>
          <w:lang w:val="af-ZA" w:eastAsia="en-US"/>
        </w:rPr>
        <w:t>).</w:t>
      </w:r>
      <w:r>
        <w:rPr>
          <w:rStyle w:val="30"/>
          <w:rFonts w:ascii="GHEA Grapalat" w:hAnsi="GHEA Grapalat" w:cs="Sylfaen"/>
          <w:sz w:val="20"/>
          <w:szCs w:val="24"/>
          <w:lang w:val="af-ZA" w:eastAsia="en-US"/>
        </w:rPr>
        <w:footnoteReference w:id="11"/>
      </w:r>
    </w:p>
    <w:p w14:paraId="74ACFF50">
      <w:pPr>
        <w:ind w:firstLine="567"/>
        <w:jc w:val="both"/>
        <w:rPr>
          <w:rFonts w:ascii="GHEA Grapalat" w:hAnsi="GHEA Grapalat"/>
          <w:sz w:val="20"/>
          <w:vertAlign w:val="superscript"/>
          <w:lang w:val="hy-AM"/>
        </w:rPr>
      </w:pPr>
      <w:r>
        <w:rPr>
          <w:rFonts w:ascii="GHEA Grapalat" w:hAnsi="GHEA Grapalat" w:cs="Sylfaen"/>
          <w:sz w:val="20"/>
          <w:lang w:val="af-ZA"/>
        </w:rPr>
        <w:t xml:space="preserve">2.4 </w:t>
      </w:r>
    </w:p>
    <w:p w14:paraId="2BCB9314">
      <w:pPr>
        <w:ind w:firstLine="567"/>
        <w:jc w:val="both"/>
        <w:rPr>
          <w:rFonts w:ascii="GHEA Grapalat" w:hAnsi="GHEA Grapalat" w:cs="Sylfaen"/>
          <w:sz w:val="20"/>
          <w:lang w:val="af-ZA"/>
        </w:rPr>
      </w:pPr>
      <w:r>
        <w:rPr>
          <w:rFonts w:ascii="GHEA Grapalat" w:hAnsi="GHEA Grapalat" w:cs="Sylfaen"/>
          <w:sz w:val="20"/>
          <w:lang w:val="af-ZA"/>
        </w:rPr>
        <w:t xml:space="preserve">2.5 </w:t>
      </w:r>
      <w:r>
        <w:rPr>
          <w:rFonts w:ascii="GHEA Grapalat" w:hAnsi="GHEA Grapalat" w:cs="Sylfaen"/>
          <w:sz w:val="20"/>
          <w:lang w:val="hy-AM"/>
        </w:rPr>
        <w:t>գնային</w:t>
      </w:r>
      <w:r>
        <w:rPr>
          <w:rFonts w:ascii="GHEA Grapalat" w:hAnsi="GHEA Grapalat" w:cs="Sylfaen"/>
          <w:sz w:val="20"/>
          <w:lang w:val="af-ZA"/>
        </w:rPr>
        <w:t xml:space="preserve"> </w:t>
      </w:r>
      <w:r>
        <w:rPr>
          <w:rFonts w:ascii="GHEA Grapalat" w:hAnsi="GHEA Grapalat" w:cs="Sylfaen"/>
          <w:sz w:val="20"/>
          <w:lang w:val="hy-AM"/>
        </w:rPr>
        <w:t>առաջարկ</w:t>
      </w:r>
      <w:r>
        <w:rPr>
          <w:rFonts w:ascii="GHEA Grapalat" w:hAnsi="GHEA Grapalat" w:cs="Sylfaen"/>
          <w:sz w:val="20"/>
          <w:lang w:val="af-ZA"/>
        </w:rPr>
        <w:t xml:space="preserve">` </w:t>
      </w:r>
      <w:r>
        <w:rPr>
          <w:rFonts w:ascii="GHEA Grapalat" w:hAnsi="GHEA Grapalat" w:cs="Sylfaen"/>
          <w:sz w:val="20"/>
          <w:lang w:val="hy-AM"/>
        </w:rPr>
        <w:t>համաձայն</w:t>
      </w:r>
      <w:r>
        <w:rPr>
          <w:rFonts w:ascii="GHEA Grapalat" w:hAnsi="GHEA Grapalat" w:cs="Sylfaen"/>
          <w:sz w:val="20"/>
          <w:lang w:val="af-ZA"/>
        </w:rPr>
        <w:t xml:space="preserve"> </w:t>
      </w:r>
      <w:r>
        <w:rPr>
          <w:rFonts w:ascii="GHEA Grapalat" w:hAnsi="GHEA Grapalat" w:cs="Sylfaen"/>
          <w:sz w:val="20"/>
          <w:lang w:val="hy-AM"/>
        </w:rPr>
        <w:t>հավելված</w:t>
      </w:r>
      <w:r>
        <w:rPr>
          <w:rFonts w:ascii="GHEA Grapalat" w:hAnsi="GHEA Grapalat" w:cs="Sylfaen"/>
          <w:sz w:val="20"/>
          <w:lang w:val="af-ZA"/>
        </w:rPr>
        <w:t xml:space="preserve"> N 2-</w:t>
      </w:r>
      <w:r>
        <w:rPr>
          <w:rFonts w:ascii="GHEA Grapalat" w:hAnsi="GHEA Grapalat" w:cs="Sylfaen"/>
          <w:sz w:val="20"/>
          <w:lang w:val="hy-AM"/>
        </w:rPr>
        <w:t>ի</w:t>
      </w:r>
      <w:r>
        <w:rPr>
          <w:rFonts w:ascii="GHEA Grapalat" w:hAnsi="GHEA Grapalat" w:cs="Sylfaen"/>
          <w:sz w:val="20"/>
          <w:lang w:val="af-ZA"/>
        </w:rPr>
        <w:t xml:space="preserve">: Գնային առաջարկը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szCs w:val="20"/>
          <w:lang w:val="hy-AM"/>
        </w:rPr>
        <w:t xml:space="preserve">արժեք, </w:t>
      </w:r>
      <w:r>
        <w:rPr>
          <w:rFonts w:ascii="GHEA Grapalat" w:hAnsi="GHEA Grapalat" w:cs="Sylfaen"/>
          <w:sz w:val="20"/>
          <w:lang w:val="af-ZA"/>
        </w:rPr>
        <w:t xml:space="preserve">(ինքնարժեքի և կանխատեսվող շահույթի հանրագումարը)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ավելացված</w:t>
      </w:r>
      <w:r>
        <w:rPr>
          <w:rFonts w:ascii="GHEA Grapalat" w:hAnsi="GHEA Grapalat" w:cs="Sylfaen"/>
          <w:sz w:val="20"/>
          <w:lang w:val="af-ZA"/>
        </w:rPr>
        <w:t xml:space="preserve"> </w:t>
      </w:r>
      <w:r>
        <w:rPr>
          <w:rFonts w:ascii="GHEA Grapalat" w:hAnsi="GHEA Grapalat" w:cs="Sylfaen"/>
          <w:sz w:val="20"/>
          <w:lang w:val="hy-AM"/>
        </w:rPr>
        <w:t>արժեքի</w:t>
      </w:r>
      <w:r>
        <w:rPr>
          <w:rFonts w:ascii="GHEA Grapalat" w:hAnsi="GHEA Grapalat" w:cs="Sylfaen"/>
          <w:sz w:val="20"/>
          <w:lang w:val="af-ZA"/>
        </w:rPr>
        <w:t xml:space="preserve"> </w:t>
      </w:r>
      <w:r>
        <w:rPr>
          <w:rFonts w:ascii="GHEA Grapalat" w:hAnsi="GHEA Grapalat" w:cs="Sylfaen"/>
          <w:sz w:val="20"/>
          <w:lang w:val="hy-AM"/>
        </w:rPr>
        <w:t>հարկ</w:t>
      </w:r>
      <w:r>
        <w:rPr>
          <w:rFonts w:ascii="GHEA Grapalat" w:hAnsi="GHEA Grapalat" w:cs="Sylfaen"/>
          <w:sz w:val="20"/>
          <w:lang w:val="af-ZA"/>
        </w:rPr>
        <w:t xml:space="preserve"> </w:t>
      </w:r>
      <w:r>
        <w:rPr>
          <w:rFonts w:ascii="GHEA Grapalat" w:hAnsi="GHEA Grapalat" w:cs="Sylfaen"/>
          <w:sz w:val="20"/>
          <w:lang w:val="hy-AM"/>
        </w:rPr>
        <w:t>ընդհանրական</w:t>
      </w:r>
      <w:r>
        <w:rPr>
          <w:rFonts w:ascii="GHEA Grapalat" w:hAnsi="GHEA Grapalat" w:cs="Sylfaen"/>
          <w:sz w:val="20"/>
          <w:lang w:val="af-ZA"/>
        </w:rPr>
        <w:t xml:space="preserve"> </w:t>
      </w:r>
      <w:r>
        <w:rPr>
          <w:rFonts w:ascii="GHEA Grapalat" w:hAnsi="GHEA Grapalat" w:cs="Sylfaen"/>
          <w:sz w:val="20"/>
          <w:lang w:val="hy-AM"/>
        </w:rPr>
        <w:t>բաղադրիչներից</w:t>
      </w:r>
      <w:r>
        <w:rPr>
          <w:rFonts w:ascii="GHEA Grapalat" w:hAnsi="GHEA Grapalat" w:cs="Sylfaen"/>
          <w:sz w:val="20"/>
          <w:lang w:val="af-ZA"/>
        </w:rPr>
        <w:t xml:space="preserve"> </w:t>
      </w:r>
      <w:r>
        <w:rPr>
          <w:rFonts w:ascii="GHEA Grapalat" w:hAnsi="GHEA Grapalat" w:cs="Sylfaen"/>
          <w:sz w:val="20"/>
          <w:lang w:val="hy-AM"/>
        </w:rPr>
        <w:t>բաղկացած</w:t>
      </w:r>
      <w:r>
        <w:rPr>
          <w:rFonts w:ascii="GHEA Grapalat" w:hAnsi="GHEA Grapalat" w:cs="Sylfaen"/>
          <w:sz w:val="20"/>
          <w:lang w:val="af-ZA"/>
        </w:rPr>
        <w:t xml:space="preserve"> </w:t>
      </w:r>
      <w:r>
        <w:rPr>
          <w:rFonts w:ascii="GHEA Grapalat" w:hAnsi="GHEA Grapalat" w:cs="Sylfaen"/>
          <w:sz w:val="20"/>
          <w:lang w:val="hy-AM"/>
        </w:rPr>
        <w:t>հաշվարկի</w:t>
      </w:r>
      <w:r>
        <w:rPr>
          <w:rFonts w:ascii="GHEA Grapalat" w:hAnsi="GHEA Grapalat" w:cs="Sylfaen"/>
          <w:sz w:val="20"/>
          <w:lang w:val="af-ZA"/>
        </w:rPr>
        <w:t xml:space="preserve"> </w:t>
      </w:r>
      <w:r>
        <w:rPr>
          <w:rFonts w:ascii="GHEA Grapalat" w:hAnsi="GHEA Grapalat" w:cs="Sylfaen"/>
          <w:sz w:val="20"/>
          <w:lang w:val="hy-AM"/>
        </w:rPr>
        <w:t>ձևով։</w:t>
      </w:r>
      <w:r>
        <w:rPr>
          <w:rFonts w:ascii="GHEA Grapalat" w:hAnsi="GHEA Grapalat" w:cs="Sylfaen"/>
          <w:sz w:val="20"/>
          <w:lang w:val="af-ZA"/>
        </w:rPr>
        <w:t xml:space="preserve"> </w:t>
      </w:r>
      <w:r>
        <w:rPr>
          <w:rFonts w:ascii="GHEA Grapalat" w:hAnsi="GHEA Grapalat" w:cs="Sylfaen"/>
          <w:sz w:val="20"/>
        </w:rPr>
        <w:t>Ա</w:t>
      </w:r>
      <w:r>
        <w:rPr>
          <w:rFonts w:ascii="GHEA Grapalat" w:hAnsi="GHEA Grapalat" w:cs="Sylfaen"/>
          <w:sz w:val="20"/>
          <w:lang w:val="hy-AM"/>
        </w:rPr>
        <w:t>րժեքի</w:t>
      </w:r>
      <w:r>
        <w:rPr>
          <w:rFonts w:ascii="GHEA Grapalat" w:hAnsi="GHEA Grapalat" w:cs="Sylfaen"/>
          <w:sz w:val="20"/>
          <w:lang w:val="af-ZA"/>
        </w:rPr>
        <w:t xml:space="preserve"> </w:t>
      </w:r>
      <w:r>
        <w:rPr>
          <w:rFonts w:ascii="GHEA Grapalat" w:hAnsi="GHEA Grapalat" w:cs="Sylfaen"/>
          <w:sz w:val="20"/>
          <w:lang w:val="ru-RU"/>
        </w:rPr>
        <w:t>բաղադրիչների</w:t>
      </w:r>
      <w:r>
        <w:rPr>
          <w:rFonts w:ascii="GHEA Grapalat" w:hAnsi="GHEA Grapalat" w:cs="Sylfaen"/>
          <w:sz w:val="20"/>
          <w:lang w:val="af-ZA"/>
        </w:rPr>
        <w:t xml:space="preserve"> </w:t>
      </w:r>
      <w:r>
        <w:rPr>
          <w:rFonts w:ascii="GHEA Grapalat" w:hAnsi="GHEA Grapalat" w:cs="Sylfaen"/>
          <w:sz w:val="20"/>
          <w:lang w:val="ru-RU"/>
        </w:rPr>
        <w:t>հաշվարկ</w:t>
      </w:r>
      <w:r>
        <w:rPr>
          <w:rFonts w:ascii="GHEA Grapalat" w:hAnsi="GHEA Grapalat" w:cs="Sylfaen"/>
          <w:sz w:val="20"/>
          <w:lang w:val="af-ZA"/>
        </w:rPr>
        <w:t xml:space="preserve">` </w:t>
      </w:r>
      <w:r>
        <w:rPr>
          <w:rFonts w:ascii="GHEA Grapalat" w:hAnsi="GHEA Grapalat" w:cs="Sylfaen"/>
          <w:sz w:val="20"/>
          <w:lang w:val="ru-RU"/>
        </w:rPr>
        <w:t>բացվածք</w:t>
      </w:r>
      <w:r>
        <w:rPr>
          <w:rFonts w:ascii="GHEA Grapalat" w:hAnsi="GHEA Grapalat" w:cs="Sylfaen"/>
          <w:sz w:val="20"/>
          <w:lang w:val="af-ZA"/>
        </w:rPr>
        <w:t xml:space="preserve"> </w:t>
      </w:r>
      <w:r>
        <w:rPr>
          <w:rFonts w:ascii="GHEA Grapalat" w:hAnsi="GHEA Grapalat" w:cs="Sylfaen"/>
          <w:sz w:val="20"/>
          <w:lang w:val="ru-RU"/>
        </w:rPr>
        <w:t>կամ</w:t>
      </w:r>
      <w:r>
        <w:rPr>
          <w:rFonts w:ascii="GHEA Grapalat" w:hAnsi="GHEA Grapalat" w:cs="Sylfaen"/>
          <w:sz w:val="20"/>
          <w:lang w:val="af-ZA"/>
        </w:rPr>
        <w:t xml:space="preserve"> </w:t>
      </w:r>
      <w:r>
        <w:rPr>
          <w:rFonts w:ascii="GHEA Grapalat" w:hAnsi="GHEA Grapalat" w:cs="Sylfaen"/>
          <w:sz w:val="20"/>
          <w:lang w:val="ru-RU"/>
        </w:rPr>
        <w:t>այլ</w:t>
      </w:r>
      <w:r>
        <w:rPr>
          <w:rFonts w:ascii="GHEA Grapalat" w:hAnsi="GHEA Grapalat" w:cs="Sylfaen"/>
          <w:sz w:val="20"/>
          <w:lang w:val="af-ZA"/>
        </w:rPr>
        <w:t xml:space="preserve"> </w:t>
      </w:r>
      <w:r>
        <w:rPr>
          <w:rFonts w:ascii="GHEA Grapalat" w:hAnsi="GHEA Grapalat" w:cs="Sylfaen"/>
          <w:sz w:val="20"/>
          <w:lang w:val="ru-RU"/>
        </w:rPr>
        <w:t>մանրամասներ</w:t>
      </w:r>
      <w:r>
        <w:rPr>
          <w:rFonts w:ascii="GHEA Grapalat" w:hAnsi="GHEA Grapalat" w:cs="Sylfaen"/>
          <w:sz w:val="20"/>
          <w:lang w:val="af-ZA"/>
        </w:rPr>
        <w:t xml:space="preserve"> </w:t>
      </w:r>
      <w:r>
        <w:rPr>
          <w:rFonts w:ascii="GHEA Grapalat" w:hAnsi="GHEA Grapalat" w:cs="Sylfaen"/>
          <w:sz w:val="20"/>
          <w:lang w:val="ru-RU"/>
        </w:rPr>
        <w:t>չեն</w:t>
      </w:r>
      <w:r>
        <w:rPr>
          <w:rFonts w:ascii="GHEA Grapalat" w:hAnsi="GHEA Grapalat" w:cs="Sylfaen"/>
          <w:sz w:val="20"/>
          <w:lang w:val="af-ZA"/>
        </w:rPr>
        <w:t xml:space="preserve"> </w:t>
      </w:r>
      <w:r>
        <w:rPr>
          <w:rFonts w:ascii="GHEA Grapalat" w:hAnsi="GHEA Grapalat" w:cs="Sylfaen"/>
          <w:sz w:val="20"/>
          <w:lang w:val="ru-RU"/>
        </w:rPr>
        <w:t>պահանջվում</w:t>
      </w:r>
      <w:r>
        <w:rPr>
          <w:rFonts w:ascii="GHEA Grapalat" w:hAnsi="GHEA Grapalat" w:cs="Sylfaen"/>
          <w:sz w:val="20"/>
          <w:lang w:val="af-ZA"/>
        </w:rPr>
        <w:t xml:space="preserve"> </w:t>
      </w:r>
      <w:r>
        <w:rPr>
          <w:rFonts w:ascii="GHEA Grapalat" w:hAnsi="GHEA Grapalat" w:cs="Sylfaen"/>
          <w:sz w:val="20"/>
          <w:lang w:val="ru-RU"/>
        </w:rPr>
        <w:t>և</w:t>
      </w:r>
      <w:r>
        <w:rPr>
          <w:rFonts w:ascii="GHEA Grapalat" w:hAnsi="GHEA Grapalat" w:cs="Sylfaen"/>
          <w:sz w:val="20"/>
          <w:lang w:val="af-ZA"/>
        </w:rPr>
        <w:t xml:space="preserve"> </w:t>
      </w:r>
      <w:r>
        <w:rPr>
          <w:rFonts w:ascii="GHEA Grapalat" w:hAnsi="GHEA Grapalat" w:cs="Sylfaen"/>
          <w:sz w:val="20"/>
          <w:lang w:val="ru-RU"/>
        </w:rPr>
        <w:t>ներկայացվում</w:t>
      </w:r>
      <w:r>
        <w:rPr>
          <w:rFonts w:ascii="GHEA Grapalat" w:hAnsi="GHEA Grapalat" w:cs="Sylfaen"/>
          <w:sz w:val="20"/>
          <w:lang w:val="af-ZA"/>
        </w:rPr>
        <w:t>.</w:t>
      </w:r>
    </w:p>
    <w:p w14:paraId="5CFFE625">
      <w:pPr>
        <w:ind w:firstLine="567"/>
        <w:jc w:val="both"/>
        <w:rPr>
          <w:rFonts w:ascii="GHEA Grapalat" w:hAnsi="GHEA Grapalat"/>
          <w:sz w:val="20"/>
          <w:lang w:val="af-ZA"/>
        </w:rPr>
      </w:pPr>
      <w:r>
        <w:rPr>
          <w:rFonts w:ascii="GHEA Grapalat" w:hAnsi="GHEA Grapalat"/>
          <w:sz w:val="20"/>
          <w:lang w:val="af-ZA"/>
        </w:rPr>
        <w:t xml:space="preserve">2.6 </w:t>
      </w:r>
      <w:r>
        <w:rPr>
          <w:rFonts w:ascii="GHEA Grapalat" w:hAnsi="GHEA Grapalat" w:cs="Sylfaen"/>
          <w:sz w:val="20"/>
        </w:rPr>
        <w:t>շինարարական</w:t>
      </w:r>
      <w:r>
        <w:rPr>
          <w:rFonts w:ascii="GHEA Grapalat" w:hAnsi="GHEA Grapalat" w:cs="Sylfaen"/>
          <w:sz w:val="20"/>
          <w:lang w:val="af-ZA"/>
        </w:rPr>
        <w:t xml:space="preserve"> </w:t>
      </w:r>
      <w:r>
        <w:rPr>
          <w:rFonts w:ascii="GHEA Grapalat" w:hAnsi="GHEA Grapalat" w:cs="Sylfaen"/>
          <w:sz w:val="20"/>
        </w:rPr>
        <w:t>աշխատանքների</w:t>
      </w:r>
      <w:r>
        <w:rPr>
          <w:rFonts w:ascii="GHEA Grapalat" w:hAnsi="GHEA Grapalat" w:cs="Sylfaen"/>
          <w:sz w:val="20"/>
          <w:lang w:val="af-ZA"/>
        </w:rPr>
        <w:t xml:space="preserve"> </w:t>
      </w:r>
      <w:r>
        <w:rPr>
          <w:rFonts w:ascii="GHEA Grapalat" w:hAnsi="GHEA Grapalat" w:cs="Sylfaen"/>
          <w:sz w:val="20"/>
        </w:rPr>
        <w:t>գնման</w:t>
      </w:r>
      <w:r>
        <w:rPr>
          <w:rFonts w:ascii="GHEA Grapalat" w:hAnsi="GHEA Grapalat" w:cs="Sylfaen"/>
          <w:sz w:val="20"/>
          <w:lang w:val="af-ZA"/>
        </w:rPr>
        <w:t xml:space="preserve"> </w:t>
      </w:r>
      <w:r>
        <w:rPr>
          <w:rFonts w:ascii="GHEA Grapalat" w:hAnsi="GHEA Grapalat" w:cs="Sylfaen"/>
          <w:sz w:val="20"/>
        </w:rPr>
        <w:t>դեպքում</w:t>
      </w:r>
      <w:r>
        <w:rPr>
          <w:rFonts w:ascii="GHEA Grapalat" w:hAnsi="GHEA Grapalat"/>
          <w:sz w:val="20"/>
          <w:szCs w:val="20"/>
          <w:lang w:val="hy-AM" w:eastAsia="ru-RU"/>
        </w:rPr>
        <w:t xml:space="preserve"> </w:t>
      </w:r>
      <w:r>
        <w:rPr>
          <w:rFonts w:ascii="GHEA Grapalat" w:hAnsi="GHEA Grapalat" w:cs="Sylfaen"/>
          <w:sz w:val="20"/>
        </w:rPr>
        <w:t>իր</w:t>
      </w:r>
      <w:r>
        <w:rPr>
          <w:rFonts w:ascii="GHEA Grapalat" w:hAnsi="GHEA Grapalat" w:cs="Sylfaen"/>
          <w:sz w:val="20"/>
          <w:lang w:val="af-ZA"/>
        </w:rPr>
        <w:t xml:space="preserve"> </w:t>
      </w:r>
      <w:r>
        <w:rPr>
          <w:rFonts w:ascii="GHEA Grapalat" w:hAnsi="GHEA Grapalat" w:cs="Sylfaen"/>
          <w:sz w:val="20"/>
        </w:rPr>
        <w:t>կողմից</w:t>
      </w:r>
      <w:r>
        <w:rPr>
          <w:rFonts w:ascii="GHEA Grapalat" w:hAnsi="GHEA Grapalat" w:cs="Sylfaen"/>
          <w:sz w:val="20"/>
          <w:lang w:val="af-ZA"/>
        </w:rPr>
        <w:t xml:space="preserve"> </w:t>
      </w:r>
      <w:r>
        <w:rPr>
          <w:rFonts w:ascii="GHEA Grapalat" w:hAnsi="GHEA Grapalat" w:cs="Sylfaen"/>
          <w:sz w:val="20"/>
        </w:rPr>
        <w:t>հաստատված</w:t>
      </w:r>
      <w:r>
        <w:rPr>
          <w:rFonts w:ascii="GHEA Grapalat" w:hAnsi="GHEA Grapalat" w:cs="Sylfaen"/>
          <w:sz w:val="20"/>
          <w:lang w:val="af-ZA"/>
        </w:rPr>
        <w:t xml:space="preserve"> </w:t>
      </w:r>
      <w:r>
        <w:rPr>
          <w:rFonts w:ascii="GHEA Grapalat" w:hAnsi="GHEA Grapalat" w:cs="Sylfaen"/>
          <w:sz w:val="20"/>
        </w:rPr>
        <w:t>հավաստում՝</w:t>
      </w:r>
      <w:r>
        <w:rPr>
          <w:rFonts w:ascii="GHEA Grapalat" w:hAnsi="GHEA Grapalat" w:cs="Sylfaen"/>
          <w:sz w:val="20"/>
          <w:lang w:val="af-ZA"/>
        </w:rPr>
        <w:t xml:space="preserve"> համաձայն հ</w:t>
      </w:r>
      <w:r>
        <w:rPr>
          <w:rFonts w:ascii="GHEA Grapalat" w:hAnsi="GHEA Grapalat" w:cs="Sylfaen"/>
          <w:sz w:val="20"/>
          <w:lang w:val="ru-RU"/>
        </w:rPr>
        <w:t>ավելված</w:t>
      </w:r>
      <w:r>
        <w:rPr>
          <w:rFonts w:ascii="GHEA Grapalat" w:hAnsi="GHEA Grapalat" w:cs="Sylfaen"/>
          <w:sz w:val="20"/>
          <w:lang w:val="af-ZA"/>
        </w:rPr>
        <w:t xml:space="preserve"> N 1</w:t>
      </w:r>
      <w:r>
        <w:rPr>
          <w:rFonts w:ascii="GHEA Grapalat" w:hAnsi="GHEA Grapalat" w:cs="Sylfaen"/>
          <w:sz w:val="20"/>
          <w:lang w:val="hy-AM"/>
        </w:rPr>
        <w:t>.1</w:t>
      </w:r>
      <w:r>
        <w:rPr>
          <w:rFonts w:ascii="GHEA Grapalat" w:hAnsi="GHEA Grapalat" w:cs="Sylfaen"/>
          <w:sz w:val="20"/>
          <w:lang w:val="af-ZA"/>
        </w:rPr>
        <w:t>-ի</w:t>
      </w:r>
      <w:r>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rPr>
        <w:t>հրավերին</w:t>
      </w:r>
      <w:r>
        <w:rPr>
          <w:rFonts w:ascii="GHEA Grapalat" w:hAnsi="GHEA Grapalat" w:cs="Sylfaen"/>
          <w:sz w:val="20"/>
          <w:lang w:val="af-ZA"/>
        </w:rPr>
        <w:t xml:space="preserve"> </w:t>
      </w:r>
      <w:r>
        <w:rPr>
          <w:rFonts w:ascii="GHEA Grapalat" w:hAnsi="GHEA Grapalat" w:cs="Sylfaen"/>
          <w:sz w:val="20"/>
        </w:rPr>
        <w:t>կցված</w:t>
      </w:r>
      <w:r>
        <w:rPr>
          <w:rFonts w:ascii="GHEA Grapalat" w:hAnsi="GHEA Grapalat" w:cs="Sylfaen"/>
          <w:sz w:val="20"/>
          <w:lang w:val="af-ZA"/>
        </w:rPr>
        <w:t xml:space="preserve"> </w:t>
      </w:r>
      <w:r>
        <w:rPr>
          <w:rFonts w:ascii="GHEA Grapalat" w:hAnsi="GHEA Grapalat" w:cs="Sylfaen"/>
          <w:sz w:val="20"/>
        </w:rPr>
        <w:t>նախագծային</w:t>
      </w:r>
      <w:r>
        <w:rPr>
          <w:rFonts w:ascii="GHEA Grapalat" w:hAnsi="GHEA Grapalat" w:cs="Sylfaen"/>
          <w:sz w:val="20"/>
          <w:lang w:val="af-ZA"/>
        </w:rPr>
        <w:t xml:space="preserve"> </w:t>
      </w:r>
      <w:r>
        <w:rPr>
          <w:rFonts w:ascii="GHEA Grapalat" w:hAnsi="GHEA Grapalat" w:cs="Sylfaen"/>
          <w:sz w:val="20"/>
        </w:rPr>
        <w:t>փաստաթղթերով</w:t>
      </w:r>
      <w:r>
        <w:rPr>
          <w:rFonts w:ascii="GHEA Grapalat" w:hAnsi="GHEA Grapalat" w:cs="Sylfaen"/>
          <w:sz w:val="20"/>
          <w:lang w:val="af-ZA"/>
        </w:rPr>
        <w:t xml:space="preserve">, </w:t>
      </w:r>
      <w:r>
        <w:rPr>
          <w:rFonts w:ascii="GHEA Grapalat" w:hAnsi="GHEA Grapalat" w:cs="Sylfaen"/>
          <w:sz w:val="20"/>
        </w:rPr>
        <w:t>որը</w:t>
      </w:r>
      <w:r>
        <w:rPr>
          <w:rFonts w:ascii="GHEA Grapalat" w:hAnsi="GHEA Grapalat" w:cs="Sylfaen"/>
          <w:sz w:val="20"/>
          <w:lang w:val="af-ZA"/>
        </w:rPr>
        <w:t xml:space="preserve"> </w:t>
      </w:r>
      <w:r>
        <w:rPr>
          <w:rFonts w:ascii="GHEA Grapalat" w:hAnsi="GHEA Grapalat" w:cs="Sylfaen"/>
          <w:sz w:val="20"/>
        </w:rPr>
        <w:t>հանդիսանում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rPr>
        <w:t>կնքվելիք</w:t>
      </w:r>
      <w:r>
        <w:rPr>
          <w:rFonts w:ascii="GHEA Grapalat" w:hAnsi="GHEA Grapalat" w:cs="Sylfaen"/>
          <w:sz w:val="20"/>
          <w:lang w:val="af-ZA"/>
        </w:rPr>
        <w:t xml:space="preserve"> </w:t>
      </w:r>
      <w:r>
        <w:rPr>
          <w:rFonts w:ascii="GHEA Grapalat" w:hAnsi="GHEA Grapalat" w:cs="Sylfaen"/>
          <w:sz w:val="20"/>
        </w:rPr>
        <w:t>պայմանագրի</w:t>
      </w:r>
      <w:r>
        <w:rPr>
          <w:rFonts w:ascii="GHEA Grapalat" w:hAnsi="GHEA Grapalat" w:cs="Sylfaen"/>
          <w:sz w:val="20"/>
          <w:lang w:val="af-ZA"/>
        </w:rPr>
        <w:t xml:space="preserve"> </w:t>
      </w:r>
      <w:r>
        <w:rPr>
          <w:rFonts w:ascii="GHEA Grapalat" w:hAnsi="GHEA Grapalat" w:cs="Sylfaen"/>
          <w:sz w:val="20"/>
        </w:rPr>
        <w:t>անբաժանելի</w:t>
      </w:r>
      <w:r>
        <w:rPr>
          <w:rFonts w:ascii="GHEA Grapalat" w:hAnsi="GHEA Grapalat" w:cs="Sylfaen"/>
          <w:sz w:val="20"/>
          <w:lang w:val="af-ZA"/>
        </w:rPr>
        <w:t xml:space="preserve"> </w:t>
      </w:r>
      <w:r>
        <w:rPr>
          <w:rFonts w:ascii="GHEA Grapalat" w:hAnsi="GHEA Grapalat" w:cs="Sylfaen"/>
          <w:sz w:val="20"/>
        </w:rPr>
        <w:t>մասը</w:t>
      </w:r>
      <w:r>
        <w:rPr>
          <w:rFonts w:ascii="GHEA Grapalat" w:hAnsi="GHEA Grapalat" w:cs="Sylfaen"/>
          <w:sz w:val="20"/>
          <w:lang w:val="af-ZA"/>
        </w:rPr>
        <w:t xml:space="preserve">, </w:t>
      </w:r>
      <w:r>
        <w:rPr>
          <w:rFonts w:ascii="GHEA Grapalat" w:hAnsi="GHEA Grapalat" w:cs="Sylfaen"/>
          <w:sz w:val="20"/>
        </w:rPr>
        <w:t>սահմանված</w:t>
      </w:r>
      <w:r>
        <w:rPr>
          <w:rFonts w:ascii="GHEA Grapalat" w:hAnsi="GHEA Grapalat" w:cs="Sylfaen"/>
          <w:sz w:val="20"/>
          <w:lang w:val="af-ZA"/>
        </w:rPr>
        <w:t xml:space="preserve"> </w:t>
      </w:r>
      <w:r>
        <w:rPr>
          <w:rFonts w:ascii="GHEA Grapalat" w:hAnsi="GHEA Grapalat" w:cs="Sylfaen"/>
          <w:sz w:val="20"/>
        </w:rPr>
        <w:t>տեխնիկական</w:t>
      </w:r>
      <w:r>
        <w:rPr>
          <w:rFonts w:ascii="GHEA Grapalat" w:hAnsi="GHEA Grapalat" w:cs="Sylfaen"/>
          <w:sz w:val="20"/>
          <w:lang w:val="af-ZA"/>
        </w:rPr>
        <w:t xml:space="preserve"> </w:t>
      </w:r>
      <w:r>
        <w:rPr>
          <w:rFonts w:ascii="GHEA Grapalat" w:hAnsi="GHEA Grapalat" w:cs="Sylfaen"/>
          <w:sz w:val="20"/>
        </w:rPr>
        <w:t>բնութագրերին</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երաշխիքային</w:t>
      </w:r>
      <w:r>
        <w:rPr>
          <w:rFonts w:ascii="GHEA Grapalat" w:hAnsi="GHEA Grapalat" w:cs="Sylfaen"/>
          <w:sz w:val="20"/>
          <w:lang w:val="af-ZA"/>
        </w:rPr>
        <w:t xml:space="preserve"> </w:t>
      </w:r>
      <w:r>
        <w:rPr>
          <w:rFonts w:ascii="GHEA Grapalat" w:hAnsi="GHEA Grapalat" w:cs="Sylfaen"/>
          <w:sz w:val="20"/>
        </w:rPr>
        <w:t>սպասարկման</w:t>
      </w:r>
      <w:r>
        <w:rPr>
          <w:rFonts w:ascii="GHEA Grapalat" w:hAnsi="GHEA Grapalat" w:cs="Sylfaen"/>
          <w:sz w:val="20"/>
          <w:lang w:val="af-ZA"/>
        </w:rPr>
        <w:t xml:space="preserve"> </w:t>
      </w:r>
      <w:r>
        <w:rPr>
          <w:rFonts w:ascii="GHEA Grapalat" w:hAnsi="GHEA Grapalat" w:cs="Sylfaen"/>
          <w:sz w:val="20"/>
        </w:rPr>
        <w:t>պայմաններին</w:t>
      </w:r>
      <w:r>
        <w:rPr>
          <w:rFonts w:ascii="GHEA Grapalat" w:hAnsi="GHEA Grapalat" w:cs="Sylfaen"/>
          <w:sz w:val="20"/>
          <w:lang w:val="af-ZA"/>
        </w:rPr>
        <w:t xml:space="preserve"> </w:t>
      </w:r>
      <w:r>
        <w:rPr>
          <w:rFonts w:ascii="GHEA Grapalat" w:hAnsi="GHEA Grapalat" w:cs="Sylfaen"/>
          <w:sz w:val="20"/>
        </w:rPr>
        <w:t>համապատասխանող</w:t>
      </w:r>
      <w:r>
        <w:rPr>
          <w:rFonts w:ascii="GHEA Grapalat" w:hAnsi="GHEA Grapalat" w:cs="Sylfaen"/>
          <w:sz w:val="20"/>
          <w:lang w:val="af-ZA"/>
        </w:rPr>
        <w:t xml:space="preserve"> </w:t>
      </w:r>
      <w:r>
        <w:rPr>
          <w:rFonts w:ascii="GHEA Grapalat" w:hAnsi="GHEA Grapalat" w:cs="Sylfaen"/>
          <w:sz w:val="20"/>
        </w:rPr>
        <w:t>նյութերի</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կամ</w:t>
      </w:r>
      <w:r>
        <w:rPr>
          <w:rFonts w:ascii="GHEA Grapalat" w:hAnsi="GHEA Grapalat" w:cs="Sylfaen"/>
          <w:sz w:val="20"/>
          <w:lang w:val="af-ZA"/>
        </w:rPr>
        <w:t xml:space="preserve">) </w:t>
      </w:r>
      <w:r>
        <w:rPr>
          <w:rFonts w:ascii="GHEA Grapalat" w:hAnsi="GHEA Grapalat" w:cs="Sylfaen"/>
          <w:sz w:val="20"/>
        </w:rPr>
        <w:t>սարքերի</w:t>
      </w:r>
      <w:r>
        <w:rPr>
          <w:rFonts w:ascii="GHEA Grapalat" w:hAnsi="GHEA Grapalat" w:cs="Sylfaen"/>
          <w:sz w:val="20"/>
          <w:lang w:val="af-ZA"/>
        </w:rPr>
        <w:t xml:space="preserve"> </w:t>
      </w:r>
      <w:r>
        <w:rPr>
          <w:rFonts w:ascii="GHEA Grapalat" w:hAnsi="GHEA Grapalat" w:cs="Sylfaen"/>
          <w:sz w:val="20"/>
        </w:rPr>
        <w:t>ու</w:t>
      </w:r>
      <w:r>
        <w:rPr>
          <w:rFonts w:ascii="GHEA Grapalat" w:hAnsi="GHEA Grapalat" w:cs="Sylfaen"/>
          <w:sz w:val="20"/>
          <w:lang w:val="af-ZA"/>
        </w:rPr>
        <w:t xml:space="preserve"> </w:t>
      </w:r>
      <w:r>
        <w:rPr>
          <w:rFonts w:ascii="GHEA Grapalat" w:hAnsi="GHEA Grapalat" w:cs="Sylfaen"/>
          <w:sz w:val="20"/>
        </w:rPr>
        <w:t>սարքավորումների</w:t>
      </w:r>
      <w:r>
        <w:rPr>
          <w:rFonts w:ascii="GHEA Grapalat" w:hAnsi="GHEA Grapalat" w:cs="Sylfaen"/>
          <w:sz w:val="20"/>
          <w:lang w:val="af-ZA"/>
        </w:rPr>
        <w:t xml:space="preserve"> </w:t>
      </w:r>
      <w:r>
        <w:rPr>
          <w:rFonts w:ascii="GHEA Grapalat" w:hAnsi="GHEA Grapalat" w:cs="Sylfaen"/>
          <w:sz w:val="20"/>
        </w:rPr>
        <w:t>տեղադրման</w:t>
      </w:r>
      <w:r>
        <w:rPr>
          <w:rFonts w:ascii="GHEA Grapalat" w:hAnsi="GHEA Grapalat" w:cs="Sylfaen"/>
          <w:sz w:val="20"/>
          <w:lang w:val="af-ZA"/>
        </w:rPr>
        <w:t xml:space="preserve"> (</w:t>
      </w:r>
      <w:r>
        <w:rPr>
          <w:rFonts w:ascii="GHEA Grapalat" w:hAnsi="GHEA Grapalat" w:cs="Sylfaen"/>
          <w:sz w:val="20"/>
          <w:lang w:val="hy-AM"/>
        </w:rPr>
        <w:t>օգտագործման</w:t>
      </w:r>
      <w:r>
        <w:rPr>
          <w:rFonts w:ascii="GHEA Grapalat" w:hAnsi="GHEA Grapalat" w:cs="Sylfaen"/>
          <w:sz w:val="20"/>
          <w:lang w:val="af-ZA"/>
        </w:rPr>
        <w:t>)</w:t>
      </w:r>
      <w:r>
        <w:rPr>
          <w:rFonts w:ascii="GHEA Grapalat" w:hAnsi="GHEA Grapalat" w:cs="Sylfaen"/>
          <w:sz w:val="20"/>
          <w:lang w:val="hy-AM"/>
        </w:rPr>
        <w:t xml:space="preserve"> </w:t>
      </w:r>
      <w:r>
        <w:rPr>
          <w:rFonts w:ascii="GHEA Grapalat" w:hAnsi="GHEA Grapalat" w:cs="Sylfaen"/>
          <w:sz w:val="20"/>
        </w:rPr>
        <w:t>պարտավորության</w:t>
      </w:r>
      <w:r>
        <w:rPr>
          <w:rFonts w:ascii="GHEA Grapalat" w:hAnsi="GHEA Grapalat" w:cs="Sylfaen"/>
          <w:sz w:val="20"/>
          <w:lang w:val="af-ZA"/>
        </w:rPr>
        <w:t xml:space="preserve"> </w:t>
      </w:r>
      <w:r>
        <w:rPr>
          <w:rFonts w:ascii="GHEA Grapalat" w:hAnsi="GHEA Grapalat" w:cs="Sylfaen"/>
          <w:sz w:val="20"/>
        </w:rPr>
        <w:t>մասին՝</w:t>
      </w:r>
      <w:r>
        <w:rPr>
          <w:rFonts w:ascii="GHEA Grapalat" w:hAnsi="GHEA Grapalat" w:cs="Sylfaen"/>
          <w:sz w:val="20"/>
          <w:lang w:val="af-ZA"/>
        </w:rPr>
        <w:t xml:space="preserve"> </w:t>
      </w:r>
      <w:r>
        <w:rPr>
          <w:rFonts w:ascii="GHEA Grapalat" w:hAnsi="GHEA Grapalat" w:cs="Sylfaen"/>
          <w:sz w:val="20"/>
        </w:rPr>
        <w:t>մինչև</w:t>
      </w:r>
      <w:r>
        <w:rPr>
          <w:rFonts w:ascii="GHEA Grapalat" w:hAnsi="GHEA Grapalat" w:cs="Sylfaen"/>
          <w:sz w:val="20"/>
          <w:lang w:val="af-ZA"/>
        </w:rPr>
        <w:t xml:space="preserve"> </w:t>
      </w:r>
      <w:r>
        <w:rPr>
          <w:rFonts w:ascii="GHEA Grapalat" w:hAnsi="GHEA Grapalat" w:cs="Sylfaen"/>
          <w:sz w:val="20"/>
        </w:rPr>
        <w:t>տեղադրումը</w:t>
      </w:r>
      <w:r>
        <w:rPr>
          <w:rFonts w:ascii="GHEA Grapalat" w:hAnsi="GHEA Grapalat" w:cs="Sylfaen"/>
          <w:sz w:val="20"/>
          <w:lang w:val="af-ZA"/>
        </w:rPr>
        <w:t xml:space="preserve"> </w:t>
      </w:r>
      <w:r>
        <w:rPr>
          <w:rFonts w:ascii="GHEA Grapalat" w:hAnsi="GHEA Grapalat" w:cs="Sylfaen"/>
          <w:sz w:val="20"/>
          <w:lang w:val="hy-AM"/>
        </w:rPr>
        <w:t xml:space="preserve">(օգտագործումը) </w:t>
      </w:r>
      <w:r>
        <w:rPr>
          <w:rFonts w:ascii="GHEA Grapalat" w:hAnsi="GHEA Grapalat" w:cs="Sylfaen"/>
          <w:sz w:val="20"/>
        </w:rPr>
        <w:t>դրանց</w:t>
      </w:r>
      <w:r>
        <w:rPr>
          <w:rFonts w:ascii="GHEA Grapalat" w:hAnsi="GHEA Grapalat" w:cs="Sylfaen"/>
          <w:sz w:val="20"/>
          <w:lang w:val="af-ZA"/>
        </w:rPr>
        <w:t xml:space="preserve"> </w:t>
      </w:r>
      <w:r>
        <w:rPr>
          <w:rFonts w:ascii="GHEA Grapalat" w:hAnsi="GHEA Grapalat" w:cs="Sylfaen"/>
          <w:sz w:val="20"/>
        </w:rPr>
        <w:t>տեխնիկական</w:t>
      </w:r>
      <w:r>
        <w:rPr>
          <w:rFonts w:ascii="GHEA Grapalat" w:hAnsi="GHEA Grapalat" w:cs="Sylfaen"/>
          <w:sz w:val="20"/>
          <w:lang w:val="af-ZA"/>
        </w:rPr>
        <w:t xml:space="preserve"> </w:t>
      </w:r>
      <w:r>
        <w:rPr>
          <w:rFonts w:ascii="GHEA Grapalat" w:hAnsi="GHEA Grapalat" w:cs="Sylfaen"/>
          <w:sz w:val="20"/>
        </w:rPr>
        <w:t>բնութագրերը</w:t>
      </w:r>
      <w:r>
        <w:rPr>
          <w:rFonts w:ascii="GHEA Grapalat" w:hAnsi="GHEA Grapalat" w:cs="Sylfaen"/>
          <w:sz w:val="20"/>
          <w:lang w:val="af-ZA"/>
        </w:rPr>
        <w:t xml:space="preserve">, </w:t>
      </w:r>
      <w:r>
        <w:rPr>
          <w:rFonts w:ascii="GHEA Grapalat" w:hAnsi="GHEA Grapalat" w:cs="Sylfaen"/>
          <w:sz w:val="20"/>
        </w:rPr>
        <w:t>ապրանքային</w:t>
      </w:r>
      <w:r>
        <w:rPr>
          <w:rFonts w:ascii="GHEA Grapalat" w:hAnsi="GHEA Grapalat" w:cs="Sylfaen"/>
          <w:sz w:val="20"/>
          <w:lang w:val="af-ZA"/>
        </w:rPr>
        <w:t xml:space="preserve"> </w:t>
      </w:r>
      <w:r>
        <w:rPr>
          <w:rFonts w:ascii="GHEA Grapalat" w:hAnsi="GHEA Grapalat" w:cs="Sylfaen"/>
          <w:sz w:val="20"/>
        </w:rPr>
        <w:t>նշանները</w:t>
      </w:r>
      <w:r>
        <w:rPr>
          <w:rFonts w:ascii="GHEA Grapalat" w:hAnsi="GHEA Grapalat" w:cs="Sylfaen"/>
          <w:sz w:val="20"/>
          <w:lang w:val="af-ZA"/>
        </w:rPr>
        <w:t xml:space="preserve">, </w:t>
      </w:r>
      <w:r>
        <w:rPr>
          <w:rFonts w:ascii="GHEA Grapalat" w:hAnsi="GHEA Grapalat" w:cs="Sylfaen"/>
          <w:sz w:val="20"/>
        </w:rPr>
        <w:t>ֆիրմային</w:t>
      </w:r>
      <w:r>
        <w:rPr>
          <w:rFonts w:ascii="GHEA Grapalat" w:hAnsi="GHEA Grapalat" w:cs="Sylfaen"/>
          <w:sz w:val="20"/>
          <w:lang w:val="af-ZA"/>
        </w:rPr>
        <w:t xml:space="preserve"> </w:t>
      </w:r>
      <w:r>
        <w:rPr>
          <w:rFonts w:ascii="GHEA Grapalat" w:hAnsi="GHEA Grapalat" w:cs="Sylfaen"/>
          <w:sz w:val="20"/>
        </w:rPr>
        <w:t>անվանումները</w:t>
      </w:r>
      <w:r>
        <w:rPr>
          <w:rFonts w:ascii="GHEA Grapalat" w:hAnsi="GHEA Grapalat" w:cs="Sylfaen"/>
          <w:sz w:val="20"/>
          <w:lang w:val="af-ZA"/>
        </w:rPr>
        <w:t xml:space="preserve">, </w:t>
      </w:r>
      <w:r>
        <w:rPr>
          <w:rFonts w:ascii="GHEA Grapalat" w:hAnsi="GHEA Grapalat"/>
          <w:sz w:val="20"/>
          <w:szCs w:val="20"/>
          <w:lang w:eastAsia="ru-RU"/>
        </w:rPr>
        <w:t>մակնիշները</w:t>
      </w:r>
      <w:r>
        <w:rPr>
          <w:rFonts w:ascii="GHEA Grapalat" w:hAnsi="GHEA Grapalat" w:cs="Sylfaen"/>
          <w:sz w:val="20"/>
          <w:lang w:val="af-ZA"/>
        </w:rPr>
        <w:t xml:space="preserve"> </w:t>
      </w:r>
      <w:r>
        <w:rPr>
          <w:rFonts w:ascii="GHEA Grapalat" w:hAnsi="GHEA Grapalat" w:cs="Sylfaen"/>
          <w:sz w:val="20"/>
        </w:rPr>
        <w:t>և</w:t>
      </w:r>
      <w:r>
        <w:rPr>
          <w:rFonts w:ascii="GHEA Grapalat" w:hAnsi="GHEA Grapalat" w:cs="Sylfaen"/>
          <w:sz w:val="20"/>
          <w:lang w:val="af-ZA"/>
        </w:rPr>
        <w:t xml:space="preserve"> </w:t>
      </w:r>
      <w:r>
        <w:rPr>
          <w:rFonts w:ascii="GHEA Grapalat" w:hAnsi="GHEA Grapalat" w:cs="Sylfaen"/>
          <w:sz w:val="20"/>
        </w:rPr>
        <w:t>երաշխիքային</w:t>
      </w:r>
      <w:r>
        <w:rPr>
          <w:rFonts w:ascii="GHEA Grapalat" w:hAnsi="GHEA Grapalat" w:cs="Sylfaen"/>
          <w:sz w:val="20"/>
          <w:lang w:val="af-ZA"/>
        </w:rPr>
        <w:t xml:space="preserve"> </w:t>
      </w:r>
      <w:r>
        <w:rPr>
          <w:rFonts w:ascii="GHEA Grapalat" w:hAnsi="GHEA Grapalat" w:cs="Sylfaen"/>
          <w:sz w:val="20"/>
        </w:rPr>
        <w:t>ժամկետները</w:t>
      </w:r>
      <w:r>
        <w:rPr>
          <w:rFonts w:ascii="GHEA Grapalat" w:hAnsi="GHEA Grapalat" w:cs="Sylfaen"/>
          <w:sz w:val="20"/>
          <w:lang w:val="af-ZA"/>
        </w:rPr>
        <w:t xml:space="preserve"> </w:t>
      </w:r>
      <w:r>
        <w:rPr>
          <w:rFonts w:ascii="GHEA Grapalat" w:hAnsi="GHEA Grapalat" w:cs="Sylfaen"/>
          <w:sz w:val="20"/>
        </w:rPr>
        <w:t>նախապես</w:t>
      </w:r>
      <w:r>
        <w:rPr>
          <w:rFonts w:ascii="GHEA Grapalat" w:hAnsi="GHEA Grapalat" w:cs="Sylfaen"/>
          <w:sz w:val="20"/>
          <w:lang w:val="af-ZA"/>
        </w:rPr>
        <w:t xml:space="preserve"> </w:t>
      </w:r>
      <w:r>
        <w:rPr>
          <w:rFonts w:ascii="GHEA Grapalat" w:hAnsi="GHEA Grapalat" w:cs="Sylfaen"/>
          <w:sz w:val="20"/>
          <w:lang w:val="hy-AM"/>
        </w:rPr>
        <w:t xml:space="preserve">գրավոր </w:t>
      </w:r>
      <w:r>
        <w:rPr>
          <w:rFonts w:ascii="GHEA Grapalat" w:hAnsi="GHEA Grapalat" w:cs="Sylfaen"/>
          <w:sz w:val="20"/>
        </w:rPr>
        <w:t>համաձայնեցնելով</w:t>
      </w:r>
      <w:r>
        <w:rPr>
          <w:rFonts w:ascii="GHEA Grapalat" w:hAnsi="GHEA Grapalat" w:cs="Sylfaen"/>
          <w:sz w:val="20"/>
          <w:lang w:val="af-ZA"/>
        </w:rPr>
        <w:t xml:space="preserve"> </w:t>
      </w:r>
      <w:r>
        <w:rPr>
          <w:rFonts w:ascii="GHEA Grapalat" w:hAnsi="GHEA Grapalat" w:cs="Sylfaen"/>
          <w:sz w:val="20"/>
        </w:rPr>
        <w:t>պատվիրատուի</w:t>
      </w:r>
      <w:r>
        <w:rPr>
          <w:rFonts w:ascii="GHEA Grapalat" w:hAnsi="GHEA Grapalat" w:cs="Sylfaen"/>
          <w:sz w:val="20"/>
          <w:lang w:val="af-ZA"/>
        </w:rPr>
        <w:t xml:space="preserve"> </w:t>
      </w:r>
      <w:r>
        <w:rPr>
          <w:rFonts w:ascii="GHEA Grapalat" w:hAnsi="GHEA Grapalat" w:cs="Sylfaen"/>
          <w:sz w:val="20"/>
        </w:rPr>
        <w:t>հետ</w:t>
      </w:r>
      <w:r>
        <w:rPr>
          <w:rFonts w:ascii="GHEA Grapalat" w:hAnsi="GHEA Grapalat" w:cs="Sylfaen"/>
          <w:sz w:val="20"/>
          <w:lang w:val="af-ZA"/>
        </w:rPr>
        <w:t xml:space="preserve">: </w:t>
      </w:r>
      <w:r>
        <w:rPr>
          <w:rFonts w:ascii="GHEA Grapalat" w:hAnsi="GHEA Grapalat" w:cs="Sylfaen"/>
          <w:sz w:val="20"/>
        </w:rPr>
        <w:t>Սույն</w:t>
      </w:r>
      <w:r>
        <w:rPr>
          <w:rFonts w:ascii="GHEA Grapalat" w:hAnsi="GHEA Grapalat" w:cs="Sylfaen"/>
          <w:sz w:val="20"/>
          <w:lang w:val="af-ZA"/>
        </w:rPr>
        <w:t xml:space="preserve"> </w:t>
      </w:r>
      <w:r>
        <w:rPr>
          <w:rFonts w:ascii="GHEA Grapalat" w:hAnsi="GHEA Grapalat" w:cs="Sylfaen"/>
          <w:sz w:val="20"/>
          <w:lang w:val="hy-AM"/>
        </w:rPr>
        <w:t xml:space="preserve">կետով </w:t>
      </w:r>
      <w:r>
        <w:rPr>
          <w:rFonts w:ascii="GHEA Grapalat" w:hAnsi="GHEA Grapalat" w:cs="Sylfaen"/>
          <w:sz w:val="20"/>
        </w:rPr>
        <w:t>նախատեսված</w:t>
      </w:r>
      <w:r>
        <w:rPr>
          <w:rFonts w:ascii="GHEA Grapalat" w:hAnsi="GHEA Grapalat" w:cs="Sylfaen"/>
          <w:sz w:val="20"/>
          <w:lang w:val="af-ZA"/>
        </w:rPr>
        <w:t xml:space="preserve"> </w:t>
      </w:r>
      <w:r>
        <w:rPr>
          <w:rFonts w:ascii="GHEA Grapalat" w:hAnsi="GHEA Grapalat" w:cs="Sylfaen"/>
          <w:sz w:val="20"/>
        </w:rPr>
        <w:t>հավաստումն</w:t>
      </w:r>
      <w:r>
        <w:rPr>
          <w:rFonts w:ascii="GHEA Grapalat" w:hAnsi="GHEA Grapalat" w:cs="Sylfaen"/>
          <w:sz w:val="20"/>
          <w:lang w:val="af-ZA"/>
        </w:rPr>
        <w:t xml:space="preserve"> </w:t>
      </w:r>
      <w:r>
        <w:rPr>
          <w:rFonts w:ascii="GHEA Grapalat" w:hAnsi="GHEA Grapalat" w:cs="Sylfaen"/>
          <w:sz w:val="20"/>
        </w:rPr>
        <w:t>առանձին</w:t>
      </w:r>
      <w:r>
        <w:rPr>
          <w:rFonts w:ascii="GHEA Grapalat" w:hAnsi="GHEA Grapalat" w:cs="Sylfaen"/>
          <w:sz w:val="20"/>
          <w:lang w:val="af-ZA"/>
        </w:rPr>
        <w:t xml:space="preserve"> </w:t>
      </w:r>
      <w:r>
        <w:rPr>
          <w:rFonts w:ascii="GHEA Grapalat" w:hAnsi="GHEA Grapalat" w:cs="Sylfaen"/>
          <w:sz w:val="20"/>
        </w:rPr>
        <w:t>հավելվածով</w:t>
      </w:r>
      <w:r>
        <w:rPr>
          <w:rFonts w:ascii="GHEA Grapalat" w:hAnsi="GHEA Grapalat" w:cs="Sylfaen"/>
          <w:sz w:val="20"/>
          <w:lang w:val="af-ZA"/>
        </w:rPr>
        <w:t xml:space="preserve"> </w:t>
      </w:r>
      <w:r>
        <w:rPr>
          <w:rFonts w:ascii="GHEA Grapalat" w:hAnsi="GHEA Grapalat" w:cs="Sylfaen"/>
          <w:sz w:val="20"/>
        </w:rPr>
        <w:t>հաստատվում</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rPr>
        <w:t>նաև</w:t>
      </w:r>
      <w:r>
        <w:rPr>
          <w:rFonts w:ascii="GHEA Grapalat" w:hAnsi="GHEA Grapalat" w:cs="Sylfaen"/>
          <w:sz w:val="20"/>
          <w:lang w:val="af-ZA"/>
        </w:rPr>
        <w:t xml:space="preserve"> </w:t>
      </w:r>
      <w:r>
        <w:rPr>
          <w:rFonts w:ascii="GHEA Grapalat" w:hAnsi="GHEA Grapalat" w:cs="Sylfaen"/>
          <w:sz w:val="20"/>
        </w:rPr>
        <w:t>կնքվելիք</w:t>
      </w:r>
      <w:r>
        <w:rPr>
          <w:rFonts w:ascii="GHEA Grapalat" w:hAnsi="GHEA Grapalat" w:cs="Sylfaen"/>
          <w:sz w:val="20"/>
          <w:lang w:val="af-ZA"/>
        </w:rPr>
        <w:t xml:space="preserve"> </w:t>
      </w:r>
      <w:r>
        <w:rPr>
          <w:rFonts w:ascii="GHEA Grapalat" w:hAnsi="GHEA Grapalat" w:cs="Sylfaen"/>
          <w:sz w:val="20"/>
        </w:rPr>
        <w:t>պայմանագրով</w:t>
      </w:r>
      <w:r>
        <w:rPr>
          <w:rFonts w:ascii="GHEA Grapalat" w:hAnsi="GHEA Grapalat"/>
          <w:sz w:val="20"/>
          <w:szCs w:val="20"/>
          <w:lang w:val="hy-AM" w:eastAsia="ru-RU"/>
        </w:rPr>
        <w:t>:</w:t>
      </w:r>
      <w:r>
        <w:rPr>
          <w:rStyle w:val="30"/>
          <w:rFonts w:ascii="GHEA Grapalat" w:hAnsi="GHEA Grapalat" w:cs="Sylfaen"/>
          <w:sz w:val="20"/>
          <w:lang w:val="af-ZA"/>
        </w:rPr>
        <w:footnoteReference w:id="12"/>
      </w:r>
    </w:p>
    <w:p w14:paraId="4E45C179">
      <w:pPr>
        <w:ind w:firstLine="567"/>
        <w:jc w:val="both"/>
        <w:rPr>
          <w:rFonts w:ascii="GHEA Grapalat" w:hAnsi="GHEA Grapalat"/>
          <w:sz w:val="20"/>
          <w:lang w:val="af-ZA"/>
        </w:rPr>
      </w:pPr>
    </w:p>
    <w:p w14:paraId="651C1BCB">
      <w:pPr>
        <w:jc w:val="center"/>
        <w:rPr>
          <w:rFonts w:ascii="GHEA Grapalat" w:hAnsi="GHEA Grapalat" w:cs="Sylfaen"/>
          <w:b/>
          <w:sz w:val="20"/>
          <w:lang w:val="es-ES"/>
        </w:rPr>
      </w:pPr>
      <w:r>
        <w:rPr>
          <w:rFonts w:ascii="GHEA Grapalat" w:hAnsi="GHEA Grapalat"/>
          <w:b/>
          <w:sz w:val="20"/>
          <w:lang w:val="es-ES"/>
        </w:rPr>
        <w:t xml:space="preserve">3. </w:t>
      </w:r>
      <w:r>
        <w:rPr>
          <w:rFonts w:ascii="GHEA Grapalat" w:hAnsi="GHEA Grapalat" w:cs="Sylfaen"/>
          <w:b/>
          <w:sz w:val="20"/>
          <w:lang w:val="es-ES"/>
        </w:rPr>
        <w:t>ՀԱՅՏԸ</w:t>
      </w:r>
      <w:r>
        <w:rPr>
          <w:rFonts w:ascii="GHEA Grapalat" w:hAnsi="GHEA Grapalat" w:cs="Arial"/>
          <w:b/>
          <w:sz w:val="20"/>
          <w:lang w:val="es-ES"/>
        </w:rPr>
        <w:t xml:space="preserve">  </w:t>
      </w:r>
      <w:r>
        <w:rPr>
          <w:rFonts w:ascii="GHEA Grapalat" w:hAnsi="GHEA Grapalat" w:cs="Sylfaen"/>
          <w:b/>
          <w:sz w:val="20"/>
          <w:lang w:val="es-ES"/>
        </w:rPr>
        <w:t>ՊԱՏՐԱՍՏԵԼՈՒ</w:t>
      </w:r>
      <w:r>
        <w:rPr>
          <w:rFonts w:ascii="GHEA Grapalat" w:hAnsi="GHEA Grapalat" w:cs="Arial"/>
          <w:b/>
          <w:sz w:val="20"/>
          <w:lang w:val="es-ES"/>
        </w:rPr>
        <w:t xml:space="preserve">  </w:t>
      </w:r>
      <w:r>
        <w:rPr>
          <w:rFonts w:ascii="GHEA Grapalat" w:hAnsi="GHEA Grapalat" w:cs="Sylfaen"/>
          <w:b/>
          <w:sz w:val="20"/>
          <w:lang w:val="es-ES"/>
        </w:rPr>
        <w:t>ԿԱՐԳԸ</w:t>
      </w:r>
    </w:p>
    <w:p w14:paraId="0263169D">
      <w:pPr>
        <w:jc w:val="center"/>
        <w:rPr>
          <w:rFonts w:ascii="GHEA Grapalat" w:hAnsi="GHEA Grapalat" w:cs="Sylfaen"/>
          <w:b/>
          <w:sz w:val="20"/>
          <w:lang w:val="es-ES"/>
        </w:rPr>
      </w:pPr>
    </w:p>
    <w:p w14:paraId="2E672CAC">
      <w:pPr>
        <w:ind w:firstLine="567"/>
        <w:jc w:val="both"/>
        <w:rPr>
          <w:rFonts w:ascii="GHEA Grapalat" w:hAnsi="GHEA Grapalat" w:cs="Sylfaen"/>
          <w:sz w:val="20"/>
          <w:szCs w:val="20"/>
          <w:lang w:val="es-ES"/>
        </w:rPr>
      </w:pPr>
      <w:r>
        <w:rPr>
          <w:rFonts w:ascii="GHEA Grapalat" w:hAnsi="GHEA Grapalat"/>
          <w:sz w:val="20"/>
          <w:szCs w:val="20"/>
          <w:lang w:val="es-ES"/>
        </w:rPr>
        <w:t xml:space="preserve">3.1 </w:t>
      </w:r>
      <w:r>
        <w:rPr>
          <w:rFonts w:ascii="GHEA Grapalat" w:hAnsi="GHEA Grapalat" w:cs="Sylfaen"/>
          <w:sz w:val="20"/>
          <w:szCs w:val="20"/>
          <w:lang w:val="ru-RU"/>
        </w:rPr>
        <w:t>Մասնակիցը</w:t>
      </w:r>
      <w:r>
        <w:rPr>
          <w:rFonts w:ascii="GHEA Grapalat" w:hAnsi="GHEA Grapalat" w:cs="Sylfaen"/>
          <w:sz w:val="20"/>
          <w:szCs w:val="20"/>
          <w:lang w:val="es-ES"/>
        </w:rPr>
        <w:t xml:space="preserve"> </w:t>
      </w:r>
      <w:r>
        <w:rPr>
          <w:rFonts w:ascii="GHEA Grapalat" w:hAnsi="GHEA Grapalat" w:cs="Sylfaen"/>
          <w:sz w:val="20"/>
          <w:szCs w:val="20"/>
          <w:lang w:val="ru-RU"/>
        </w:rPr>
        <w:t>հայտը</w:t>
      </w:r>
      <w:r>
        <w:rPr>
          <w:rFonts w:ascii="GHEA Grapalat" w:hAnsi="GHEA Grapalat" w:cs="Sylfaen"/>
          <w:sz w:val="20"/>
          <w:szCs w:val="20"/>
          <w:lang w:val="es-ES"/>
        </w:rPr>
        <w:t xml:space="preserve"> </w:t>
      </w:r>
      <w:r>
        <w:rPr>
          <w:rFonts w:ascii="GHEA Grapalat" w:hAnsi="GHEA Grapalat" w:cs="Sylfaen"/>
          <w:sz w:val="20"/>
          <w:szCs w:val="20"/>
          <w:lang w:val="ru-RU"/>
        </w:rPr>
        <w:t>ներկայացնում</w:t>
      </w:r>
      <w:r>
        <w:rPr>
          <w:rFonts w:ascii="GHEA Grapalat" w:hAnsi="GHEA Grapalat" w:cs="Sylfaen"/>
          <w:sz w:val="20"/>
          <w:szCs w:val="20"/>
          <w:lang w:val="es-ES"/>
        </w:rPr>
        <w:t xml:space="preserve"> </w:t>
      </w:r>
      <w:r>
        <w:rPr>
          <w:rFonts w:ascii="GHEA Grapalat" w:hAnsi="GHEA Grapalat" w:cs="Sylfaen"/>
          <w:sz w:val="20"/>
          <w:szCs w:val="20"/>
          <w:lang w:val="ru-RU"/>
        </w:rPr>
        <w:t>է</w:t>
      </w:r>
      <w:r>
        <w:rPr>
          <w:rFonts w:ascii="GHEA Grapalat" w:hAnsi="GHEA Grapalat" w:cs="Sylfaen"/>
          <w:sz w:val="20"/>
          <w:szCs w:val="20"/>
          <w:lang w:val="es-ES"/>
        </w:rPr>
        <w:t xml:space="preserve"> </w:t>
      </w:r>
      <w:r>
        <w:rPr>
          <w:rFonts w:ascii="GHEA Grapalat" w:hAnsi="GHEA Grapalat" w:cs="Sylfaen"/>
          <w:sz w:val="20"/>
          <w:szCs w:val="20"/>
          <w:lang w:val="ru-RU"/>
        </w:rPr>
        <w:t>սույն</w:t>
      </w:r>
      <w:r>
        <w:rPr>
          <w:rFonts w:ascii="GHEA Grapalat" w:hAnsi="GHEA Grapalat" w:cs="Sylfaen"/>
          <w:sz w:val="20"/>
          <w:szCs w:val="20"/>
          <w:lang w:val="es-ES"/>
        </w:rPr>
        <w:t xml:space="preserve"> </w:t>
      </w:r>
      <w:r>
        <w:rPr>
          <w:rFonts w:ascii="GHEA Grapalat" w:hAnsi="GHEA Grapalat" w:cs="Sylfaen"/>
          <w:sz w:val="20"/>
          <w:szCs w:val="20"/>
          <w:lang w:val="ru-RU"/>
        </w:rPr>
        <w:t>հրավերով</w:t>
      </w:r>
      <w:r>
        <w:rPr>
          <w:rFonts w:ascii="GHEA Grapalat" w:hAnsi="GHEA Grapalat" w:cs="Sylfaen"/>
          <w:sz w:val="20"/>
          <w:szCs w:val="20"/>
          <w:lang w:val="es-ES"/>
        </w:rPr>
        <w:t xml:space="preserve"> </w:t>
      </w:r>
      <w:r>
        <w:rPr>
          <w:rFonts w:ascii="GHEA Grapalat" w:hAnsi="GHEA Grapalat" w:cs="Sylfaen"/>
          <w:sz w:val="20"/>
          <w:szCs w:val="20"/>
          <w:lang w:val="ru-RU"/>
        </w:rPr>
        <w:t>սահմանված</w:t>
      </w:r>
      <w:r>
        <w:rPr>
          <w:rFonts w:ascii="GHEA Grapalat" w:hAnsi="GHEA Grapalat" w:cs="Sylfaen"/>
          <w:sz w:val="20"/>
          <w:szCs w:val="20"/>
          <w:lang w:val="es-ES"/>
        </w:rPr>
        <w:t xml:space="preserve"> </w:t>
      </w:r>
      <w:r>
        <w:rPr>
          <w:rFonts w:ascii="GHEA Grapalat" w:hAnsi="GHEA Grapalat" w:cs="Sylfaen"/>
          <w:sz w:val="20"/>
          <w:szCs w:val="20"/>
          <w:lang w:val="ru-RU"/>
        </w:rPr>
        <w:t>կարգով։</w:t>
      </w:r>
      <w:r>
        <w:rPr>
          <w:rFonts w:ascii="GHEA Grapalat" w:hAnsi="GHEA Grapalat" w:cs="Sylfaen"/>
          <w:sz w:val="20"/>
          <w:szCs w:val="20"/>
          <w:lang w:val="es-ES"/>
        </w:rPr>
        <w:t xml:space="preserve"> </w:t>
      </w:r>
    </w:p>
    <w:p w14:paraId="47299FB3">
      <w:pPr>
        <w:ind w:firstLine="567"/>
        <w:jc w:val="both"/>
        <w:rPr>
          <w:rFonts w:ascii="GHEA Grapalat" w:hAnsi="GHEA Grapalat" w:cs="Sylfaen"/>
          <w:sz w:val="20"/>
          <w:lang w:val="af-ZA"/>
        </w:rPr>
      </w:pP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es-ES"/>
        </w:rPr>
        <w:t xml:space="preserve"> </w:t>
      </w:r>
      <w:r>
        <w:rPr>
          <w:rFonts w:ascii="GHEA Grapalat" w:hAnsi="GHEA Grapalat" w:cs="Sylfaen"/>
          <w:sz w:val="20"/>
          <w:szCs w:val="20"/>
        </w:rPr>
        <w:t>առաջարկները</w:t>
      </w:r>
      <w:r>
        <w:rPr>
          <w:rFonts w:ascii="GHEA Grapalat" w:hAnsi="GHEA Grapalat"/>
          <w:sz w:val="20"/>
          <w:szCs w:val="20"/>
          <w:lang w:val="es-ES"/>
        </w:rPr>
        <w:t xml:space="preserve">, </w:t>
      </w:r>
      <w:r>
        <w:rPr>
          <w:rFonts w:ascii="GHEA Grapalat" w:hAnsi="GHEA Grapalat" w:cs="Sylfaen"/>
          <w:sz w:val="20"/>
          <w:szCs w:val="20"/>
        </w:rPr>
        <w:t>դրանց</w:t>
      </w:r>
      <w:r>
        <w:rPr>
          <w:rFonts w:ascii="GHEA Grapalat" w:hAnsi="GHEA Grapalat"/>
          <w:sz w:val="20"/>
          <w:szCs w:val="20"/>
          <w:lang w:val="es-ES"/>
        </w:rPr>
        <w:t xml:space="preserve"> </w:t>
      </w:r>
      <w:r>
        <w:rPr>
          <w:rFonts w:ascii="GHEA Grapalat" w:hAnsi="GHEA Grapalat" w:cs="Sylfaen"/>
          <w:sz w:val="20"/>
          <w:szCs w:val="20"/>
        </w:rPr>
        <w:t>վերաբերող</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sz w:val="20"/>
          <w:szCs w:val="20"/>
          <w:lang w:val="es-ES"/>
        </w:rPr>
        <w:t xml:space="preserve"> </w:t>
      </w:r>
      <w:r>
        <w:rPr>
          <w:rFonts w:ascii="GHEA Grapalat" w:hAnsi="GHEA Grapalat" w:cs="Sylfaen"/>
          <w:sz w:val="20"/>
          <w:szCs w:val="20"/>
        </w:rPr>
        <w:t>դրվում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ծրարի</w:t>
      </w:r>
      <w:r>
        <w:rPr>
          <w:rFonts w:ascii="GHEA Grapalat" w:hAnsi="GHEA Grapalat"/>
          <w:sz w:val="20"/>
          <w:szCs w:val="20"/>
          <w:lang w:val="es-ES"/>
        </w:rPr>
        <w:t xml:space="preserve"> </w:t>
      </w:r>
      <w:r>
        <w:rPr>
          <w:rFonts w:ascii="GHEA Grapalat" w:hAnsi="GHEA Grapalat" w:cs="Sylfaen"/>
          <w:sz w:val="20"/>
          <w:szCs w:val="20"/>
        </w:rPr>
        <w:t>մեջ</w:t>
      </w:r>
      <w:r>
        <w:rPr>
          <w:rFonts w:ascii="GHEA Grapalat" w:hAnsi="GHEA Grapalat"/>
          <w:sz w:val="20"/>
          <w:szCs w:val="20"/>
          <w:lang w:val="es-ES"/>
        </w:rPr>
        <w:t xml:space="preserve">, </w:t>
      </w:r>
      <w:r>
        <w:rPr>
          <w:rFonts w:ascii="GHEA Grapalat" w:hAnsi="GHEA Grapalat" w:cs="Sylfaen"/>
          <w:sz w:val="20"/>
          <w:szCs w:val="20"/>
        </w:rPr>
        <w:t>որը</w:t>
      </w:r>
      <w:r>
        <w:rPr>
          <w:rFonts w:ascii="GHEA Grapalat" w:hAnsi="GHEA Grapalat"/>
          <w:sz w:val="20"/>
          <w:szCs w:val="20"/>
          <w:lang w:val="es-ES"/>
        </w:rPr>
        <w:t xml:space="preserve"> </w:t>
      </w:r>
      <w:r>
        <w:rPr>
          <w:rFonts w:ascii="GHEA Grapalat" w:hAnsi="GHEA Grapalat" w:cs="Sylfaen"/>
          <w:sz w:val="20"/>
          <w:szCs w:val="20"/>
        </w:rPr>
        <w:t>սոսնձում</w:t>
      </w:r>
      <w:r>
        <w:rPr>
          <w:rFonts w:ascii="GHEA Grapalat" w:hAnsi="GHEA Grapalat"/>
          <w:sz w:val="20"/>
          <w:szCs w:val="20"/>
          <w:lang w:val="es-ES"/>
        </w:rPr>
        <w:t xml:space="preserve"> </w:t>
      </w:r>
      <w:r>
        <w:rPr>
          <w:rFonts w:ascii="GHEA Grapalat" w:hAnsi="GHEA Grapalat" w:cs="Sylfaen"/>
          <w:sz w:val="20"/>
          <w:szCs w:val="20"/>
        </w:rPr>
        <w:t>է</w:t>
      </w:r>
      <w:r>
        <w:rPr>
          <w:rFonts w:ascii="GHEA Grapalat" w:hAnsi="GHEA Grapalat"/>
          <w:sz w:val="20"/>
          <w:szCs w:val="20"/>
          <w:lang w:val="es-ES"/>
        </w:rPr>
        <w:t xml:space="preserve"> </w:t>
      </w:r>
      <w:r>
        <w:rPr>
          <w:rFonts w:ascii="GHEA Grapalat" w:hAnsi="GHEA Grapalat" w:cs="Sylfaen"/>
          <w:sz w:val="20"/>
          <w:szCs w:val="20"/>
        </w:rPr>
        <w:t>այն</w:t>
      </w:r>
      <w:r>
        <w:rPr>
          <w:rFonts w:ascii="GHEA Grapalat" w:hAnsi="GHEA Grapalat"/>
          <w:sz w:val="20"/>
          <w:szCs w:val="20"/>
          <w:lang w:val="es-ES"/>
        </w:rPr>
        <w:t xml:space="preserve"> </w:t>
      </w:r>
      <w:r>
        <w:rPr>
          <w:rFonts w:ascii="GHEA Grapalat" w:hAnsi="GHEA Grapalat" w:cs="Sylfaen"/>
          <w:sz w:val="20"/>
          <w:szCs w:val="20"/>
        </w:rPr>
        <w:t>ներկայացնողը</w:t>
      </w:r>
      <w:r>
        <w:rPr>
          <w:rFonts w:ascii="GHEA Grapalat" w:hAnsi="GHEA Grapalat"/>
          <w:sz w:val="20"/>
          <w:szCs w:val="20"/>
          <w:lang w:val="es-ES"/>
        </w:rPr>
        <w:t xml:space="preserve">: </w:t>
      </w:r>
      <w:r>
        <w:rPr>
          <w:rFonts w:ascii="GHEA Grapalat" w:hAnsi="GHEA Grapalat" w:cs="Sylfaen"/>
          <w:sz w:val="20"/>
          <w:szCs w:val="20"/>
        </w:rPr>
        <w:t>Ծրարում</w:t>
      </w:r>
      <w:r>
        <w:rPr>
          <w:rFonts w:ascii="GHEA Grapalat" w:hAnsi="GHEA Grapalat"/>
          <w:sz w:val="20"/>
          <w:szCs w:val="20"/>
          <w:lang w:val="es-ES"/>
        </w:rPr>
        <w:t xml:space="preserve"> </w:t>
      </w:r>
      <w:r>
        <w:rPr>
          <w:rFonts w:ascii="GHEA Grapalat" w:hAnsi="GHEA Grapalat" w:cs="Sylfaen"/>
          <w:sz w:val="20"/>
          <w:szCs w:val="20"/>
        </w:rPr>
        <w:t>ներառված</w:t>
      </w:r>
      <w:r>
        <w:rPr>
          <w:rFonts w:ascii="GHEA Grapalat" w:hAnsi="GHEA Grapalat"/>
          <w:sz w:val="20"/>
          <w:szCs w:val="20"/>
          <w:lang w:val="es-ES"/>
        </w:rPr>
        <w:t xml:space="preserve"> </w:t>
      </w:r>
      <w:r>
        <w:rPr>
          <w:rFonts w:ascii="GHEA Grapalat" w:hAnsi="GHEA Grapalat" w:cs="Sylfaen"/>
          <w:sz w:val="20"/>
          <w:szCs w:val="20"/>
        </w:rPr>
        <w:t>փաստաթղթերը</w:t>
      </w:r>
      <w:r>
        <w:rPr>
          <w:rFonts w:ascii="GHEA Grapalat" w:hAnsi="GHEA Grapalat" w:cs="Sylfaen"/>
          <w:sz w:val="20"/>
          <w:szCs w:val="20"/>
          <w:lang w:val="es-ES"/>
        </w:rPr>
        <w:t xml:space="preserve">, </w:t>
      </w:r>
      <w:r>
        <w:rPr>
          <w:rFonts w:ascii="GHEA Grapalat" w:hAnsi="GHEA Grapalat" w:cs="Sylfaen"/>
          <w:sz w:val="20"/>
          <w:szCs w:val="20"/>
        </w:rPr>
        <w:t>կազմվում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բնօրինակից</w:t>
      </w:r>
      <w:r>
        <w:rPr>
          <w:rFonts w:ascii="GHEA Grapalat" w:hAnsi="GHEA Grapalat"/>
          <w:sz w:val="20"/>
          <w:szCs w:val="20"/>
          <w:lang w:val="es-ES"/>
        </w:rPr>
        <w:t xml:space="preserve"> </w:t>
      </w:r>
      <w:r>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Pr>
          <w:rFonts w:ascii="GHEA Grapalat" w:hAnsi="GHEA Grapalat" w:cs="Sylfaen"/>
          <w:sz w:val="20"/>
          <w:szCs w:val="20"/>
        </w:rPr>
        <w:t>և</w:t>
      </w:r>
      <w:r>
        <w:rPr>
          <w:rFonts w:ascii="GHEA Grapalat" w:hAnsi="GHEA Grapalat"/>
          <w:sz w:val="20"/>
          <w:szCs w:val="20"/>
          <w:lang w:val="es-ES"/>
        </w:rPr>
        <w:t xml:space="preserve"> 1</w:t>
      </w:r>
      <w:r>
        <w:rPr>
          <w:rFonts w:ascii="GHEA Grapalat" w:hAnsi="GHEA Grapalat"/>
          <w:sz w:val="20"/>
          <w:szCs w:val="20"/>
          <w:lang w:val="hy-AM"/>
        </w:rPr>
        <w:t>/մեկ/</w:t>
      </w:r>
      <w:r>
        <w:rPr>
          <w:rFonts w:ascii="GHEA Grapalat" w:hAnsi="GHEA Grapalat"/>
          <w:sz w:val="20"/>
          <w:szCs w:val="20"/>
          <w:lang w:val="es-ES"/>
        </w:rPr>
        <w:t xml:space="preserve"> </w:t>
      </w:r>
      <w:r>
        <w:rPr>
          <w:rFonts w:ascii="GHEA Grapalat" w:hAnsi="GHEA Grapalat"/>
          <w:sz w:val="20"/>
          <w:szCs w:val="20"/>
        </w:rPr>
        <w:t>օրինակ</w:t>
      </w:r>
      <w:r>
        <w:rPr>
          <w:rFonts w:ascii="GHEA Grapalat" w:hAnsi="GHEA Grapalat"/>
          <w:sz w:val="20"/>
          <w:szCs w:val="20"/>
          <w:lang w:val="es-ES"/>
        </w:rPr>
        <w:t xml:space="preserve"> </w:t>
      </w:r>
      <w:r>
        <w:rPr>
          <w:rFonts w:ascii="GHEA Grapalat" w:hAnsi="GHEA Grapalat" w:cs="Sylfaen"/>
          <w:sz w:val="20"/>
          <w:szCs w:val="20"/>
        </w:rPr>
        <w:t>պատճեններից</w:t>
      </w:r>
      <w:r>
        <w:rPr>
          <w:rFonts w:ascii="GHEA Grapalat" w:hAnsi="GHEA Grapalat"/>
          <w:sz w:val="20"/>
          <w:szCs w:val="20"/>
          <w:lang w:val="es-ES"/>
        </w:rPr>
        <w:t xml:space="preserve">: </w:t>
      </w:r>
      <w:r>
        <w:rPr>
          <w:rFonts w:ascii="GHEA Grapalat" w:hAnsi="GHEA Grapalat" w:cs="Sylfaen"/>
          <w:sz w:val="20"/>
          <w:szCs w:val="20"/>
        </w:rPr>
        <w:t>Փաստաթղթերի</w:t>
      </w:r>
      <w:r>
        <w:rPr>
          <w:rFonts w:ascii="GHEA Grapalat" w:hAnsi="GHEA Grapalat"/>
          <w:sz w:val="20"/>
          <w:szCs w:val="20"/>
          <w:lang w:val="es-ES"/>
        </w:rPr>
        <w:t xml:space="preserve"> </w:t>
      </w:r>
      <w:r>
        <w:rPr>
          <w:rFonts w:ascii="GHEA Grapalat" w:hAnsi="GHEA Grapalat" w:cs="Sylfaen"/>
          <w:sz w:val="20"/>
          <w:szCs w:val="20"/>
        </w:rPr>
        <w:t>փաթեթների</w:t>
      </w:r>
      <w:r>
        <w:rPr>
          <w:rFonts w:ascii="GHEA Grapalat" w:hAnsi="GHEA Grapalat"/>
          <w:sz w:val="20"/>
          <w:szCs w:val="20"/>
          <w:lang w:val="es-ES"/>
        </w:rPr>
        <w:t xml:space="preserve"> </w:t>
      </w:r>
      <w:r>
        <w:rPr>
          <w:rFonts w:ascii="GHEA Grapalat" w:hAnsi="GHEA Grapalat" w:cs="Sylfaen"/>
          <w:sz w:val="20"/>
          <w:szCs w:val="20"/>
        </w:rPr>
        <w:t>վրա</w:t>
      </w:r>
      <w:r>
        <w:rPr>
          <w:rFonts w:ascii="GHEA Grapalat" w:hAnsi="GHEA Grapalat"/>
          <w:sz w:val="20"/>
          <w:szCs w:val="20"/>
          <w:lang w:val="es-ES"/>
        </w:rPr>
        <w:t xml:space="preserve"> </w:t>
      </w:r>
      <w:r>
        <w:rPr>
          <w:rFonts w:ascii="GHEA Grapalat" w:hAnsi="GHEA Grapalat" w:cs="Sylfaen"/>
          <w:sz w:val="20"/>
          <w:szCs w:val="20"/>
        </w:rPr>
        <w:t>համապատասխանաբար</w:t>
      </w:r>
      <w:r>
        <w:rPr>
          <w:rFonts w:ascii="GHEA Grapalat" w:hAnsi="GHEA Grapalat"/>
          <w:sz w:val="20"/>
          <w:szCs w:val="20"/>
          <w:lang w:val="es-ES"/>
        </w:rPr>
        <w:t xml:space="preserve"> </w:t>
      </w:r>
      <w:r>
        <w:rPr>
          <w:rFonts w:ascii="GHEA Grapalat" w:hAnsi="GHEA Grapalat" w:cs="Sylfaen"/>
          <w:sz w:val="20"/>
          <w:szCs w:val="20"/>
        </w:rPr>
        <w:t>գրվում</w:t>
      </w:r>
      <w:r>
        <w:rPr>
          <w:rFonts w:ascii="GHEA Grapalat" w:hAnsi="GHEA Grapalat"/>
          <w:sz w:val="20"/>
          <w:szCs w:val="20"/>
          <w:lang w:val="es-ES"/>
        </w:rPr>
        <w:t xml:space="preserve"> </w:t>
      </w:r>
      <w:r>
        <w:rPr>
          <w:rFonts w:ascii="GHEA Grapalat" w:hAnsi="GHEA Grapalat" w:cs="Sylfaen"/>
          <w:sz w:val="20"/>
          <w:szCs w:val="20"/>
        </w:rPr>
        <w:t>են</w:t>
      </w:r>
      <w:r>
        <w:rPr>
          <w:rFonts w:ascii="GHEA Grapalat" w:hAnsi="GHEA Grapalat"/>
          <w:sz w:val="20"/>
          <w:szCs w:val="20"/>
          <w:lang w:val="es-ES"/>
        </w:rPr>
        <w:t xml:space="preserve"> «</w:t>
      </w:r>
      <w:r>
        <w:rPr>
          <w:rFonts w:ascii="GHEA Grapalat" w:hAnsi="GHEA Grapalat" w:cs="Sylfaen"/>
          <w:sz w:val="20"/>
          <w:szCs w:val="20"/>
        </w:rPr>
        <w:t>բնօրինակ</w:t>
      </w:r>
      <w:r>
        <w:rPr>
          <w:rFonts w:ascii="GHEA Grapalat" w:hAnsi="GHEA Grapalat"/>
          <w:sz w:val="20"/>
          <w:szCs w:val="20"/>
          <w:lang w:val="es-ES"/>
        </w:rPr>
        <w:t xml:space="preserve">» </w:t>
      </w:r>
      <w:r>
        <w:rPr>
          <w:rFonts w:ascii="GHEA Grapalat" w:hAnsi="GHEA Grapalat" w:cs="Sylfaen"/>
          <w:sz w:val="20"/>
          <w:szCs w:val="20"/>
        </w:rPr>
        <w:t>և</w:t>
      </w:r>
      <w:r>
        <w:rPr>
          <w:rFonts w:ascii="GHEA Grapalat" w:hAnsi="GHEA Grapalat"/>
          <w:sz w:val="20"/>
          <w:szCs w:val="20"/>
          <w:lang w:val="es-ES"/>
        </w:rPr>
        <w:t xml:space="preserve"> «</w:t>
      </w:r>
      <w:r>
        <w:rPr>
          <w:rFonts w:ascii="GHEA Grapalat" w:hAnsi="GHEA Grapalat" w:cs="Sylfaen"/>
          <w:sz w:val="20"/>
          <w:szCs w:val="20"/>
        </w:rPr>
        <w:t>պատճեն</w:t>
      </w:r>
      <w:r>
        <w:rPr>
          <w:rFonts w:ascii="GHEA Grapalat" w:hAnsi="GHEA Grapalat"/>
          <w:sz w:val="20"/>
          <w:szCs w:val="20"/>
          <w:lang w:val="es-ES"/>
        </w:rPr>
        <w:t xml:space="preserve">» </w:t>
      </w:r>
      <w:r>
        <w:rPr>
          <w:rFonts w:ascii="GHEA Grapalat" w:hAnsi="GHEA Grapalat" w:cs="Sylfaen"/>
          <w:sz w:val="20"/>
          <w:szCs w:val="20"/>
        </w:rPr>
        <w:t>բառերը</w:t>
      </w:r>
      <w:r>
        <w:rPr>
          <w:rFonts w:ascii="GHEA Grapalat" w:hAnsi="GHEA Grapalat"/>
          <w:sz w:val="20"/>
          <w:szCs w:val="20"/>
          <w:lang w:val="es-ES"/>
        </w:rPr>
        <w:t xml:space="preserve">: </w:t>
      </w:r>
      <w:r>
        <w:rPr>
          <w:rFonts w:ascii="GHEA Grapalat" w:hAnsi="GHEA Grapalat" w:cs="Sylfaen"/>
          <w:sz w:val="20"/>
          <w:lang w:val="ru-RU"/>
        </w:rPr>
        <w:t>Հայտում</w:t>
      </w:r>
      <w:r>
        <w:rPr>
          <w:rFonts w:ascii="GHEA Grapalat" w:hAnsi="GHEA Grapalat" w:cs="Sylfaen"/>
          <w:sz w:val="20"/>
          <w:lang w:val="af-ZA"/>
        </w:rPr>
        <w:t xml:space="preserve"> </w:t>
      </w:r>
      <w:r>
        <w:rPr>
          <w:rFonts w:ascii="GHEA Grapalat" w:hAnsi="GHEA Grapalat" w:cs="Sylfaen"/>
          <w:sz w:val="20"/>
          <w:lang w:val="ru-RU"/>
        </w:rPr>
        <w:t>ներառվող</w:t>
      </w:r>
      <w:r>
        <w:rPr>
          <w:rFonts w:ascii="GHEA Grapalat" w:hAnsi="GHEA Grapalat" w:cs="Sylfaen"/>
          <w:sz w:val="20"/>
          <w:lang w:val="af-ZA"/>
        </w:rPr>
        <w:t xml:space="preserve"> </w:t>
      </w:r>
      <w:r>
        <w:rPr>
          <w:rFonts w:ascii="GHEA Grapalat" w:hAnsi="GHEA Grapalat" w:cs="Sylfaen"/>
          <w:sz w:val="20"/>
          <w:lang w:val="ru-RU"/>
        </w:rPr>
        <w:t>բնօրինակ</w:t>
      </w:r>
      <w:r>
        <w:rPr>
          <w:rFonts w:ascii="GHEA Grapalat" w:hAnsi="GHEA Grapalat" w:cs="Sylfaen"/>
          <w:sz w:val="20"/>
          <w:lang w:val="af-ZA"/>
        </w:rPr>
        <w:t xml:space="preserve"> </w:t>
      </w:r>
      <w:r>
        <w:rPr>
          <w:rFonts w:ascii="GHEA Grapalat" w:hAnsi="GHEA Grapalat" w:cs="Sylfaen"/>
          <w:sz w:val="20"/>
          <w:lang w:val="ru-RU"/>
        </w:rPr>
        <w:t>փաստաթղթերի</w:t>
      </w:r>
      <w:r>
        <w:rPr>
          <w:rFonts w:ascii="GHEA Grapalat" w:hAnsi="GHEA Grapalat" w:cs="Sylfaen"/>
          <w:sz w:val="20"/>
          <w:lang w:val="af-ZA"/>
        </w:rPr>
        <w:t xml:space="preserve"> </w:t>
      </w:r>
      <w:r>
        <w:rPr>
          <w:rFonts w:ascii="GHEA Grapalat" w:hAnsi="GHEA Grapalat" w:cs="Sylfaen"/>
          <w:sz w:val="20"/>
          <w:lang w:val="ru-RU"/>
        </w:rPr>
        <w:t>փոխարեն</w:t>
      </w:r>
      <w:r>
        <w:rPr>
          <w:rFonts w:ascii="GHEA Grapalat" w:hAnsi="GHEA Grapalat" w:cs="Sylfaen"/>
          <w:sz w:val="20"/>
          <w:lang w:val="af-ZA"/>
        </w:rPr>
        <w:t xml:space="preserve"> </w:t>
      </w:r>
      <w:r>
        <w:rPr>
          <w:rFonts w:ascii="GHEA Grapalat" w:hAnsi="GHEA Grapalat" w:cs="Sylfaen"/>
          <w:sz w:val="20"/>
          <w:lang w:val="ru-RU"/>
        </w:rPr>
        <w:t>կարող</w:t>
      </w:r>
      <w:r>
        <w:rPr>
          <w:rFonts w:ascii="GHEA Grapalat" w:hAnsi="GHEA Grapalat" w:cs="Sylfaen"/>
          <w:sz w:val="20"/>
          <w:lang w:val="af-ZA"/>
        </w:rPr>
        <w:t xml:space="preserve"> </w:t>
      </w:r>
      <w:r>
        <w:rPr>
          <w:rFonts w:ascii="GHEA Grapalat" w:hAnsi="GHEA Grapalat" w:cs="Sylfaen"/>
          <w:sz w:val="20"/>
          <w:lang w:val="ru-RU"/>
        </w:rPr>
        <w:t>են</w:t>
      </w:r>
      <w:r>
        <w:rPr>
          <w:rFonts w:ascii="GHEA Grapalat" w:hAnsi="GHEA Grapalat" w:cs="Sylfaen"/>
          <w:sz w:val="20"/>
          <w:lang w:val="af-ZA"/>
        </w:rPr>
        <w:t xml:space="preserve"> </w:t>
      </w:r>
      <w:r>
        <w:rPr>
          <w:rFonts w:ascii="GHEA Grapalat" w:hAnsi="GHEA Grapalat" w:cs="Sylfaen"/>
          <w:sz w:val="20"/>
          <w:lang w:val="ru-RU"/>
        </w:rPr>
        <w:t>ներկայացվել</w:t>
      </w:r>
      <w:r>
        <w:rPr>
          <w:rFonts w:ascii="GHEA Grapalat" w:hAnsi="GHEA Grapalat" w:cs="Sylfaen"/>
          <w:sz w:val="20"/>
          <w:lang w:val="af-ZA"/>
        </w:rPr>
        <w:t xml:space="preserve"> </w:t>
      </w:r>
      <w:r>
        <w:rPr>
          <w:rFonts w:ascii="GHEA Grapalat" w:hAnsi="GHEA Grapalat" w:cs="Sylfaen"/>
          <w:sz w:val="20"/>
          <w:lang w:val="ru-RU"/>
        </w:rPr>
        <w:t>դրանց</w:t>
      </w:r>
      <w:r>
        <w:rPr>
          <w:rFonts w:ascii="GHEA Grapalat" w:hAnsi="GHEA Grapalat" w:cs="Sylfaen"/>
          <w:sz w:val="20"/>
          <w:lang w:val="af-ZA"/>
        </w:rPr>
        <w:t xml:space="preserve"> </w:t>
      </w:r>
      <w:r>
        <w:rPr>
          <w:rFonts w:ascii="GHEA Grapalat" w:hAnsi="GHEA Grapalat" w:cs="Sylfaen"/>
          <w:sz w:val="20"/>
          <w:lang w:val="ru-RU"/>
        </w:rPr>
        <w:t>նոտարական</w:t>
      </w:r>
      <w:r>
        <w:rPr>
          <w:rFonts w:ascii="GHEA Grapalat" w:hAnsi="GHEA Grapalat" w:cs="Sylfaen"/>
          <w:sz w:val="20"/>
          <w:lang w:val="af-ZA"/>
        </w:rPr>
        <w:t xml:space="preserve"> </w:t>
      </w:r>
      <w:r>
        <w:rPr>
          <w:rFonts w:ascii="GHEA Grapalat" w:hAnsi="GHEA Grapalat" w:cs="Sylfaen"/>
          <w:sz w:val="20"/>
          <w:lang w:val="ru-RU"/>
        </w:rPr>
        <w:t>կարգով</w:t>
      </w:r>
      <w:r>
        <w:rPr>
          <w:rFonts w:ascii="GHEA Grapalat" w:hAnsi="GHEA Grapalat" w:cs="Sylfaen"/>
          <w:sz w:val="20"/>
          <w:lang w:val="af-ZA"/>
        </w:rPr>
        <w:t xml:space="preserve"> </w:t>
      </w:r>
      <w:r>
        <w:rPr>
          <w:rFonts w:ascii="GHEA Grapalat" w:hAnsi="GHEA Grapalat" w:cs="Sylfaen"/>
          <w:sz w:val="20"/>
          <w:lang w:val="ru-RU"/>
        </w:rPr>
        <w:t>վավերացված</w:t>
      </w:r>
      <w:r>
        <w:rPr>
          <w:rFonts w:ascii="GHEA Grapalat" w:hAnsi="GHEA Grapalat" w:cs="Sylfaen"/>
          <w:sz w:val="20"/>
          <w:lang w:val="af-ZA"/>
        </w:rPr>
        <w:t xml:space="preserve"> </w:t>
      </w:r>
      <w:r>
        <w:rPr>
          <w:rFonts w:ascii="GHEA Grapalat" w:hAnsi="GHEA Grapalat" w:cs="Sylfaen"/>
          <w:sz w:val="20"/>
          <w:lang w:val="ru-RU"/>
        </w:rPr>
        <w:t>օրինակները։</w:t>
      </w:r>
    </w:p>
    <w:p w14:paraId="22E05F02">
      <w:pPr>
        <w:ind w:firstLine="720"/>
        <w:jc w:val="both"/>
        <w:rPr>
          <w:rFonts w:ascii="GHEA Grapalat" w:hAnsi="GHEA Grapalat"/>
          <w:sz w:val="20"/>
          <w:szCs w:val="20"/>
          <w:lang w:val="af-ZA"/>
        </w:rPr>
      </w:pPr>
      <w:r>
        <w:rPr>
          <w:rFonts w:ascii="GHEA Grapalat" w:hAnsi="GHEA Grapalat" w:cs="Sylfaen"/>
          <w:sz w:val="20"/>
          <w:szCs w:val="20"/>
        </w:rPr>
        <w:t>Ծրարը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sz w:val="20"/>
          <w:szCs w:val="20"/>
        </w:rPr>
        <w:t>սույն</w:t>
      </w:r>
      <w:r>
        <w:rPr>
          <w:rFonts w:ascii="GHEA Grapalat" w:hAnsi="GHEA Grapalat"/>
          <w:sz w:val="20"/>
          <w:szCs w:val="20"/>
          <w:lang w:val="af-ZA"/>
        </w:rPr>
        <w:t xml:space="preserve"> </w:t>
      </w:r>
      <w:r>
        <w:rPr>
          <w:rFonts w:ascii="GHEA Grapalat" w:hAnsi="GHEA Grapalat" w:cs="Sylfaen"/>
          <w:sz w:val="20"/>
          <w:szCs w:val="20"/>
        </w:rPr>
        <w:t>հրավերով</w:t>
      </w:r>
      <w:r>
        <w:rPr>
          <w:rFonts w:ascii="GHEA Grapalat" w:hAnsi="GHEA Grapalat"/>
          <w:sz w:val="20"/>
          <w:szCs w:val="20"/>
          <w:lang w:val="af-ZA"/>
        </w:rPr>
        <w:t xml:space="preserve"> </w:t>
      </w:r>
      <w:r>
        <w:rPr>
          <w:rFonts w:ascii="GHEA Grapalat" w:hAnsi="GHEA Grapalat" w:cs="Sylfaen"/>
          <w:sz w:val="20"/>
          <w:szCs w:val="20"/>
        </w:rPr>
        <w:t>նախատեսված</w:t>
      </w:r>
      <w:r>
        <w:rPr>
          <w:rFonts w:ascii="GHEA Grapalat" w:hAnsi="GHEA Grapalat"/>
          <w:sz w:val="20"/>
          <w:szCs w:val="20"/>
          <w:lang w:val="af-ZA"/>
        </w:rPr>
        <w:t xml:space="preserve">`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կազմած</w:t>
      </w:r>
      <w:r>
        <w:rPr>
          <w:rFonts w:ascii="GHEA Grapalat" w:hAnsi="GHEA Grapalat"/>
          <w:sz w:val="20"/>
          <w:szCs w:val="20"/>
          <w:lang w:val="af-ZA"/>
        </w:rPr>
        <w:t xml:space="preserve"> </w:t>
      </w:r>
      <w:r>
        <w:rPr>
          <w:rFonts w:ascii="GHEA Grapalat" w:hAnsi="GHEA Grapalat" w:cs="Sylfaen"/>
          <w:sz w:val="20"/>
          <w:szCs w:val="20"/>
        </w:rPr>
        <w:t>փաստաթղթերն</w:t>
      </w:r>
      <w:r>
        <w:rPr>
          <w:rFonts w:ascii="GHEA Grapalat" w:hAnsi="GHEA Grapalat"/>
          <w:sz w:val="20"/>
          <w:szCs w:val="20"/>
          <w:lang w:val="af-ZA"/>
        </w:rPr>
        <w:t xml:space="preserve"> </w:t>
      </w:r>
      <w:r>
        <w:rPr>
          <w:rFonts w:ascii="GHEA Grapalat" w:hAnsi="GHEA Grapalat" w:cs="Sylfaen"/>
          <w:sz w:val="20"/>
          <w:szCs w:val="20"/>
        </w:rPr>
        <w:t>ստորագրում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դրանք</w:t>
      </w:r>
      <w:r>
        <w:rPr>
          <w:rFonts w:ascii="GHEA Grapalat" w:hAnsi="GHEA Grapalat"/>
          <w:sz w:val="20"/>
          <w:szCs w:val="20"/>
          <w:lang w:val="af-ZA"/>
        </w:rPr>
        <w:t xml:space="preserve"> </w:t>
      </w:r>
      <w:r>
        <w:rPr>
          <w:rFonts w:ascii="GHEA Grapalat" w:hAnsi="GHEA Grapalat" w:cs="Sylfaen"/>
          <w:sz w:val="20"/>
          <w:szCs w:val="20"/>
        </w:rPr>
        <w:t>ներկայացնող</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կամ</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լիազորված</w:t>
      </w:r>
      <w:r>
        <w:rPr>
          <w:rFonts w:ascii="GHEA Grapalat" w:hAnsi="GHEA Grapalat"/>
          <w:sz w:val="20"/>
          <w:szCs w:val="20"/>
          <w:lang w:val="af-ZA"/>
        </w:rPr>
        <w:t xml:space="preserve"> </w:t>
      </w:r>
      <w:r>
        <w:rPr>
          <w:rFonts w:ascii="GHEA Grapalat" w:hAnsi="GHEA Grapalat" w:cs="Sylfaen"/>
          <w:sz w:val="20"/>
          <w:szCs w:val="20"/>
        </w:rPr>
        <w:t>անձը</w:t>
      </w:r>
      <w:r>
        <w:rPr>
          <w:rFonts w:ascii="GHEA Grapalat" w:hAnsi="GHEA Grapalat"/>
          <w:sz w:val="20"/>
          <w:szCs w:val="20"/>
          <w:lang w:val="af-ZA"/>
        </w:rPr>
        <w:t xml:space="preserve"> (</w:t>
      </w:r>
      <w:r>
        <w:rPr>
          <w:rFonts w:ascii="GHEA Grapalat" w:hAnsi="GHEA Grapalat" w:cs="Sylfaen"/>
          <w:sz w:val="20"/>
          <w:szCs w:val="20"/>
        </w:rPr>
        <w:t>այսուհետ</w:t>
      </w:r>
      <w:r>
        <w:rPr>
          <w:rFonts w:ascii="GHEA Grapalat" w:hAnsi="GHEA Grapalat"/>
          <w:sz w:val="20"/>
          <w:szCs w:val="20"/>
          <w:lang w:val="af-ZA"/>
        </w:rPr>
        <w:t xml:space="preserve">` </w:t>
      </w:r>
      <w:r>
        <w:rPr>
          <w:rFonts w:ascii="GHEA Grapalat" w:hAnsi="GHEA Grapalat" w:cs="Sylfaen"/>
          <w:sz w:val="20"/>
          <w:szCs w:val="20"/>
        </w:rPr>
        <w:t>գործակալ</w:t>
      </w:r>
      <w:r>
        <w:rPr>
          <w:rFonts w:ascii="GHEA Grapalat" w:hAnsi="GHEA Grapalat"/>
          <w:sz w:val="20"/>
          <w:szCs w:val="20"/>
          <w:lang w:val="af-ZA"/>
        </w:rPr>
        <w:t xml:space="preserve">): </w:t>
      </w:r>
      <w:r>
        <w:rPr>
          <w:rFonts w:ascii="GHEA Grapalat" w:hAnsi="GHEA Grapalat" w:cs="Sylfaen"/>
          <w:sz w:val="20"/>
          <w:szCs w:val="20"/>
        </w:rPr>
        <w:t>Եթե</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ներկայացնում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գործակալը</w:t>
      </w:r>
      <w:r>
        <w:rPr>
          <w:rFonts w:ascii="GHEA Grapalat" w:hAnsi="GHEA Grapalat"/>
          <w:sz w:val="20"/>
          <w:szCs w:val="20"/>
          <w:lang w:val="af-ZA"/>
        </w:rPr>
        <w:t xml:space="preserve">, </w:t>
      </w:r>
      <w:r>
        <w:rPr>
          <w:rFonts w:ascii="GHEA Grapalat" w:hAnsi="GHEA Grapalat" w:cs="Sylfaen"/>
          <w:sz w:val="20"/>
          <w:szCs w:val="20"/>
        </w:rPr>
        <w:t>ապա</w:t>
      </w:r>
      <w:r>
        <w:rPr>
          <w:rFonts w:ascii="GHEA Grapalat" w:hAnsi="GHEA Grapalat"/>
          <w:sz w:val="20"/>
          <w:szCs w:val="20"/>
          <w:lang w:val="af-ZA"/>
        </w:rPr>
        <w:t xml:space="preserve"> </w:t>
      </w:r>
      <w:r>
        <w:rPr>
          <w:rFonts w:ascii="GHEA Grapalat" w:hAnsi="GHEA Grapalat" w:cs="Sylfaen"/>
          <w:sz w:val="20"/>
          <w:szCs w:val="20"/>
        </w:rPr>
        <w:t>հայտով</w:t>
      </w:r>
      <w:r>
        <w:rPr>
          <w:rFonts w:ascii="GHEA Grapalat" w:hAnsi="GHEA Grapalat"/>
          <w:sz w:val="20"/>
          <w:szCs w:val="20"/>
          <w:lang w:val="af-ZA"/>
        </w:rPr>
        <w:t xml:space="preserve"> </w:t>
      </w:r>
      <w:r>
        <w:rPr>
          <w:rFonts w:ascii="GHEA Grapalat" w:hAnsi="GHEA Grapalat" w:cs="Sylfaen"/>
          <w:sz w:val="20"/>
          <w:szCs w:val="20"/>
        </w:rPr>
        <w:t>ներկայացվում</w:t>
      </w:r>
      <w:r>
        <w:rPr>
          <w:rFonts w:ascii="GHEA Grapalat" w:hAnsi="GHEA Grapalat"/>
          <w:sz w:val="20"/>
          <w:szCs w:val="20"/>
          <w:lang w:val="af-ZA"/>
        </w:rPr>
        <w:t xml:space="preserve"> </w:t>
      </w:r>
      <w:r>
        <w:rPr>
          <w:rFonts w:ascii="GHEA Grapalat" w:hAnsi="GHEA Grapalat" w:cs="Sylfaen"/>
          <w:sz w:val="20"/>
          <w:szCs w:val="20"/>
        </w:rPr>
        <w:t>է</w:t>
      </w:r>
      <w:r>
        <w:rPr>
          <w:rFonts w:ascii="GHEA Grapalat" w:hAnsi="GHEA Grapalat"/>
          <w:sz w:val="20"/>
          <w:szCs w:val="20"/>
          <w:lang w:val="af-ZA"/>
        </w:rPr>
        <w:t xml:space="preserve"> </w:t>
      </w:r>
      <w:r>
        <w:rPr>
          <w:rFonts w:ascii="GHEA Grapalat" w:hAnsi="GHEA Grapalat" w:cs="Sylfaen"/>
          <w:sz w:val="20"/>
          <w:szCs w:val="20"/>
        </w:rPr>
        <w:t>վերջինիս</w:t>
      </w:r>
      <w:r>
        <w:rPr>
          <w:rFonts w:ascii="GHEA Grapalat" w:hAnsi="GHEA Grapalat"/>
          <w:sz w:val="20"/>
          <w:szCs w:val="20"/>
          <w:lang w:val="af-ZA"/>
        </w:rPr>
        <w:t xml:space="preserve"> </w:t>
      </w:r>
      <w:r>
        <w:rPr>
          <w:rFonts w:ascii="GHEA Grapalat" w:hAnsi="GHEA Grapalat" w:cs="Sylfaen"/>
          <w:sz w:val="20"/>
          <w:szCs w:val="20"/>
        </w:rPr>
        <w:t>այդ</w:t>
      </w:r>
      <w:r>
        <w:rPr>
          <w:rFonts w:ascii="GHEA Grapalat" w:hAnsi="GHEA Grapalat"/>
          <w:sz w:val="20"/>
          <w:szCs w:val="20"/>
          <w:lang w:val="af-ZA"/>
        </w:rPr>
        <w:t xml:space="preserve"> </w:t>
      </w:r>
      <w:r>
        <w:rPr>
          <w:rFonts w:ascii="GHEA Grapalat" w:hAnsi="GHEA Grapalat" w:cs="Sylfaen"/>
          <w:sz w:val="20"/>
          <w:szCs w:val="20"/>
        </w:rPr>
        <w:t>լիազորությունը</w:t>
      </w:r>
      <w:r>
        <w:rPr>
          <w:rFonts w:ascii="GHEA Grapalat" w:hAnsi="GHEA Grapalat"/>
          <w:sz w:val="20"/>
          <w:szCs w:val="20"/>
          <w:lang w:val="af-ZA"/>
        </w:rPr>
        <w:t xml:space="preserve"> </w:t>
      </w:r>
      <w:r>
        <w:rPr>
          <w:rFonts w:ascii="GHEA Grapalat" w:hAnsi="GHEA Grapalat" w:cs="Sylfaen"/>
          <w:sz w:val="20"/>
          <w:szCs w:val="20"/>
        </w:rPr>
        <w:t>վերապահված</w:t>
      </w:r>
      <w:r>
        <w:rPr>
          <w:rFonts w:ascii="GHEA Grapalat" w:hAnsi="GHEA Grapalat"/>
          <w:sz w:val="20"/>
          <w:szCs w:val="20"/>
          <w:lang w:val="af-ZA"/>
        </w:rPr>
        <w:t xml:space="preserve"> </w:t>
      </w:r>
      <w:r>
        <w:rPr>
          <w:rFonts w:ascii="GHEA Grapalat" w:hAnsi="GHEA Grapalat" w:cs="Sylfaen"/>
          <w:sz w:val="20"/>
          <w:szCs w:val="20"/>
        </w:rPr>
        <w:t>լինելու</w:t>
      </w:r>
      <w:r>
        <w:rPr>
          <w:rFonts w:ascii="GHEA Grapalat" w:hAnsi="GHEA Grapalat"/>
          <w:sz w:val="20"/>
          <w:szCs w:val="20"/>
          <w:lang w:val="af-ZA"/>
        </w:rPr>
        <w:t xml:space="preserve"> </w:t>
      </w:r>
      <w:r>
        <w:rPr>
          <w:rFonts w:ascii="GHEA Grapalat" w:hAnsi="GHEA Grapalat" w:cs="Sylfaen"/>
          <w:sz w:val="20"/>
          <w:szCs w:val="20"/>
        </w:rPr>
        <w:t>մասին</w:t>
      </w:r>
      <w:r>
        <w:rPr>
          <w:rFonts w:ascii="GHEA Grapalat" w:hAnsi="GHEA Grapalat" w:cs="Sylfaen"/>
          <w:sz w:val="20"/>
          <w:szCs w:val="20"/>
          <w:lang w:val="af-ZA"/>
        </w:rPr>
        <w:t xml:space="preserve"> </w:t>
      </w:r>
      <w:r>
        <w:rPr>
          <w:rFonts w:ascii="GHEA Grapalat" w:hAnsi="GHEA Grapalat" w:cs="Sylfaen"/>
          <w:sz w:val="20"/>
          <w:szCs w:val="20"/>
        </w:rPr>
        <w:t>փաստաթուղթ</w:t>
      </w:r>
      <w:r>
        <w:rPr>
          <w:rFonts w:ascii="GHEA Grapalat" w:hAnsi="GHEA Grapalat" w:cs="Sylfaen"/>
          <w:sz w:val="20"/>
          <w:szCs w:val="20"/>
          <w:lang w:val="af-ZA"/>
        </w:rPr>
        <w:t>:</w:t>
      </w:r>
    </w:p>
    <w:p w14:paraId="14A9A66C">
      <w:pPr>
        <w:ind w:firstLine="720"/>
        <w:jc w:val="both"/>
        <w:rPr>
          <w:rFonts w:ascii="GHEA Grapalat" w:hAnsi="GHEA Grapalat"/>
          <w:sz w:val="20"/>
          <w:szCs w:val="20"/>
          <w:lang w:val="af-ZA"/>
        </w:rPr>
      </w:pPr>
      <w:r>
        <w:rPr>
          <w:rFonts w:ascii="GHEA Grapalat" w:hAnsi="GHEA Grapalat"/>
          <w:sz w:val="20"/>
          <w:szCs w:val="20"/>
          <w:lang w:val="af-ZA"/>
        </w:rPr>
        <w:t xml:space="preserve">3.2 </w:t>
      </w:r>
      <w:r>
        <w:rPr>
          <w:rFonts w:ascii="GHEA Grapalat" w:hAnsi="GHEA Grapalat" w:cs="Sylfaen"/>
          <w:sz w:val="20"/>
          <w:szCs w:val="20"/>
        </w:rPr>
        <w:t>Սույն</w:t>
      </w:r>
      <w:r>
        <w:rPr>
          <w:rFonts w:ascii="GHEA Grapalat" w:hAnsi="GHEA Grapalat"/>
          <w:sz w:val="20"/>
          <w:szCs w:val="20"/>
          <w:lang w:val="af-ZA"/>
        </w:rPr>
        <w:t xml:space="preserve"> </w:t>
      </w:r>
      <w:r>
        <w:rPr>
          <w:rFonts w:ascii="GHEA Grapalat" w:hAnsi="GHEA Grapalat"/>
          <w:sz w:val="20"/>
          <w:szCs w:val="20"/>
        </w:rPr>
        <w:t>հրահանգի</w:t>
      </w:r>
      <w:r>
        <w:rPr>
          <w:rFonts w:ascii="GHEA Grapalat" w:hAnsi="GHEA Grapalat"/>
          <w:sz w:val="20"/>
          <w:szCs w:val="20"/>
          <w:lang w:val="af-ZA"/>
        </w:rPr>
        <w:t xml:space="preserve"> 3.1 </w:t>
      </w:r>
      <w:r>
        <w:rPr>
          <w:rFonts w:ascii="GHEA Grapalat" w:hAnsi="GHEA Grapalat"/>
          <w:sz w:val="20"/>
          <w:szCs w:val="20"/>
        </w:rPr>
        <w:t>կետում</w:t>
      </w:r>
      <w:r>
        <w:rPr>
          <w:rFonts w:ascii="GHEA Grapalat" w:hAnsi="GHEA Grapalat"/>
          <w:sz w:val="20"/>
          <w:szCs w:val="20"/>
          <w:lang w:val="af-ZA"/>
        </w:rPr>
        <w:t xml:space="preserve"> </w:t>
      </w:r>
      <w:r>
        <w:rPr>
          <w:rFonts w:ascii="GHEA Grapalat" w:hAnsi="GHEA Grapalat" w:cs="Sylfaen"/>
          <w:sz w:val="20"/>
          <w:szCs w:val="20"/>
        </w:rPr>
        <w:t>նշված</w:t>
      </w:r>
      <w:r>
        <w:rPr>
          <w:rFonts w:ascii="GHEA Grapalat" w:hAnsi="GHEA Grapalat"/>
          <w:sz w:val="20"/>
          <w:szCs w:val="20"/>
          <w:lang w:val="af-ZA"/>
        </w:rPr>
        <w:t xml:space="preserve"> </w:t>
      </w:r>
      <w:r>
        <w:rPr>
          <w:rFonts w:ascii="GHEA Grapalat" w:hAnsi="GHEA Grapalat" w:cs="Sylfaen"/>
          <w:sz w:val="20"/>
          <w:szCs w:val="20"/>
        </w:rPr>
        <w:t>ծրարի</w:t>
      </w:r>
      <w:r>
        <w:rPr>
          <w:rFonts w:ascii="GHEA Grapalat" w:hAnsi="GHEA Grapalat"/>
          <w:sz w:val="20"/>
          <w:szCs w:val="20"/>
          <w:lang w:val="af-ZA"/>
        </w:rPr>
        <w:t xml:space="preserve"> </w:t>
      </w:r>
      <w:r>
        <w:rPr>
          <w:rFonts w:ascii="GHEA Grapalat" w:hAnsi="GHEA Grapalat" w:cs="Sylfaen"/>
          <w:sz w:val="20"/>
          <w:szCs w:val="20"/>
        </w:rPr>
        <w:t>վրա</w:t>
      </w:r>
      <w:r>
        <w:rPr>
          <w:rFonts w:ascii="GHEA Grapalat" w:hAnsi="GHEA Grapalat"/>
          <w:sz w:val="20"/>
          <w:szCs w:val="20"/>
          <w:lang w:val="af-ZA"/>
        </w:rPr>
        <w:t xml:space="preserve"> </w:t>
      </w:r>
      <w:r>
        <w:rPr>
          <w:rFonts w:ascii="GHEA Grapalat" w:hAnsi="GHEA Grapalat" w:cs="Sylfaen"/>
          <w:sz w:val="20"/>
          <w:szCs w:val="20"/>
        </w:rPr>
        <w:t>հայտը</w:t>
      </w:r>
      <w:r>
        <w:rPr>
          <w:rFonts w:ascii="GHEA Grapalat" w:hAnsi="GHEA Grapalat"/>
          <w:sz w:val="20"/>
          <w:szCs w:val="20"/>
          <w:lang w:val="af-ZA"/>
        </w:rPr>
        <w:t xml:space="preserve"> </w:t>
      </w:r>
      <w:r>
        <w:rPr>
          <w:rFonts w:ascii="GHEA Grapalat" w:hAnsi="GHEA Grapalat" w:cs="Sylfaen"/>
          <w:sz w:val="20"/>
          <w:szCs w:val="20"/>
        </w:rPr>
        <w:t>կազմելու</w:t>
      </w:r>
      <w:r>
        <w:rPr>
          <w:rFonts w:ascii="GHEA Grapalat" w:hAnsi="GHEA Grapalat"/>
          <w:sz w:val="20"/>
          <w:szCs w:val="20"/>
          <w:lang w:val="af-ZA"/>
        </w:rPr>
        <w:t xml:space="preserve"> </w:t>
      </w:r>
      <w:r>
        <w:rPr>
          <w:rFonts w:ascii="GHEA Grapalat" w:hAnsi="GHEA Grapalat" w:cs="Sylfaen"/>
          <w:sz w:val="20"/>
          <w:szCs w:val="20"/>
        </w:rPr>
        <w:t>լեզվով</w:t>
      </w:r>
      <w:r>
        <w:rPr>
          <w:rFonts w:ascii="GHEA Grapalat" w:hAnsi="GHEA Grapalat"/>
          <w:sz w:val="20"/>
          <w:szCs w:val="20"/>
          <w:lang w:val="af-ZA"/>
        </w:rPr>
        <w:t xml:space="preserve"> </w:t>
      </w:r>
      <w:r>
        <w:rPr>
          <w:rFonts w:ascii="GHEA Grapalat" w:hAnsi="GHEA Grapalat" w:cs="Sylfaen"/>
          <w:sz w:val="20"/>
          <w:szCs w:val="20"/>
        </w:rPr>
        <w:t>նշվում</w:t>
      </w:r>
      <w:r>
        <w:rPr>
          <w:rFonts w:ascii="GHEA Grapalat" w:hAnsi="GHEA Grapalat"/>
          <w:sz w:val="20"/>
          <w:szCs w:val="20"/>
          <w:lang w:val="af-ZA"/>
        </w:rPr>
        <w:t xml:space="preserve"> </w:t>
      </w:r>
      <w:r>
        <w:rPr>
          <w:rFonts w:ascii="GHEA Grapalat" w:hAnsi="GHEA Grapalat" w:cs="Sylfaen"/>
          <w:sz w:val="20"/>
          <w:szCs w:val="20"/>
        </w:rPr>
        <w:t>են</w:t>
      </w:r>
      <w:r>
        <w:rPr>
          <w:rFonts w:ascii="GHEA Grapalat" w:hAnsi="GHEA Grapalat"/>
          <w:sz w:val="20"/>
          <w:szCs w:val="20"/>
          <w:lang w:val="af-ZA"/>
        </w:rPr>
        <w:t xml:space="preserve">` </w:t>
      </w:r>
    </w:p>
    <w:p w14:paraId="4B6236C7">
      <w:pPr>
        <w:ind w:firstLine="720"/>
        <w:rPr>
          <w:rFonts w:ascii="GHEA Grapalat" w:hAnsi="GHEA Grapalat"/>
          <w:sz w:val="20"/>
          <w:szCs w:val="20"/>
          <w:lang w:val="af-ZA"/>
        </w:rPr>
      </w:pPr>
      <w:r>
        <w:rPr>
          <w:rFonts w:ascii="GHEA Grapalat" w:hAnsi="GHEA Grapalat"/>
          <w:sz w:val="20"/>
          <w:szCs w:val="20"/>
          <w:lang w:val="af-ZA"/>
        </w:rPr>
        <w:t xml:space="preserve">1) </w:t>
      </w:r>
      <w:r>
        <w:rPr>
          <w:rFonts w:ascii="GHEA Grapalat" w:hAnsi="GHEA Grapalat"/>
          <w:sz w:val="20"/>
          <w:szCs w:val="20"/>
        </w:rPr>
        <w:t>պ</w:t>
      </w:r>
      <w:r>
        <w:rPr>
          <w:rFonts w:ascii="GHEA Grapalat" w:hAnsi="GHEA Grapalat" w:cs="Sylfaen"/>
          <w:sz w:val="20"/>
          <w:szCs w:val="20"/>
        </w:rPr>
        <w:t>ատվիրատուի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հայտի</w:t>
      </w:r>
      <w:r>
        <w:rPr>
          <w:rFonts w:ascii="GHEA Grapalat" w:hAnsi="GHEA Grapalat"/>
          <w:sz w:val="20"/>
          <w:szCs w:val="20"/>
          <w:lang w:val="af-ZA"/>
        </w:rPr>
        <w:t xml:space="preserve"> </w:t>
      </w:r>
      <w:r>
        <w:rPr>
          <w:rFonts w:ascii="GHEA Grapalat" w:hAnsi="GHEA Grapalat" w:cs="Sylfaen"/>
          <w:sz w:val="20"/>
          <w:szCs w:val="20"/>
        </w:rPr>
        <w:t>ներկայացման</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հասցեն</w:t>
      </w:r>
      <w:r>
        <w:rPr>
          <w:rFonts w:ascii="GHEA Grapalat" w:hAnsi="GHEA Grapalat"/>
          <w:sz w:val="20"/>
          <w:szCs w:val="20"/>
          <w:lang w:val="af-ZA"/>
        </w:rPr>
        <w:t>).</w:t>
      </w:r>
    </w:p>
    <w:p w14:paraId="11DC5D51">
      <w:pPr>
        <w:ind w:firstLine="720"/>
        <w:rPr>
          <w:rFonts w:ascii="GHEA Grapalat" w:hAnsi="GHEA Grapalat"/>
          <w:sz w:val="20"/>
          <w:szCs w:val="20"/>
          <w:lang w:val="af-ZA"/>
        </w:rPr>
      </w:pPr>
      <w:r>
        <w:rPr>
          <w:rFonts w:ascii="GHEA Grapalat" w:hAnsi="GHEA Grapalat"/>
          <w:sz w:val="20"/>
          <w:szCs w:val="20"/>
          <w:lang w:val="af-ZA"/>
        </w:rPr>
        <w:t xml:space="preserve">2) </w:t>
      </w:r>
      <w:r>
        <w:rPr>
          <w:rFonts w:ascii="GHEA Grapalat" w:hAnsi="GHEA Grapalat"/>
          <w:sz w:val="20"/>
          <w:szCs w:val="20"/>
        </w:rPr>
        <w:t>ընթացակարգի</w:t>
      </w:r>
      <w:r>
        <w:rPr>
          <w:rFonts w:ascii="GHEA Grapalat" w:hAnsi="GHEA Grapalat" w:cs="Sylfaen"/>
          <w:sz w:val="20"/>
          <w:szCs w:val="20"/>
          <w:lang w:val="af-ZA"/>
        </w:rPr>
        <w:t xml:space="preserve"> </w:t>
      </w:r>
      <w:r>
        <w:rPr>
          <w:rFonts w:ascii="GHEA Grapalat" w:hAnsi="GHEA Grapalat" w:cs="Sylfaen"/>
          <w:sz w:val="20"/>
          <w:szCs w:val="20"/>
        </w:rPr>
        <w:t>ծածկագիրը</w:t>
      </w:r>
      <w:r>
        <w:rPr>
          <w:rFonts w:ascii="GHEA Grapalat" w:hAnsi="GHEA Grapalat"/>
          <w:sz w:val="20"/>
          <w:szCs w:val="20"/>
          <w:lang w:val="af-ZA"/>
        </w:rPr>
        <w:t>.</w:t>
      </w:r>
    </w:p>
    <w:p w14:paraId="4DF4AAEA">
      <w:pPr>
        <w:ind w:firstLine="720"/>
        <w:rPr>
          <w:rFonts w:ascii="GHEA Grapalat" w:hAnsi="GHEA Grapalat"/>
          <w:sz w:val="20"/>
          <w:szCs w:val="20"/>
          <w:lang w:val="af-ZA"/>
        </w:rPr>
      </w:pPr>
      <w:r>
        <w:rPr>
          <w:rFonts w:ascii="GHEA Grapalat" w:hAnsi="GHEA Grapalat"/>
          <w:sz w:val="20"/>
          <w:szCs w:val="20"/>
          <w:lang w:val="af-ZA"/>
        </w:rPr>
        <w:t>3) «</w:t>
      </w:r>
      <w:r>
        <w:rPr>
          <w:rFonts w:ascii="GHEA Grapalat" w:hAnsi="GHEA Grapalat" w:cs="Sylfaen"/>
          <w:sz w:val="20"/>
          <w:szCs w:val="20"/>
        </w:rPr>
        <w:t>չբացել</w:t>
      </w:r>
      <w:r>
        <w:rPr>
          <w:rFonts w:ascii="GHEA Grapalat" w:hAnsi="GHEA Grapalat"/>
          <w:sz w:val="20"/>
          <w:szCs w:val="20"/>
          <w:lang w:val="af-ZA"/>
        </w:rPr>
        <w:t xml:space="preserve"> </w:t>
      </w:r>
      <w:r>
        <w:rPr>
          <w:rFonts w:ascii="GHEA Grapalat" w:hAnsi="GHEA Grapalat" w:cs="Sylfaen"/>
          <w:sz w:val="20"/>
          <w:szCs w:val="20"/>
        </w:rPr>
        <w:t>մինչև</w:t>
      </w:r>
      <w:r>
        <w:rPr>
          <w:rFonts w:ascii="GHEA Grapalat" w:hAnsi="GHEA Grapalat"/>
          <w:sz w:val="20"/>
          <w:szCs w:val="20"/>
          <w:lang w:val="af-ZA"/>
        </w:rPr>
        <w:t xml:space="preserve"> </w:t>
      </w:r>
      <w:r>
        <w:rPr>
          <w:rFonts w:ascii="GHEA Grapalat" w:hAnsi="GHEA Grapalat" w:cs="Sylfaen"/>
          <w:sz w:val="20"/>
          <w:szCs w:val="20"/>
        </w:rPr>
        <w:t>հայտերի</w:t>
      </w:r>
      <w:r>
        <w:rPr>
          <w:rFonts w:ascii="GHEA Grapalat" w:hAnsi="GHEA Grapalat"/>
          <w:sz w:val="20"/>
          <w:szCs w:val="20"/>
          <w:lang w:val="af-ZA"/>
        </w:rPr>
        <w:t xml:space="preserve"> </w:t>
      </w:r>
      <w:r>
        <w:rPr>
          <w:rFonts w:ascii="GHEA Grapalat" w:hAnsi="GHEA Grapalat" w:cs="Sylfaen"/>
          <w:sz w:val="20"/>
          <w:szCs w:val="20"/>
        </w:rPr>
        <w:t>բացման</w:t>
      </w:r>
      <w:r>
        <w:rPr>
          <w:rFonts w:ascii="GHEA Grapalat" w:hAnsi="GHEA Grapalat"/>
          <w:sz w:val="20"/>
          <w:szCs w:val="20"/>
          <w:lang w:val="af-ZA"/>
        </w:rPr>
        <w:t xml:space="preserve"> </w:t>
      </w:r>
      <w:r>
        <w:rPr>
          <w:rFonts w:ascii="GHEA Grapalat" w:hAnsi="GHEA Grapalat" w:cs="Sylfaen"/>
          <w:sz w:val="20"/>
          <w:szCs w:val="20"/>
        </w:rPr>
        <w:t>նիստը</w:t>
      </w:r>
      <w:r>
        <w:rPr>
          <w:rFonts w:ascii="GHEA Grapalat" w:hAnsi="GHEA Grapalat"/>
          <w:sz w:val="20"/>
          <w:szCs w:val="20"/>
          <w:lang w:val="af-ZA"/>
        </w:rPr>
        <w:t xml:space="preserve">» </w:t>
      </w:r>
      <w:r>
        <w:rPr>
          <w:rFonts w:ascii="GHEA Grapalat" w:hAnsi="GHEA Grapalat" w:cs="Sylfaen"/>
          <w:sz w:val="20"/>
          <w:szCs w:val="20"/>
        </w:rPr>
        <w:t>բառերը</w:t>
      </w:r>
      <w:r>
        <w:rPr>
          <w:rFonts w:ascii="GHEA Grapalat" w:hAnsi="GHEA Grapalat"/>
          <w:sz w:val="20"/>
          <w:szCs w:val="20"/>
          <w:lang w:val="af-ZA"/>
        </w:rPr>
        <w:t>.</w:t>
      </w:r>
    </w:p>
    <w:p w14:paraId="3E4DBF94">
      <w:pPr>
        <w:ind w:firstLine="720"/>
        <w:rPr>
          <w:rFonts w:ascii="GHEA Grapalat" w:hAnsi="GHEA Grapalat"/>
          <w:sz w:val="20"/>
          <w:szCs w:val="20"/>
          <w:lang w:val="af-ZA"/>
        </w:rPr>
      </w:pPr>
      <w:r>
        <w:rPr>
          <w:rFonts w:ascii="GHEA Grapalat" w:hAnsi="GHEA Grapalat"/>
          <w:sz w:val="20"/>
          <w:szCs w:val="20"/>
          <w:lang w:val="af-ZA"/>
        </w:rPr>
        <w:t xml:space="preserve">4) </w:t>
      </w:r>
      <w:r>
        <w:rPr>
          <w:rFonts w:ascii="GHEA Grapalat" w:hAnsi="GHEA Grapalat"/>
          <w:sz w:val="20"/>
          <w:szCs w:val="20"/>
        </w:rPr>
        <w:t>մ</w:t>
      </w:r>
      <w:r>
        <w:rPr>
          <w:rFonts w:ascii="GHEA Grapalat" w:hAnsi="GHEA Grapalat" w:cs="Sylfaen"/>
          <w:sz w:val="20"/>
          <w:szCs w:val="20"/>
        </w:rPr>
        <w:t>ասնակցի</w:t>
      </w:r>
      <w:r>
        <w:rPr>
          <w:rFonts w:ascii="GHEA Grapalat" w:hAnsi="GHEA Grapalat"/>
          <w:sz w:val="20"/>
          <w:szCs w:val="20"/>
          <w:lang w:val="af-ZA"/>
        </w:rPr>
        <w:t xml:space="preserve"> </w:t>
      </w:r>
      <w:r>
        <w:rPr>
          <w:rFonts w:ascii="GHEA Grapalat" w:hAnsi="GHEA Grapalat" w:cs="Sylfaen"/>
          <w:sz w:val="20"/>
          <w:szCs w:val="20"/>
        </w:rPr>
        <w:t>անվանումը</w:t>
      </w:r>
      <w:r>
        <w:rPr>
          <w:rFonts w:ascii="GHEA Grapalat" w:hAnsi="GHEA Grapalat"/>
          <w:sz w:val="20"/>
          <w:szCs w:val="20"/>
          <w:lang w:val="af-ZA"/>
        </w:rPr>
        <w:t xml:space="preserve"> (</w:t>
      </w:r>
      <w:r>
        <w:rPr>
          <w:rFonts w:ascii="GHEA Grapalat" w:hAnsi="GHEA Grapalat" w:cs="Sylfaen"/>
          <w:sz w:val="20"/>
          <w:szCs w:val="20"/>
        </w:rPr>
        <w:t>անունը</w:t>
      </w:r>
      <w:r>
        <w:rPr>
          <w:rFonts w:ascii="GHEA Grapalat" w:hAnsi="GHEA Grapalat"/>
          <w:sz w:val="20"/>
          <w:szCs w:val="20"/>
          <w:lang w:val="af-ZA"/>
        </w:rPr>
        <w:t xml:space="preserve">), </w:t>
      </w:r>
      <w:r>
        <w:rPr>
          <w:rFonts w:ascii="GHEA Grapalat" w:hAnsi="GHEA Grapalat" w:cs="Sylfaen"/>
          <w:sz w:val="20"/>
          <w:szCs w:val="20"/>
        </w:rPr>
        <w:t>գտնվելու</w:t>
      </w:r>
      <w:r>
        <w:rPr>
          <w:rFonts w:ascii="GHEA Grapalat" w:hAnsi="GHEA Grapalat"/>
          <w:sz w:val="20"/>
          <w:szCs w:val="20"/>
          <w:lang w:val="af-ZA"/>
        </w:rPr>
        <w:t xml:space="preserve"> </w:t>
      </w:r>
      <w:r>
        <w:rPr>
          <w:rFonts w:ascii="GHEA Grapalat" w:hAnsi="GHEA Grapalat" w:cs="Sylfaen"/>
          <w:sz w:val="20"/>
          <w:szCs w:val="20"/>
        </w:rPr>
        <w:t>վայրը</w:t>
      </w:r>
      <w:r>
        <w:rPr>
          <w:rFonts w:ascii="GHEA Grapalat" w:hAnsi="GHEA Grapalat"/>
          <w:sz w:val="20"/>
          <w:szCs w:val="20"/>
          <w:lang w:val="af-ZA"/>
        </w:rPr>
        <w:t xml:space="preserve"> </w:t>
      </w:r>
      <w:r>
        <w:rPr>
          <w:rFonts w:ascii="GHEA Grapalat" w:hAnsi="GHEA Grapalat" w:cs="Sylfaen"/>
          <w:sz w:val="20"/>
          <w:szCs w:val="20"/>
        </w:rPr>
        <w:t>և</w:t>
      </w:r>
      <w:r>
        <w:rPr>
          <w:rFonts w:ascii="GHEA Grapalat" w:hAnsi="GHEA Grapalat"/>
          <w:sz w:val="20"/>
          <w:szCs w:val="20"/>
          <w:lang w:val="af-ZA"/>
        </w:rPr>
        <w:t xml:space="preserve"> </w:t>
      </w:r>
      <w:r>
        <w:rPr>
          <w:rFonts w:ascii="GHEA Grapalat" w:hAnsi="GHEA Grapalat" w:cs="Sylfaen"/>
          <w:sz w:val="20"/>
          <w:szCs w:val="20"/>
        </w:rPr>
        <w:t>հեռախոսահամարը</w:t>
      </w:r>
      <w:r>
        <w:rPr>
          <w:rFonts w:ascii="GHEA Grapalat" w:hAnsi="GHEA Grapalat"/>
          <w:sz w:val="20"/>
          <w:szCs w:val="20"/>
          <w:lang w:val="af-ZA"/>
        </w:rPr>
        <w:t>:</w:t>
      </w:r>
    </w:p>
    <w:p w14:paraId="47BB722C">
      <w:pPr>
        <w:ind w:firstLine="720"/>
        <w:jc w:val="both"/>
        <w:rPr>
          <w:rFonts w:ascii="GHEA Grapalat" w:hAnsi="GHEA Grapalat" w:cs="Sylfaen"/>
          <w:sz w:val="20"/>
          <w:szCs w:val="20"/>
          <w:lang w:val="af-ZA"/>
        </w:rPr>
      </w:pPr>
      <w:r>
        <w:rPr>
          <w:rFonts w:ascii="GHEA Grapalat" w:hAnsi="GHEA Grapalat" w:cs="Sylfaen"/>
          <w:sz w:val="20"/>
          <w:szCs w:val="20"/>
          <w:lang w:val="af-ZA"/>
        </w:rPr>
        <w:t xml:space="preserve">3.3 </w:t>
      </w:r>
      <w:r>
        <w:rPr>
          <w:rFonts w:ascii="GHEA Grapalat" w:hAnsi="GHEA Grapalat" w:cs="Sylfaen"/>
          <w:sz w:val="20"/>
          <w:szCs w:val="20"/>
        </w:rPr>
        <w:t>Սույն</w:t>
      </w:r>
      <w:r>
        <w:rPr>
          <w:rFonts w:ascii="GHEA Grapalat" w:hAnsi="GHEA Grapalat" w:cs="Sylfaen"/>
          <w:sz w:val="20"/>
          <w:szCs w:val="20"/>
          <w:lang w:val="af-ZA"/>
        </w:rPr>
        <w:t xml:space="preserve"> </w:t>
      </w:r>
      <w:r>
        <w:rPr>
          <w:rFonts w:ascii="GHEA Grapalat" w:hAnsi="GHEA Grapalat" w:cs="Sylfaen"/>
          <w:sz w:val="20"/>
          <w:szCs w:val="20"/>
        </w:rPr>
        <w:t>հրահանգի</w:t>
      </w:r>
      <w:r>
        <w:rPr>
          <w:rFonts w:ascii="GHEA Grapalat" w:hAnsi="GHEA Grapalat" w:cs="Sylfaen"/>
          <w:sz w:val="20"/>
          <w:szCs w:val="20"/>
          <w:lang w:val="af-ZA"/>
        </w:rPr>
        <w:t xml:space="preserve"> 3.1 </w:t>
      </w:r>
      <w:r>
        <w:rPr>
          <w:rFonts w:ascii="GHEA Grapalat" w:hAnsi="GHEA Grapalat" w:cs="Sylfaen"/>
          <w:sz w:val="20"/>
          <w:szCs w:val="20"/>
        </w:rPr>
        <w:t>և</w:t>
      </w:r>
      <w:r>
        <w:rPr>
          <w:rFonts w:ascii="GHEA Grapalat" w:hAnsi="GHEA Grapalat" w:cs="Sylfaen"/>
          <w:sz w:val="20"/>
          <w:szCs w:val="20"/>
          <w:lang w:val="af-ZA"/>
        </w:rPr>
        <w:t xml:space="preserve"> 3.2 </w:t>
      </w:r>
      <w:r>
        <w:rPr>
          <w:rFonts w:ascii="GHEA Grapalat" w:hAnsi="GHEA Grapalat" w:cs="Sylfaen"/>
          <w:sz w:val="20"/>
          <w:szCs w:val="20"/>
        </w:rPr>
        <w:t>կետերի</w:t>
      </w:r>
      <w:r>
        <w:rPr>
          <w:rFonts w:ascii="GHEA Grapalat" w:hAnsi="GHEA Grapalat" w:cs="Sylfaen"/>
          <w:sz w:val="20"/>
          <w:szCs w:val="20"/>
          <w:lang w:val="af-ZA"/>
        </w:rPr>
        <w:t xml:space="preserve"> </w:t>
      </w:r>
      <w:r>
        <w:rPr>
          <w:rFonts w:ascii="GHEA Grapalat" w:hAnsi="GHEA Grapalat" w:cs="Sylfaen"/>
          <w:sz w:val="20"/>
          <w:szCs w:val="20"/>
        </w:rPr>
        <w:t>պահանջներին</w:t>
      </w:r>
      <w:r>
        <w:rPr>
          <w:rFonts w:ascii="GHEA Grapalat" w:hAnsi="GHEA Grapalat" w:cs="Sylfaen"/>
          <w:sz w:val="20"/>
          <w:szCs w:val="20"/>
          <w:lang w:val="af-ZA"/>
        </w:rPr>
        <w:t xml:space="preserve"> </w:t>
      </w:r>
      <w:r>
        <w:rPr>
          <w:rFonts w:ascii="GHEA Grapalat" w:hAnsi="GHEA Grapalat" w:cs="Sylfaen"/>
          <w:sz w:val="20"/>
          <w:szCs w:val="20"/>
        </w:rPr>
        <w:t>չհամապատասխանող</w:t>
      </w:r>
      <w:r>
        <w:rPr>
          <w:rFonts w:ascii="GHEA Grapalat" w:hAnsi="GHEA Grapalat" w:cs="Sylfaen"/>
          <w:sz w:val="20"/>
          <w:szCs w:val="20"/>
          <w:lang w:val="af-ZA"/>
        </w:rPr>
        <w:t xml:space="preserve"> </w:t>
      </w:r>
      <w:r>
        <w:rPr>
          <w:rFonts w:ascii="GHEA Grapalat" w:hAnsi="GHEA Grapalat" w:cs="Sylfaen"/>
          <w:sz w:val="20"/>
          <w:szCs w:val="20"/>
        </w:rPr>
        <w:t>հայտերը</w:t>
      </w:r>
      <w:r>
        <w:rPr>
          <w:rFonts w:ascii="GHEA Grapalat" w:hAnsi="GHEA Grapalat" w:cs="Sylfaen"/>
          <w:sz w:val="20"/>
          <w:szCs w:val="20"/>
          <w:lang w:val="af-ZA"/>
        </w:rPr>
        <w:t xml:space="preserve">  </w:t>
      </w:r>
      <w:r>
        <w:rPr>
          <w:rFonts w:ascii="GHEA Grapalat" w:hAnsi="GHEA Grapalat" w:cs="Sylfaen"/>
          <w:sz w:val="20"/>
          <w:szCs w:val="20"/>
        </w:rPr>
        <w:t>հանձնաժողովը</w:t>
      </w:r>
      <w:r>
        <w:rPr>
          <w:rFonts w:ascii="GHEA Grapalat" w:hAnsi="GHEA Grapalat" w:cs="Sylfaen"/>
          <w:sz w:val="20"/>
          <w:szCs w:val="20"/>
          <w:lang w:val="af-ZA"/>
        </w:rPr>
        <w:t xml:space="preserve"> </w:t>
      </w:r>
      <w:r>
        <w:rPr>
          <w:rFonts w:ascii="GHEA Grapalat" w:hAnsi="GHEA Grapalat" w:cs="Sylfaen"/>
          <w:sz w:val="20"/>
          <w:szCs w:val="20"/>
        </w:rPr>
        <w:t>հայտերի</w:t>
      </w:r>
      <w:r>
        <w:rPr>
          <w:rFonts w:ascii="GHEA Grapalat" w:hAnsi="GHEA Grapalat" w:cs="Sylfaen"/>
          <w:sz w:val="20"/>
          <w:szCs w:val="20"/>
          <w:lang w:val="af-ZA"/>
        </w:rPr>
        <w:t xml:space="preserve"> </w:t>
      </w:r>
      <w:r>
        <w:rPr>
          <w:rFonts w:ascii="GHEA Grapalat" w:hAnsi="GHEA Grapalat" w:cs="Sylfaen"/>
          <w:sz w:val="20"/>
          <w:szCs w:val="20"/>
        </w:rPr>
        <w:t>բացման</w:t>
      </w:r>
      <w:r>
        <w:rPr>
          <w:rFonts w:ascii="GHEA Grapalat" w:hAnsi="GHEA Grapalat" w:cs="Sylfaen"/>
          <w:sz w:val="20"/>
          <w:szCs w:val="20"/>
          <w:lang w:val="af-ZA"/>
        </w:rPr>
        <w:t xml:space="preserve"> </w:t>
      </w:r>
      <w:r>
        <w:rPr>
          <w:rFonts w:ascii="GHEA Grapalat" w:hAnsi="GHEA Grapalat" w:cs="Sylfaen"/>
          <w:sz w:val="20"/>
          <w:szCs w:val="20"/>
        </w:rPr>
        <w:t>նիստում</w:t>
      </w:r>
      <w:r>
        <w:rPr>
          <w:rFonts w:ascii="GHEA Grapalat" w:hAnsi="GHEA Grapalat" w:cs="Sylfaen"/>
          <w:sz w:val="20"/>
          <w:szCs w:val="20"/>
          <w:lang w:val="af-ZA"/>
        </w:rPr>
        <w:t xml:space="preserve"> </w:t>
      </w:r>
      <w:r>
        <w:rPr>
          <w:rFonts w:ascii="GHEA Grapalat" w:hAnsi="GHEA Grapalat" w:cs="Sylfaen"/>
          <w:sz w:val="20"/>
          <w:szCs w:val="20"/>
        </w:rPr>
        <w:t>մերժում</w:t>
      </w:r>
      <w:r>
        <w:rPr>
          <w:rFonts w:ascii="GHEA Grapalat" w:hAnsi="GHEA Grapalat" w:cs="Sylfaen"/>
          <w:sz w:val="20"/>
          <w:szCs w:val="20"/>
          <w:lang w:val="af-ZA"/>
        </w:rPr>
        <w:t xml:space="preserve"> </w:t>
      </w:r>
      <w:r>
        <w:rPr>
          <w:rFonts w:ascii="GHEA Grapalat" w:hAnsi="GHEA Grapalat" w:cs="Sylfaen"/>
          <w:sz w:val="20"/>
          <w:szCs w:val="20"/>
        </w:rPr>
        <w:t>է</w:t>
      </w:r>
      <w:r>
        <w:rPr>
          <w:rFonts w:ascii="GHEA Grapalat" w:hAnsi="GHEA Grapalat" w:cs="Sylfaen"/>
          <w:sz w:val="20"/>
          <w:szCs w:val="20"/>
          <w:lang w:val="af-ZA"/>
        </w:rPr>
        <w:t xml:space="preserve"> </w:t>
      </w:r>
      <w:r>
        <w:rPr>
          <w:rFonts w:ascii="GHEA Grapalat" w:hAnsi="GHEA Grapalat" w:cs="Sylfaen"/>
          <w:sz w:val="20"/>
          <w:szCs w:val="20"/>
        </w:rPr>
        <w:t>և</w:t>
      </w:r>
      <w:r>
        <w:rPr>
          <w:rFonts w:ascii="GHEA Grapalat" w:hAnsi="GHEA Grapalat" w:cs="Sylfaen"/>
          <w:sz w:val="20"/>
          <w:szCs w:val="20"/>
          <w:lang w:val="af-ZA"/>
        </w:rPr>
        <w:t xml:space="preserve"> </w:t>
      </w:r>
      <w:r>
        <w:rPr>
          <w:rFonts w:ascii="GHEA Grapalat" w:hAnsi="GHEA Grapalat" w:cs="Sylfaen"/>
          <w:sz w:val="20"/>
          <w:szCs w:val="20"/>
        </w:rPr>
        <w:t>նույնությամբ</w:t>
      </w:r>
      <w:r>
        <w:rPr>
          <w:rFonts w:ascii="GHEA Grapalat" w:hAnsi="GHEA Grapalat" w:cs="Sylfaen"/>
          <w:sz w:val="20"/>
          <w:szCs w:val="20"/>
          <w:lang w:val="af-ZA"/>
        </w:rPr>
        <w:t xml:space="preserve"> </w:t>
      </w:r>
      <w:r>
        <w:rPr>
          <w:rFonts w:ascii="GHEA Grapalat" w:hAnsi="GHEA Grapalat" w:cs="Sylfaen"/>
          <w:sz w:val="20"/>
          <w:szCs w:val="20"/>
        </w:rPr>
        <w:t>վերադարձնում</w:t>
      </w:r>
      <w:r>
        <w:rPr>
          <w:rFonts w:ascii="GHEA Grapalat" w:hAnsi="GHEA Grapalat" w:cs="Sylfaen"/>
          <w:sz w:val="20"/>
          <w:szCs w:val="20"/>
          <w:lang w:val="af-ZA"/>
        </w:rPr>
        <w:t xml:space="preserve"> </w:t>
      </w:r>
      <w:r>
        <w:rPr>
          <w:rFonts w:ascii="GHEA Grapalat" w:hAnsi="GHEA Grapalat" w:cs="Sylfaen"/>
          <w:sz w:val="20"/>
          <w:szCs w:val="20"/>
        </w:rPr>
        <w:t>ներկայացնողին</w:t>
      </w:r>
      <w:r>
        <w:rPr>
          <w:rFonts w:ascii="GHEA Grapalat" w:hAnsi="GHEA Grapalat" w:cs="Sylfaen"/>
          <w:sz w:val="20"/>
          <w:szCs w:val="20"/>
          <w:lang w:val="af-ZA"/>
        </w:rPr>
        <w:t>:</w:t>
      </w:r>
    </w:p>
    <w:p w14:paraId="7D17E0EA">
      <w:pPr>
        <w:ind w:firstLine="567"/>
        <w:jc w:val="both"/>
        <w:rPr>
          <w:rFonts w:ascii="GHEA Grapalat" w:hAnsi="GHEA Grapalat" w:cs="Sylfaen"/>
          <w:sz w:val="20"/>
          <w:lang w:val="af-ZA"/>
        </w:rPr>
      </w:pPr>
    </w:p>
    <w:p w14:paraId="181C7688">
      <w:pPr>
        <w:ind w:firstLine="567"/>
        <w:jc w:val="both"/>
        <w:rPr>
          <w:rFonts w:ascii="GHEA Grapalat" w:hAnsi="GHEA Grapalat"/>
          <w:b/>
          <w:sz w:val="20"/>
          <w:lang w:val="af-ZA"/>
        </w:rPr>
      </w:pPr>
    </w:p>
    <w:p w14:paraId="16FC0D42">
      <w:pPr>
        <w:pStyle w:val="54"/>
        <w:spacing w:line="240" w:lineRule="auto"/>
        <w:ind w:firstLine="284"/>
        <w:jc w:val="right"/>
        <w:rPr>
          <w:rFonts w:ascii="GHEA Grapalat" w:hAnsi="GHEA Grapalat" w:cs="Sylfaen"/>
          <w:b/>
          <w:sz w:val="20"/>
          <w:lang w:val="es-ES"/>
        </w:rPr>
      </w:pPr>
    </w:p>
    <w:p w14:paraId="5E956C40">
      <w:pPr>
        <w:pStyle w:val="54"/>
        <w:spacing w:line="240" w:lineRule="auto"/>
        <w:ind w:firstLine="284"/>
        <w:jc w:val="right"/>
        <w:rPr>
          <w:rFonts w:ascii="GHEA Grapalat" w:hAnsi="GHEA Grapalat" w:cs="Sylfaen"/>
          <w:b/>
          <w:sz w:val="20"/>
          <w:lang w:val="es-ES"/>
        </w:rPr>
      </w:pPr>
    </w:p>
    <w:p w14:paraId="2566B3D6">
      <w:pPr>
        <w:pStyle w:val="54"/>
        <w:spacing w:line="240" w:lineRule="auto"/>
        <w:ind w:firstLine="284"/>
        <w:jc w:val="right"/>
        <w:rPr>
          <w:rFonts w:ascii="GHEA Grapalat" w:hAnsi="GHEA Grapalat" w:cs="Sylfaen"/>
          <w:b/>
          <w:sz w:val="20"/>
          <w:lang w:val="es-ES"/>
        </w:rPr>
      </w:pPr>
    </w:p>
    <w:p w14:paraId="700DD163">
      <w:pPr>
        <w:pStyle w:val="54"/>
        <w:spacing w:line="240" w:lineRule="auto"/>
        <w:ind w:firstLine="284"/>
        <w:jc w:val="right"/>
        <w:rPr>
          <w:rFonts w:ascii="GHEA Grapalat" w:hAnsi="GHEA Grapalat" w:cs="Sylfaen"/>
          <w:b/>
          <w:sz w:val="20"/>
          <w:lang w:val="es-ES"/>
        </w:rPr>
      </w:pPr>
      <w:r>
        <w:rPr>
          <w:rFonts w:ascii="GHEA Grapalat" w:hAnsi="GHEA Grapalat" w:cs="Sylfaen"/>
          <w:b/>
          <w:sz w:val="20"/>
          <w:lang w:val="es-ES"/>
        </w:rPr>
        <w:br w:type="page"/>
      </w:r>
    </w:p>
    <w:p w14:paraId="5D26A917">
      <w:pPr>
        <w:pStyle w:val="54"/>
        <w:spacing w:line="240" w:lineRule="auto"/>
        <w:ind w:firstLine="284"/>
        <w:jc w:val="right"/>
        <w:rPr>
          <w:rFonts w:ascii="GHEA Grapalat" w:hAnsi="GHEA Grapalat" w:cs="Sylfaen"/>
          <w:b/>
          <w:sz w:val="20"/>
          <w:lang w:val="es-ES"/>
        </w:rPr>
      </w:pPr>
    </w:p>
    <w:p w14:paraId="2F31C760">
      <w:pPr>
        <w:pStyle w:val="54"/>
        <w:spacing w:line="240" w:lineRule="auto"/>
        <w:ind w:firstLine="284"/>
        <w:jc w:val="right"/>
        <w:rPr>
          <w:rFonts w:ascii="GHEA Grapalat" w:hAnsi="GHEA Grapalat" w:cs="Arial"/>
          <w:b/>
          <w:sz w:val="20"/>
          <w:lang w:val="es-ES"/>
        </w:rPr>
      </w:pPr>
      <w:r>
        <w:rPr>
          <w:rFonts w:ascii="GHEA Grapalat" w:hAnsi="GHEA Grapalat" w:cs="Sylfaen"/>
          <w:b/>
          <w:sz w:val="20"/>
          <w:lang w:val="es-ES"/>
        </w:rPr>
        <w:t>Հավելված</w:t>
      </w:r>
      <w:r>
        <w:rPr>
          <w:rFonts w:ascii="GHEA Grapalat" w:hAnsi="GHEA Grapalat" w:cs="Arial"/>
          <w:b/>
          <w:sz w:val="20"/>
          <w:lang w:val="es-ES"/>
        </w:rPr>
        <w:t xml:space="preserve">  N 1</w:t>
      </w:r>
    </w:p>
    <w:p w14:paraId="23BA768F">
      <w:pPr>
        <w:pStyle w:val="20"/>
        <w:spacing w:line="240" w:lineRule="auto"/>
        <w:jc w:val="right"/>
        <w:rPr>
          <w:rFonts w:ascii="GHEA Grapalat" w:hAnsi="GHEA Grapalat" w:cs="Arial"/>
          <w:b/>
          <w:lang w:val="es-ES"/>
        </w:rPr>
      </w:pPr>
      <w:r>
        <w:rPr>
          <w:rFonts w:ascii="GHEA Grapalat" w:hAnsi="GHEA Grapalat"/>
          <w:sz w:val="24"/>
          <w:szCs w:val="24"/>
          <w:lang w:val="af-ZA"/>
        </w:rPr>
        <w:t>«</w:t>
      </w:r>
      <w:r>
        <w:rPr>
          <w:rFonts w:ascii="GHEA Grapalat" w:hAnsi="GHEA Grapalat"/>
          <w:sz w:val="24"/>
          <w:szCs w:val="24"/>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sz w:val="24"/>
          <w:szCs w:val="24"/>
          <w:lang w:val="af-ZA"/>
        </w:rPr>
        <w:t>»</w:t>
      </w:r>
      <w:r>
        <w:rPr>
          <w:rFonts w:ascii="GHEA Grapalat" w:hAnsi="GHEA Grapalat" w:cs="Sylfaen"/>
          <w:b/>
          <w:lang w:val="es-ES"/>
        </w:rPr>
        <w:t>*</w:t>
      </w:r>
      <w:r>
        <w:rPr>
          <w:rFonts w:ascii="GHEA Grapalat" w:hAnsi="GHEA Grapalat"/>
          <w:b/>
          <w:lang w:val="es-ES"/>
        </w:rPr>
        <w:t xml:space="preserve">  </w:t>
      </w:r>
      <w:r>
        <w:rPr>
          <w:rFonts w:ascii="GHEA Grapalat" w:hAnsi="GHEA Grapalat" w:cs="Sylfaen"/>
          <w:b/>
          <w:lang w:val="es-ES"/>
        </w:rPr>
        <w:t>ծածկագրով</w:t>
      </w:r>
    </w:p>
    <w:p w14:paraId="436306C5">
      <w:pPr>
        <w:pStyle w:val="20"/>
        <w:spacing w:line="240" w:lineRule="auto"/>
        <w:jc w:val="right"/>
        <w:rPr>
          <w:rFonts w:ascii="GHEA Grapalat" w:hAnsi="GHEA Grapalat" w:cs="Arial"/>
          <w:b/>
          <w:lang w:val="es-ES"/>
        </w:rPr>
      </w:pPr>
      <w:r>
        <w:rPr>
          <w:rFonts w:ascii="GHEA Grapalat" w:hAnsi="GHEA Grapalat" w:cs="Sylfaen"/>
          <w:b/>
          <w:lang w:val="hy-AM"/>
        </w:rPr>
        <w:t>Գնանշման հարցման</w:t>
      </w:r>
      <w:r>
        <w:rPr>
          <w:rFonts w:ascii="GHEA Grapalat" w:hAnsi="GHEA Grapalat" w:cs="Arial"/>
          <w:b/>
          <w:lang w:val="es-ES"/>
        </w:rPr>
        <w:t xml:space="preserve"> </w:t>
      </w:r>
      <w:r>
        <w:rPr>
          <w:rFonts w:ascii="GHEA Grapalat" w:hAnsi="GHEA Grapalat" w:cs="Sylfaen"/>
          <w:b/>
          <w:lang w:val="es-ES"/>
        </w:rPr>
        <w:t>հրավերի</w:t>
      </w:r>
    </w:p>
    <w:p w14:paraId="49077D98">
      <w:pPr>
        <w:jc w:val="center"/>
        <w:rPr>
          <w:rFonts w:ascii="GHEA Grapalat" w:hAnsi="GHEA Grapalat" w:cs="Sylfaen"/>
          <w:b/>
          <w:lang w:val="es-ES"/>
        </w:rPr>
      </w:pPr>
    </w:p>
    <w:p w14:paraId="3F6A1BBE">
      <w:pPr>
        <w:jc w:val="center"/>
        <w:rPr>
          <w:rFonts w:ascii="GHEA Grapalat" w:hAnsi="GHEA Grapalat" w:cs="Arial"/>
          <w:b/>
          <w:lang w:val="es-ES"/>
        </w:rPr>
      </w:pPr>
      <w:r>
        <w:rPr>
          <w:rFonts w:ascii="GHEA Grapalat" w:hAnsi="GHEA Grapalat" w:cs="Sylfaen"/>
          <w:b/>
          <w:lang w:val="es-ES"/>
        </w:rPr>
        <w:t>ԴԻՄՈՒՄՀԱՅՏԱՐԱՐՈՒԹՅՈՒՆ*</w:t>
      </w:r>
    </w:p>
    <w:p w14:paraId="64B71499">
      <w:pPr>
        <w:pStyle w:val="7"/>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Pr>
          <w:rFonts w:ascii="GHEA Grapalat" w:hAnsi="GHEA Grapalat" w:cs="Sylfaen"/>
          <w:color w:val="auto"/>
          <w:sz w:val="24"/>
          <w:szCs w:val="24"/>
          <w:lang w:val="es-ES"/>
        </w:rPr>
        <w:t>մասնակցելու</w:t>
      </w:r>
      <w:r>
        <w:rPr>
          <w:rFonts w:ascii="GHEA Grapalat" w:hAnsi="GHEA Grapalat" w:cs="Arial"/>
          <w:color w:val="auto"/>
          <w:sz w:val="24"/>
          <w:szCs w:val="24"/>
          <w:lang w:val="es-ES"/>
        </w:rPr>
        <w:t xml:space="preserve">  </w:t>
      </w:r>
    </w:p>
    <w:p w14:paraId="5E9E23D9">
      <w:pPr>
        <w:rPr>
          <w:lang w:val="es-ES" w:eastAsia="ru-RU"/>
        </w:rPr>
      </w:pPr>
    </w:p>
    <w:p w14:paraId="73D215BE">
      <w:pPr>
        <w:jc w:val="both"/>
        <w:rPr>
          <w:rFonts w:ascii="GHEA Grapalat" w:hAnsi="GHEA Grapalat" w:cs="Arial"/>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Arial"/>
          <w:sz w:val="20"/>
          <w:szCs w:val="20"/>
          <w:lang w:val="es-ES"/>
        </w:rPr>
        <w:t xml:space="preserve"> </w:t>
      </w:r>
      <w:r>
        <w:rPr>
          <w:rFonts w:ascii="GHEA Grapalat" w:hAnsi="GHEA Grapalat" w:cs="Sylfaen"/>
          <w:sz w:val="20"/>
          <w:szCs w:val="20"/>
          <w:lang w:val="es-ES"/>
        </w:rPr>
        <w:t>ցանկություն</w:t>
      </w:r>
      <w:r>
        <w:rPr>
          <w:rFonts w:ascii="GHEA Grapalat" w:hAnsi="GHEA Grapalat" w:cs="Arial"/>
          <w:sz w:val="20"/>
          <w:szCs w:val="20"/>
          <w:lang w:val="es-ES"/>
        </w:rPr>
        <w:t xml:space="preserve"> </w:t>
      </w:r>
      <w:r>
        <w:rPr>
          <w:rFonts w:ascii="GHEA Grapalat" w:hAnsi="GHEA Grapalat" w:cs="Sylfaen"/>
          <w:sz w:val="20"/>
          <w:szCs w:val="20"/>
          <w:lang w:val="es-ES"/>
        </w:rPr>
        <w:t>ունի</w:t>
      </w:r>
      <w:r>
        <w:rPr>
          <w:rFonts w:ascii="GHEA Grapalat" w:hAnsi="GHEA Grapalat" w:cs="Arial"/>
          <w:sz w:val="20"/>
          <w:szCs w:val="20"/>
          <w:lang w:val="es-ES"/>
        </w:rPr>
        <w:t xml:space="preserve"> </w:t>
      </w:r>
      <w:r>
        <w:rPr>
          <w:rFonts w:ascii="GHEA Grapalat" w:hAnsi="GHEA Grapalat" w:cs="Sylfaen"/>
          <w:sz w:val="20"/>
          <w:szCs w:val="20"/>
          <w:lang w:val="es-ES"/>
        </w:rPr>
        <w:t>մասնակցել</w:t>
      </w:r>
    </w:p>
    <w:p w14:paraId="5D991907">
      <w:pPr>
        <w:jc w:val="both"/>
        <w:rPr>
          <w:rFonts w:ascii="GHEA Grapalat" w:hAnsi="GHEA Grapalat"/>
          <w:sz w:val="22"/>
          <w:szCs w:val="22"/>
          <w:vertAlign w:val="superscript"/>
          <w:lang w:val="es-ES"/>
        </w:rPr>
      </w:pPr>
      <w:r>
        <w:rPr>
          <w:rFonts w:ascii="GHEA Grapalat" w:hAnsi="GHEA Grapalat"/>
          <w:vertAlign w:val="superscript"/>
          <w:lang w:val="es-ES"/>
        </w:rPr>
        <w:t xml:space="preserve">               </w:t>
      </w:r>
      <w:r>
        <w:rPr>
          <w:rFonts w:ascii="GHEA Grapalat" w:hAnsi="GHEA Grapalat"/>
          <w:lang w:val="es-ES"/>
        </w:rPr>
        <w:t xml:space="preserve">            </w:t>
      </w:r>
      <w:r>
        <w:rPr>
          <w:rFonts w:ascii="GHEA Grapalat" w:hAnsi="GHEA Grapalat" w:cs="Sylfaen"/>
          <w:vertAlign w:val="superscript"/>
          <w:lang w:val="es-ES"/>
        </w:rPr>
        <w:t>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2BADEC89">
      <w:pPr>
        <w:jc w:val="both"/>
        <w:rPr>
          <w:rFonts w:ascii="GHEA Grapalat" w:hAnsi="GHEA Grapalat"/>
          <w:sz w:val="22"/>
          <w:szCs w:val="22"/>
          <w:lang w:val="hy-AM"/>
        </w:rPr>
      </w:pPr>
      <w:r>
        <w:rPr>
          <w:rFonts w:ascii="GHEA Grapalat" w:hAnsi="GHEA Grapalat"/>
          <w:sz w:val="22"/>
          <w:szCs w:val="22"/>
          <w:u w:val="single"/>
          <w:lang w:val="hy-AM"/>
        </w:rPr>
        <w:t>«ՀՀ Գեղարքունիքի մարզի Սևան քաղաքի թիվ 6 միջնակարգ դպրոց» ՊՈԱԿ</w:t>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lang w:val="hy-AM"/>
        </w:rPr>
        <w:t xml:space="preserve">      </w:t>
      </w:r>
    </w:p>
    <w:p w14:paraId="5561F6E3">
      <w:pPr>
        <w:jc w:val="both"/>
        <w:rPr>
          <w:rFonts w:ascii="GHEA Grapalat" w:hAnsi="GHEA Grapalat"/>
          <w:sz w:val="22"/>
          <w:szCs w:val="22"/>
          <w:u w:val="single"/>
          <w:lang w:val="es-ES"/>
        </w:rPr>
      </w:pPr>
      <w:r>
        <w:rPr>
          <w:rFonts w:ascii="GHEA Grapalat" w:hAnsi="GHEA Grapalat"/>
          <w:sz w:val="20"/>
          <w:szCs w:val="20"/>
          <w:lang w:val="es-ES"/>
        </w:rPr>
        <w:t>«</w:t>
      </w:r>
      <w:r>
        <w:rPr>
          <w:rFonts w:ascii="GHEA Grapalat" w:hAnsi="GHEA Grapalat"/>
          <w:sz w:val="20"/>
          <w:szCs w:val="20"/>
          <w:lang w:val="hy-AM"/>
        </w:rPr>
        <w:t>ՀՀ ԳՄՍ6ՄԴ</w:t>
      </w:r>
      <w:r>
        <w:rPr>
          <w:rFonts w:ascii="GHEA Grapalat" w:hAnsi="GHEA Grapalat"/>
          <w:sz w:val="20"/>
          <w:szCs w:val="20"/>
          <w:lang w:val="es-ES"/>
        </w:rPr>
        <w:t>---</w:t>
      </w:r>
      <w:r>
        <w:rPr>
          <w:rFonts w:ascii="GHEA Grapalat" w:hAnsi="GHEA Grapalat" w:cs="Sylfaen"/>
          <w:sz w:val="20"/>
          <w:szCs w:val="20"/>
          <w:lang w:val="hy-AM"/>
        </w:rPr>
        <w:t>ԳՀ</w:t>
      </w:r>
      <w:r>
        <w:rPr>
          <w:rFonts w:ascii="GHEA Grapalat" w:hAnsi="GHEA Grapalat" w:cs="Sylfaen"/>
          <w:sz w:val="20"/>
          <w:szCs w:val="20"/>
          <w:lang w:val="es-ES"/>
        </w:rPr>
        <w:t>Ա</w:t>
      </w:r>
      <w:r>
        <w:rPr>
          <w:rFonts w:ascii="GHEA Grapalat" w:hAnsi="GHEA Grapalat" w:cs="Sylfaen"/>
          <w:sz w:val="20"/>
          <w:szCs w:val="20"/>
          <w:lang w:val="hy-AM"/>
        </w:rPr>
        <w:t>Շ</w:t>
      </w:r>
      <w:r>
        <w:rPr>
          <w:rFonts w:ascii="GHEA Grapalat" w:hAnsi="GHEA Grapalat" w:cs="Sylfaen"/>
          <w:sz w:val="20"/>
          <w:szCs w:val="20"/>
          <w:lang w:val="es-ES"/>
        </w:rPr>
        <w:t>ՁԲ</w:t>
      </w:r>
      <w:r>
        <w:rPr>
          <w:rFonts w:ascii="GHEA Grapalat" w:hAnsi="GHEA Grapalat" w:cs="Sylfaen"/>
          <w:sz w:val="20"/>
          <w:szCs w:val="20"/>
          <w:lang w:val="hy-AM"/>
        </w:rPr>
        <w:t xml:space="preserve"> </w:t>
      </w:r>
      <w:r>
        <w:rPr>
          <w:rFonts w:ascii="GHEA Grapalat" w:hAnsi="GHEA Grapalat" w:cs="Arial"/>
          <w:sz w:val="20"/>
          <w:szCs w:val="20"/>
          <w:lang w:val="hy-AM"/>
        </w:rPr>
        <w:t>24</w:t>
      </w:r>
      <w:r>
        <w:rPr>
          <w:rFonts w:ascii="GHEA Grapalat" w:hAnsi="GHEA Grapalat" w:cs="Arial"/>
          <w:sz w:val="20"/>
          <w:szCs w:val="20"/>
          <w:lang w:val="es-ES"/>
        </w:rPr>
        <w:t>/</w:t>
      </w:r>
      <w:r>
        <w:rPr>
          <w:rFonts w:ascii="GHEA Grapalat" w:hAnsi="GHEA Grapalat" w:cs="Arial"/>
          <w:sz w:val="20"/>
          <w:szCs w:val="20"/>
          <w:lang w:val="hy-AM"/>
        </w:rPr>
        <w:t>02</w:t>
      </w:r>
      <w:r>
        <w:rPr>
          <w:rFonts w:ascii="GHEA Grapalat" w:hAnsi="GHEA Grapalat"/>
          <w:sz w:val="20"/>
          <w:szCs w:val="20"/>
          <w:lang w:val="es-ES"/>
        </w:rPr>
        <w:t xml:space="preserve">» </w:t>
      </w:r>
      <w:r>
        <w:rPr>
          <w:rFonts w:ascii="GHEA Grapalat" w:hAnsi="GHEA Grapalat" w:cs="Sylfaen"/>
          <w:sz w:val="20"/>
          <w:szCs w:val="20"/>
          <w:lang w:val="es-ES"/>
        </w:rPr>
        <w:t>ծածկագրով հայտարարված</w:t>
      </w:r>
    </w:p>
    <w:p w14:paraId="55F77561">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Pr>
          <w:rFonts w:ascii="GHEA Grapalat" w:hAnsi="GHEA Grapalat" w:cs="Arial"/>
          <w:sz w:val="16"/>
          <w:szCs w:val="16"/>
          <w:lang w:val="es-ES"/>
        </w:rPr>
        <w:t xml:space="preserve"> </w:t>
      </w:r>
      <w:r>
        <w:rPr>
          <w:rFonts w:ascii="GHEA Grapalat" w:hAnsi="GHEA Grapalat"/>
          <w:u w:val="single"/>
          <w:lang w:val="es-ES"/>
        </w:rPr>
        <w:tab/>
      </w:r>
      <w:r>
        <w:rPr>
          <w:rFonts w:ascii="GHEA Grapalat" w:hAnsi="GHEA Grapalat"/>
          <w:u w:val="single"/>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 xml:space="preserve">     </w:t>
      </w:r>
      <w:r>
        <w:rPr>
          <w:rFonts w:ascii="GHEA Grapalat" w:hAnsi="GHEA Grapalat" w:cs="Sylfaen"/>
          <w:sz w:val="20"/>
          <w:szCs w:val="20"/>
          <w:lang w:val="es-ES"/>
        </w:rPr>
        <w:t xml:space="preserve"> չափաբաժնին</w:t>
      </w:r>
      <w:r>
        <w:rPr>
          <w:rFonts w:ascii="GHEA Grapalat" w:hAnsi="GHEA Grapalat" w:cs="Arial"/>
          <w:sz w:val="20"/>
          <w:szCs w:val="20"/>
          <w:lang w:val="es-ES"/>
        </w:rPr>
        <w:t xml:space="preserve">  (</w:t>
      </w:r>
      <w:r>
        <w:rPr>
          <w:rFonts w:ascii="GHEA Grapalat" w:hAnsi="GHEA Grapalat" w:cs="Sylfaen"/>
          <w:sz w:val="20"/>
          <w:szCs w:val="20"/>
          <w:lang w:val="es-ES"/>
        </w:rPr>
        <w:t>չափաբաժիններին</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 xml:space="preserve">հրավերի </w:t>
      </w:r>
    </w:p>
    <w:p w14:paraId="115EE85A">
      <w:pPr>
        <w:jc w:val="both"/>
        <w:rPr>
          <w:rFonts w:ascii="GHEA Grapalat" w:hAnsi="GHEA Grapalat"/>
          <w:vertAlign w:val="superscript"/>
          <w:lang w:val="es-ES"/>
        </w:rPr>
      </w:pPr>
      <w:r>
        <w:rPr>
          <w:rFonts w:ascii="GHEA Grapalat" w:hAnsi="GHEA Grapalat" w:cs="Sylfaen"/>
          <w:vertAlign w:val="superscript"/>
          <w:lang w:val="es-ES"/>
        </w:rPr>
        <w:t xml:space="preserve">                                            չափաբաժնի</w:t>
      </w:r>
      <w:r>
        <w:rPr>
          <w:rFonts w:ascii="GHEA Grapalat" w:hAnsi="GHEA Grapalat" w:cs="Arial"/>
          <w:vertAlign w:val="superscript"/>
          <w:lang w:val="es-ES"/>
        </w:rPr>
        <w:t xml:space="preserve">  (</w:t>
      </w:r>
      <w:r>
        <w:rPr>
          <w:rFonts w:ascii="GHEA Grapalat" w:hAnsi="GHEA Grapalat" w:cs="Sylfaen"/>
          <w:vertAlign w:val="superscript"/>
          <w:lang w:val="es-ES"/>
        </w:rPr>
        <w:t>չափաբաժինների</w:t>
      </w:r>
      <w:r>
        <w:rPr>
          <w:rFonts w:ascii="GHEA Grapalat" w:hAnsi="GHEA Grapalat" w:cs="Arial"/>
          <w:vertAlign w:val="superscript"/>
          <w:lang w:val="es-ES"/>
        </w:rPr>
        <w:t xml:space="preserve">) </w:t>
      </w:r>
      <w:r>
        <w:rPr>
          <w:rFonts w:ascii="GHEA Grapalat" w:hAnsi="GHEA Grapalat" w:cs="Sylfaen"/>
          <w:vertAlign w:val="superscript"/>
          <w:lang w:val="es-ES"/>
        </w:rPr>
        <w:t>համարը</w:t>
      </w:r>
    </w:p>
    <w:p w14:paraId="01047D92">
      <w:pPr>
        <w:jc w:val="both"/>
        <w:rPr>
          <w:rFonts w:ascii="GHEA Grapalat" w:hAnsi="GHEA Grapalat"/>
          <w:sz w:val="20"/>
          <w:szCs w:val="20"/>
          <w:lang w:val="es-ES"/>
        </w:rPr>
      </w:pPr>
      <w:r>
        <w:rPr>
          <w:rFonts w:ascii="GHEA Grapalat" w:hAnsi="GHEA Grapalat"/>
          <w:vertAlign w:val="superscript"/>
          <w:lang w:val="es-ES"/>
        </w:rPr>
        <w:t xml:space="preserve"> </w:t>
      </w:r>
      <w:r>
        <w:rPr>
          <w:rFonts w:ascii="GHEA Grapalat" w:hAnsi="GHEA Grapalat" w:cs="Sylfaen"/>
          <w:sz w:val="20"/>
          <w:szCs w:val="20"/>
          <w:lang w:val="es-ES"/>
        </w:rPr>
        <w:t>պահանջներին համապատասխան</w:t>
      </w:r>
      <w:r>
        <w:rPr>
          <w:rFonts w:ascii="GHEA Grapalat" w:hAnsi="GHEA Grapalat" w:cs="Arial"/>
          <w:sz w:val="20"/>
          <w:szCs w:val="20"/>
          <w:lang w:val="es-ES"/>
        </w:rPr>
        <w:t xml:space="preserve">  </w:t>
      </w:r>
      <w:r>
        <w:rPr>
          <w:rFonts w:ascii="GHEA Grapalat" w:hAnsi="GHEA Grapalat" w:cs="Sylfaen"/>
          <w:sz w:val="20"/>
          <w:szCs w:val="20"/>
          <w:lang w:val="es-ES"/>
        </w:rPr>
        <w:t>ներկայացնում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հայտ:</w:t>
      </w:r>
    </w:p>
    <w:p w14:paraId="2451F859">
      <w:pPr>
        <w:jc w:val="both"/>
        <w:rPr>
          <w:rFonts w:ascii="GHEA Grapalat" w:hAnsi="GHEA Grapalat"/>
          <w:sz w:val="12"/>
          <w:szCs w:val="12"/>
          <w:u w:val="single"/>
          <w:lang w:val="es-ES"/>
        </w:rPr>
      </w:pPr>
    </w:p>
    <w:p w14:paraId="77B12B8C">
      <w:pPr>
        <w:jc w:val="both"/>
        <w:rPr>
          <w:rFonts w:ascii="GHEA Grapalat" w:hAnsi="GHEA Grapalat" w:cs="Sylfaen"/>
          <w:sz w:val="20"/>
          <w:szCs w:val="20"/>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հայտնում</w:t>
      </w:r>
      <w:r>
        <w:rPr>
          <w:rFonts w:ascii="GHEA Grapalat" w:hAnsi="GHEA Grapalat" w:cs="Arial"/>
          <w:sz w:val="20"/>
          <w:szCs w:val="20"/>
          <w:lang w:val="es-ES"/>
        </w:rPr>
        <w:t xml:space="preserve"> </w:t>
      </w:r>
      <w:r>
        <w:rPr>
          <w:rFonts w:ascii="GHEA Grapalat" w:hAnsi="GHEA Grapalat" w:cs="Sylfaen"/>
          <w:sz w:val="20"/>
          <w:szCs w:val="20"/>
          <w:lang w:val="es-ES"/>
        </w:rPr>
        <w:t>և</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 xml:space="preserve">որ հանդիսանում է </w:t>
      </w:r>
    </w:p>
    <w:p w14:paraId="62E08E8F">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p>
    <w:p w14:paraId="5BC9ED5F">
      <w:pPr>
        <w:jc w:val="both"/>
        <w:rPr>
          <w:rFonts w:ascii="GHEA Grapalat" w:hAnsi="GHEA Grapalat" w:cs="Sylfaen"/>
          <w:sz w:val="20"/>
          <w:szCs w:val="20"/>
          <w:lang w:val="es-ES"/>
        </w:rPr>
      </w:pP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u w:val="single"/>
          <w:lang w:val="es-ES"/>
        </w:rPr>
        <w:tab/>
      </w:r>
      <w:r>
        <w:rPr>
          <w:rFonts w:ascii="GHEA Grapalat" w:hAnsi="GHEA Grapalat" w:cs="Sylfaen"/>
          <w:sz w:val="20"/>
          <w:szCs w:val="20"/>
          <w:lang w:val="es-ES"/>
        </w:rPr>
        <w:t xml:space="preserve">ռեզիդենտ:  </w:t>
      </w:r>
    </w:p>
    <w:p w14:paraId="6CA44527">
      <w:pPr>
        <w:jc w:val="both"/>
        <w:rPr>
          <w:rFonts w:ascii="GHEA Grapalat" w:hAnsi="GHEA Grapalat" w:cs="Arial"/>
          <w:vertAlign w:val="superscript"/>
          <w:lang w:val="es-ES"/>
        </w:rPr>
      </w:pPr>
      <w:r>
        <w:rPr>
          <w:rFonts w:ascii="GHEA Grapalat" w:hAnsi="GHEA Grapalat" w:cs="Arial"/>
          <w:vertAlign w:val="superscript"/>
          <w:lang w:val="es-ES"/>
        </w:rPr>
        <w:t xml:space="preserve">                                               երկրի անվանումը</w:t>
      </w:r>
    </w:p>
    <w:p w14:paraId="74FDDBBB">
      <w:pPr>
        <w:jc w:val="both"/>
        <w:rPr>
          <w:rFonts w:ascii="GHEA Grapalat" w:hAnsi="GHEA Grapalat" w:cs="Sylfaen"/>
          <w:sz w:val="20"/>
          <w:szCs w:val="20"/>
          <w:lang w:val="es-ES"/>
        </w:rPr>
      </w:pPr>
    </w:p>
    <w:p w14:paraId="49E38ACC">
      <w:pPr>
        <w:jc w:val="both"/>
        <w:rPr>
          <w:rFonts w:ascii="GHEA Grapalat" w:hAnsi="GHEA Grapalat" w:cs="Sylfaen"/>
          <w:sz w:val="20"/>
          <w:szCs w:val="20"/>
          <w:lang w:val="es-ES"/>
        </w:rPr>
      </w:pPr>
      <w:r>
        <w:rPr>
          <w:rFonts w:ascii="GHEA Grapalat" w:hAnsi="GHEA Grapalat" w:cs="Sylfaen"/>
          <w:sz w:val="20"/>
          <w:szCs w:val="20"/>
          <w:lang w:val="es-ES"/>
        </w:rPr>
        <w:t xml:space="preserve">                </w:t>
      </w:r>
    </w:p>
    <w:p w14:paraId="3950834F">
      <w:pPr>
        <w:jc w:val="both"/>
        <w:rPr>
          <w:rFonts w:ascii="GHEA Grapalat" w:hAnsi="GHEA Grapalat" w:cs="Sylfaen"/>
          <w:sz w:val="20"/>
          <w:szCs w:val="20"/>
          <w:lang w:val="es-ES"/>
        </w:rPr>
      </w:pPr>
      <w:r>
        <w:rPr>
          <w:rFonts w:ascii="GHEA Grapalat" w:hAnsi="GHEA Grapalat"/>
          <w:sz w:val="20"/>
          <w:szCs w:val="20"/>
          <w:u w:val="single"/>
          <w:lang w:val="es-ES"/>
        </w:rPr>
        <w:t xml:space="preserve">                                         </w:t>
      </w:r>
      <w:r>
        <w:rPr>
          <w:rFonts w:ascii="GHEA Grapalat" w:hAnsi="GHEA Grapalat"/>
          <w:sz w:val="20"/>
          <w:szCs w:val="20"/>
          <w:lang w:val="es-ES"/>
        </w:rPr>
        <w:t>-</w:t>
      </w:r>
      <w:r>
        <w:rPr>
          <w:rFonts w:ascii="GHEA Grapalat" w:hAnsi="GHEA Grapalat" w:cs="Sylfaen"/>
          <w:sz w:val="20"/>
          <w:szCs w:val="20"/>
          <w:lang w:val="es-ES"/>
        </w:rPr>
        <w:t>ի՝</w:t>
      </w:r>
    </w:p>
    <w:p w14:paraId="60CA4750">
      <w:pPr>
        <w:jc w:val="both"/>
        <w:rPr>
          <w:rFonts w:ascii="GHEA Grapalat" w:hAnsi="GHEA Grapalat" w:cs="Sylfaen"/>
          <w:sz w:val="20"/>
          <w:szCs w:val="20"/>
          <w:lang w:val="es-ES"/>
        </w:rPr>
      </w:pPr>
      <w:r>
        <w:rPr>
          <w:rFonts w:ascii="GHEA Grapalat" w:hAnsi="GHEA Grapalat" w:cs="Sylfaen"/>
          <w:vertAlign w:val="superscript"/>
          <w:lang w:val="es-ES"/>
        </w:rPr>
        <w:t xml:space="preserve">  մասնակցի</w:t>
      </w:r>
      <w:r>
        <w:rPr>
          <w:rFonts w:ascii="GHEA Grapalat" w:hAnsi="GHEA Grapalat" w:cs="Arial"/>
          <w:vertAlign w:val="superscript"/>
          <w:lang w:val="es-ES"/>
        </w:rPr>
        <w:t xml:space="preserve"> </w:t>
      </w:r>
      <w:r>
        <w:rPr>
          <w:rFonts w:ascii="GHEA Grapalat" w:hAnsi="GHEA Grapalat" w:cs="Sylfaen"/>
          <w:vertAlign w:val="superscript"/>
          <w:lang w:val="es-ES"/>
        </w:rPr>
        <w:t>անվանումը</w:t>
      </w:r>
      <w:r>
        <w:rPr>
          <w:rFonts w:ascii="GHEA Grapalat" w:hAnsi="GHEA Grapalat" w:cs="Arial"/>
          <w:vertAlign w:val="superscript"/>
          <w:lang w:val="es-ES"/>
        </w:rPr>
        <w:t xml:space="preserve">                                                         </w:t>
      </w:r>
    </w:p>
    <w:p w14:paraId="4B1EAB31">
      <w:pPr>
        <w:numPr>
          <w:ilvl w:val="0"/>
          <w:numId w:val="3"/>
        </w:numPr>
        <w:rPr>
          <w:rFonts w:ascii="GHEA Grapalat" w:hAnsi="GHEA Grapalat" w:cs="Arial"/>
          <w:szCs w:val="22"/>
          <w:u w:val="single"/>
          <w:lang w:val="es-ES"/>
        </w:rPr>
      </w:pPr>
      <w:r>
        <w:rPr>
          <w:rFonts w:ascii="GHEA Grapalat" w:hAnsi="GHEA Grapalat" w:cs="Arial"/>
          <w:sz w:val="20"/>
          <w:szCs w:val="20"/>
          <w:lang w:val="es-ES"/>
        </w:rPr>
        <w:t xml:space="preserve">հարկ վճարողի հաշվառման համարն </w:t>
      </w:r>
      <w:r>
        <w:rPr>
          <w:rFonts w:ascii="GHEA Grapalat" w:hAnsi="GHEA Grapalat" w:cs="Sylfaen"/>
          <w:sz w:val="20"/>
          <w:szCs w:val="20"/>
          <w:lang w:val="es-ES"/>
        </w:rPr>
        <w:t>է</w:t>
      </w:r>
      <w:r>
        <w:rPr>
          <w:rFonts w:ascii="GHEA Grapalat" w:hAnsi="GHEA Grapalat" w:cs="Arial"/>
          <w:sz w:val="20"/>
          <w:szCs w:val="20"/>
          <w:lang w:val="es-ES"/>
        </w:rPr>
        <w:t>`</w:t>
      </w:r>
      <w:r>
        <w:rPr>
          <w:rFonts w:ascii="GHEA Grapalat" w:hAnsi="GHEA Grapalat" w:cs="Arial"/>
          <w:szCs w:val="22"/>
          <w:lang w:val="es-ES"/>
        </w:rPr>
        <w:t xml:space="preserve"> </w:t>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ab/>
      </w:r>
      <w:r>
        <w:rPr>
          <w:rFonts w:ascii="GHEA Grapalat" w:hAnsi="GHEA Grapalat" w:cs="Arial"/>
          <w:szCs w:val="22"/>
          <w:u w:val="single"/>
          <w:lang w:val="es-ES"/>
        </w:rPr>
        <w:t>.</w:t>
      </w:r>
    </w:p>
    <w:p w14:paraId="729A5C8D">
      <w:pPr>
        <w:jc w:val="both"/>
        <w:rPr>
          <w:rFonts w:ascii="GHEA Grapalat" w:hAnsi="GHEA Grapalat" w:cs="Arial"/>
          <w:vertAlign w:val="superscript"/>
          <w:lang w:val="es-ES"/>
        </w:rPr>
      </w:pPr>
      <w:r>
        <w:rPr>
          <w:rFonts w:ascii="GHEA Grapalat" w:hAnsi="GHEA Grapalat" w:cs="Sylfaen"/>
          <w:vertAlign w:val="superscript"/>
          <w:lang w:val="es-ES"/>
        </w:rPr>
        <w:t xml:space="preserve">             </w:t>
      </w:r>
      <w:r>
        <w:rPr>
          <w:rFonts w:ascii="GHEA Grapalat" w:hAnsi="GHEA Grapalat" w:cs="Arial"/>
          <w:vertAlign w:val="superscript"/>
          <w:lang w:val="es-ES"/>
        </w:rPr>
        <w:t xml:space="preserve">                                                                                                       հարկի վճարողի հաշվառման համարը</w:t>
      </w:r>
    </w:p>
    <w:p w14:paraId="26DD80B0">
      <w:pPr>
        <w:numPr>
          <w:ilvl w:val="0"/>
          <w:numId w:val="3"/>
        </w:numPr>
        <w:jc w:val="both"/>
        <w:rPr>
          <w:rFonts w:ascii="GHEA Grapalat" w:hAnsi="GHEA Grapalat"/>
          <w:sz w:val="22"/>
          <w:szCs w:val="22"/>
          <w:u w:val="single"/>
          <w:lang w:val="es-ES"/>
        </w:rPr>
      </w:pPr>
      <w:r>
        <w:rPr>
          <w:rFonts w:ascii="GHEA Grapalat" w:hAnsi="GHEA Grapalat" w:cs="Sylfaen"/>
          <w:sz w:val="20"/>
          <w:szCs w:val="20"/>
          <w:u w:val="single"/>
          <w:lang w:val="es-ES"/>
        </w:rPr>
        <w:t>էլեկտրոնային</w:t>
      </w:r>
      <w:r>
        <w:rPr>
          <w:rFonts w:ascii="GHEA Grapalat" w:hAnsi="GHEA Grapalat" w:cs="Arial"/>
          <w:sz w:val="20"/>
          <w:szCs w:val="20"/>
          <w:u w:val="single"/>
          <w:lang w:val="es-ES"/>
        </w:rPr>
        <w:t xml:space="preserve"> </w:t>
      </w:r>
      <w:r>
        <w:rPr>
          <w:rFonts w:ascii="GHEA Grapalat" w:hAnsi="GHEA Grapalat" w:cs="Sylfaen"/>
          <w:sz w:val="20"/>
          <w:szCs w:val="20"/>
          <w:u w:val="single"/>
          <w:lang w:val="es-ES"/>
        </w:rPr>
        <w:t>փոստի</w:t>
      </w:r>
      <w:r>
        <w:rPr>
          <w:rFonts w:ascii="GHEA Grapalat" w:hAnsi="GHEA Grapalat" w:cs="Arial"/>
          <w:sz w:val="20"/>
          <w:szCs w:val="20"/>
          <w:u w:val="single"/>
          <w:lang w:val="es-ES"/>
        </w:rPr>
        <w:t xml:space="preserve"> </w:t>
      </w:r>
      <w:r>
        <w:rPr>
          <w:rFonts w:ascii="GHEA Grapalat" w:hAnsi="GHEA Grapalat" w:cs="Sylfaen"/>
          <w:sz w:val="20"/>
          <w:szCs w:val="20"/>
          <w:u w:val="single"/>
          <w:lang w:val="es-ES"/>
        </w:rPr>
        <w:t>հասցեն</w:t>
      </w:r>
      <w:r>
        <w:rPr>
          <w:rFonts w:ascii="GHEA Grapalat" w:hAnsi="GHEA Grapalat" w:cs="Arial"/>
          <w:sz w:val="20"/>
          <w:szCs w:val="20"/>
          <w:u w:val="single"/>
          <w:lang w:val="es-ES"/>
        </w:rPr>
        <w:t xml:space="preserve"> </w:t>
      </w:r>
      <w:r>
        <w:rPr>
          <w:rFonts w:ascii="GHEA Grapalat" w:hAnsi="GHEA Grapalat" w:cs="Sylfaen"/>
          <w:sz w:val="20"/>
          <w:szCs w:val="20"/>
          <w:u w:val="single"/>
          <w:lang w:val="es-ES"/>
        </w:rPr>
        <w:t>է</w:t>
      </w:r>
      <w:r>
        <w:rPr>
          <w:rFonts w:ascii="GHEA Grapalat" w:hAnsi="GHEA Grapalat" w:cs="Arial"/>
          <w:sz w:val="20"/>
          <w:szCs w:val="20"/>
          <w:u w:val="single"/>
          <w:lang w:val="es-ES"/>
        </w:rPr>
        <w:t>`</w:t>
      </w:r>
      <w:r>
        <w:rPr>
          <w:rFonts w:ascii="GHEA Grapalat" w:hAnsi="GHEA Grapalat" w:cs="Arial"/>
          <w:szCs w:val="22"/>
          <w:u w:val="single"/>
          <w:lang w:val="es-ES"/>
        </w:rPr>
        <w:t xml:space="preserve"> </w:t>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w:t>
      </w:r>
    </w:p>
    <w:p w14:paraId="1A9EB655">
      <w:pPr>
        <w:jc w:val="both"/>
        <w:rPr>
          <w:rFonts w:ascii="GHEA Grapalat" w:hAnsi="GHEA Grapalat"/>
          <w:sz w:val="10"/>
          <w:szCs w:val="10"/>
          <w:lang w:val="es-ES"/>
        </w:rPr>
      </w:pPr>
      <w:r>
        <w:rPr>
          <w:rFonts w:ascii="GHEA Grapalat" w:hAnsi="GHEA Grapalat" w:cs="Arial"/>
          <w:vertAlign w:val="superscript"/>
          <w:lang w:val="es-ES"/>
        </w:rPr>
        <w:t xml:space="preserve">                                                                                                  էլեկտրոնային փոստի հասցեն</w:t>
      </w:r>
    </w:p>
    <w:p w14:paraId="55C59EEA">
      <w:pPr>
        <w:jc w:val="right"/>
        <w:rPr>
          <w:rFonts w:ascii="GHEA Grapalat" w:hAnsi="GHEA Grapalat"/>
          <w:sz w:val="10"/>
          <w:szCs w:val="10"/>
          <w:u w:val="single"/>
          <w:lang w:val="es-ES"/>
        </w:rPr>
      </w:pPr>
    </w:p>
    <w:p w14:paraId="196E4E27">
      <w:pPr>
        <w:numPr>
          <w:ilvl w:val="0"/>
          <w:numId w:val="3"/>
        </w:numPr>
        <w:jc w:val="both"/>
        <w:rPr>
          <w:rFonts w:ascii="GHEA Grapalat" w:hAnsi="GHEA Grapalat" w:cs="Arial"/>
          <w:vertAlign w:val="superscript"/>
          <w:lang w:val="es-ES"/>
        </w:rPr>
      </w:pPr>
      <w:r>
        <w:rPr>
          <w:rFonts w:ascii="GHEA Grapalat" w:hAnsi="GHEA Grapalat"/>
          <w:sz w:val="20"/>
          <w:szCs w:val="20"/>
          <w:lang w:val="hy-AM"/>
        </w:rPr>
        <w:t>գործունեության հասցեն է՝ -------------------------------------------------</w:t>
      </w:r>
      <w:r>
        <w:rPr>
          <w:rFonts w:ascii="GHEA Grapalat" w:hAnsi="GHEA Grapalat"/>
          <w:sz w:val="20"/>
          <w:szCs w:val="20"/>
        </w:rPr>
        <w:t>.</w:t>
      </w:r>
      <w:r>
        <w:rPr>
          <w:rFonts w:ascii="GHEA Grapalat" w:hAnsi="GHEA Grapalat"/>
          <w:sz w:val="20"/>
          <w:szCs w:val="20"/>
          <w:lang w:val="es-ES"/>
        </w:rPr>
        <w:t xml:space="preserve">                                     </w:t>
      </w:r>
    </w:p>
    <w:p w14:paraId="37B8EB29">
      <w:pPr>
        <w:jc w:val="both"/>
        <w:rPr>
          <w:rFonts w:ascii="GHEA Grapalat" w:hAnsi="GHEA Grapalat"/>
          <w:sz w:val="16"/>
          <w:szCs w:val="16"/>
          <w:lang w:val="hy-AM"/>
        </w:rPr>
      </w:pPr>
      <w:r>
        <w:rPr>
          <w:rFonts w:ascii="GHEA Grapalat" w:hAnsi="GHEA Grapalat"/>
          <w:sz w:val="16"/>
          <w:szCs w:val="16"/>
          <w:lang w:val="hy-AM"/>
        </w:rPr>
        <w:t xml:space="preserve">                                                                                   գործունեության հասցեն</w:t>
      </w:r>
    </w:p>
    <w:p w14:paraId="4C225830">
      <w:pPr>
        <w:jc w:val="right"/>
        <w:rPr>
          <w:rFonts w:ascii="GHEA Grapalat" w:hAnsi="GHEA Grapalat"/>
          <w:sz w:val="10"/>
          <w:szCs w:val="10"/>
          <w:lang w:val="hy-AM"/>
        </w:rPr>
      </w:pPr>
    </w:p>
    <w:p w14:paraId="5C9E108A">
      <w:pPr>
        <w:ind w:firstLine="708"/>
        <w:jc w:val="both"/>
        <w:rPr>
          <w:rFonts w:ascii="GHEA Grapalat" w:hAnsi="GHEA Grapalat" w:cs="Arial"/>
          <w:sz w:val="20"/>
          <w:szCs w:val="20"/>
          <w:lang w:val="hy-AM"/>
        </w:rPr>
      </w:pPr>
    </w:p>
    <w:p w14:paraId="36ED5593">
      <w:pPr>
        <w:numPr>
          <w:ilvl w:val="0"/>
          <w:numId w:val="3"/>
        </w:numPr>
        <w:jc w:val="both"/>
        <w:rPr>
          <w:rFonts w:ascii="GHEA Grapalat" w:hAnsi="GHEA Grapalat" w:cs="Arial"/>
          <w:vertAlign w:val="superscript"/>
          <w:lang w:val="es-ES"/>
        </w:rPr>
      </w:pPr>
      <w:r>
        <w:rPr>
          <w:rFonts w:ascii="GHEA Grapalat" w:hAnsi="GHEA Grapalat"/>
          <w:sz w:val="20"/>
          <w:szCs w:val="20"/>
          <w:lang w:val="hy-AM"/>
        </w:rPr>
        <w:t>հեռախոսահամարն է՝ -------------------------------------------------:</w:t>
      </w:r>
      <w:r>
        <w:rPr>
          <w:rFonts w:ascii="GHEA Grapalat" w:hAnsi="GHEA Grapalat"/>
          <w:sz w:val="20"/>
          <w:szCs w:val="20"/>
          <w:lang w:val="es-ES"/>
        </w:rPr>
        <w:t xml:space="preserve">                                     </w:t>
      </w:r>
    </w:p>
    <w:p w14:paraId="49F8C144">
      <w:pPr>
        <w:jc w:val="both"/>
        <w:rPr>
          <w:rFonts w:ascii="GHEA Grapalat" w:hAnsi="GHEA Grapalat"/>
          <w:sz w:val="16"/>
          <w:szCs w:val="16"/>
          <w:lang w:val="hy-AM"/>
        </w:rPr>
      </w:pPr>
      <w:r>
        <w:rPr>
          <w:rFonts w:ascii="GHEA Grapalat" w:hAnsi="GHEA Grapalat"/>
          <w:sz w:val="20"/>
          <w:szCs w:val="20"/>
          <w:lang w:val="hy-AM"/>
        </w:rPr>
        <w:t xml:space="preserve">   </w:t>
      </w:r>
      <w:r>
        <w:rPr>
          <w:rFonts w:ascii="GHEA Grapalat" w:hAnsi="GHEA Grapalat"/>
          <w:sz w:val="16"/>
          <w:szCs w:val="16"/>
          <w:lang w:val="hy-AM"/>
        </w:rPr>
        <w:t xml:space="preserve">                                                                             հեռախոսի համարը</w:t>
      </w:r>
    </w:p>
    <w:p w14:paraId="671B37E0">
      <w:pPr>
        <w:ind w:firstLine="709"/>
        <w:jc w:val="both"/>
        <w:rPr>
          <w:rFonts w:ascii="GHEA Grapalat" w:hAnsi="GHEA Grapalat"/>
          <w:sz w:val="20"/>
          <w:lang w:val="es-ES"/>
        </w:rPr>
      </w:pPr>
      <w:r>
        <w:rPr>
          <w:rFonts w:ascii="GHEA Grapalat" w:hAnsi="GHEA Grapalat" w:cs="Arial"/>
          <w:sz w:val="20"/>
          <w:szCs w:val="20"/>
          <w:lang w:val="es-ES"/>
        </w:rPr>
        <w:t>Սույնով</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 հայտարարում և հավաստում է, որ՝</w:t>
      </w:r>
      <w:r>
        <w:rPr>
          <w:rFonts w:ascii="GHEA Grapalat" w:hAnsi="GHEA Grapalat" w:cs="Arial"/>
          <w:lang w:val="hy-AM"/>
        </w:rPr>
        <w:t xml:space="preserve"> </w:t>
      </w:r>
    </w:p>
    <w:p w14:paraId="1A3B74FA">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772E3354">
      <w:pPr>
        <w:ind w:firstLine="709"/>
        <w:jc w:val="both"/>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 xml:space="preserve">ն </w:t>
      </w:r>
      <w:r>
        <w:rPr>
          <w:rFonts w:ascii="GHEA Grapalat" w:hAnsi="GHEA Grapalat" w:cs="Arial"/>
          <w:sz w:val="20"/>
          <w:szCs w:val="20"/>
          <w:lang w:val="hy-AM"/>
        </w:rPr>
        <w:t>և իրեն փոխկապակցված անձինք</w:t>
      </w:r>
    </w:p>
    <w:p w14:paraId="42740FA2">
      <w:pPr>
        <w:jc w:val="both"/>
        <w:rPr>
          <w:rFonts w:ascii="GHEA Grapalat" w:hAnsi="GHEA Grapalat"/>
          <w:i/>
          <w:sz w:val="16"/>
          <w:vertAlign w:val="superscript"/>
          <w:lang w:val="es-ES"/>
        </w:rPr>
      </w:pPr>
      <w:r>
        <w:rPr>
          <w:rFonts w:ascii="GHEA Grapalat" w:hAnsi="GHEA Grapalat"/>
          <w:sz w:val="20"/>
          <w:lang w:val="hy-AM"/>
        </w:rPr>
        <w:tab/>
      </w:r>
      <w:r>
        <w:rPr>
          <w:rFonts w:ascii="GHEA Grapalat" w:hAnsi="GHEA Grapalat"/>
          <w:sz w:val="20"/>
          <w:lang w:val="hy-AM"/>
        </w:rPr>
        <w:tab/>
      </w:r>
      <w:r>
        <w:rPr>
          <w:rFonts w:ascii="GHEA Grapalat" w:hAnsi="GHEA Grapalat"/>
          <w:sz w:val="20"/>
          <w:lang w:val="es-ES"/>
        </w:rPr>
        <w:t xml:space="preserve">                                    </w:t>
      </w:r>
      <w:r>
        <w:rPr>
          <w:rFonts w:ascii="GHEA Grapalat" w:hAnsi="GHEA Grapalat" w:cs="Sylfaen"/>
          <w:vertAlign w:val="superscript"/>
          <w:lang w:val="hy-AM"/>
        </w:rPr>
        <w:t>մասնակցի անվանում</w:t>
      </w:r>
    </w:p>
    <w:p w14:paraId="0585D6C6">
      <w:pPr>
        <w:jc w:val="both"/>
        <w:rPr>
          <w:rFonts w:ascii="GHEA Grapalat" w:hAnsi="GHEA Grapalat" w:cs="Sylfaen"/>
          <w:sz w:val="20"/>
          <w:lang w:val="hy-AM"/>
        </w:rPr>
      </w:pP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cs="Arial"/>
          <w:sz w:val="20"/>
          <w:szCs w:val="20"/>
          <w:lang w:val="es-ES"/>
        </w:rPr>
        <w:t xml:space="preserve">բավարարում </w:t>
      </w:r>
      <w:r>
        <w:rPr>
          <w:rFonts w:ascii="GHEA Grapalat" w:hAnsi="GHEA Grapalat" w:cs="Arial"/>
          <w:sz w:val="20"/>
          <w:szCs w:val="20"/>
          <w:lang w:val="hy-AM"/>
        </w:rPr>
        <w:t>են</w:t>
      </w:r>
      <w:r>
        <w:rPr>
          <w:rFonts w:ascii="GHEA Grapalat" w:hAnsi="GHEA Grapalat" w:cs="Arial"/>
          <w:sz w:val="20"/>
          <w:szCs w:val="20"/>
          <w:lang w:val="es-ES"/>
        </w:rPr>
        <w:t xml:space="preserve"> </w:t>
      </w:r>
      <w:r>
        <w:rPr>
          <w:rFonts w:ascii="GHEA Grapalat" w:hAnsi="GHEA Grapalat"/>
          <w:sz w:val="20"/>
          <w:szCs w:val="20"/>
          <w:lang w:val="es-ES"/>
        </w:rPr>
        <w:t>«</w:t>
      </w:r>
      <w:r>
        <w:rPr>
          <w:rFonts w:ascii="GHEA Grapalat" w:hAnsi="GHEA Grapalat"/>
          <w:sz w:val="20"/>
          <w:szCs w:val="20"/>
          <w:lang w:val="hy-AM"/>
        </w:rPr>
        <w:t>ՀՀ ԳՄՍ6ՄԴ</w:t>
      </w:r>
      <w:r>
        <w:rPr>
          <w:rFonts w:ascii="GHEA Grapalat" w:hAnsi="GHEA Grapalat"/>
          <w:sz w:val="20"/>
          <w:szCs w:val="20"/>
          <w:lang w:val="es-ES"/>
        </w:rPr>
        <w:t>---</w:t>
      </w:r>
      <w:r>
        <w:rPr>
          <w:rFonts w:ascii="GHEA Grapalat" w:hAnsi="GHEA Grapalat" w:cs="Sylfaen"/>
          <w:sz w:val="20"/>
          <w:szCs w:val="20"/>
          <w:lang w:val="hy-AM"/>
        </w:rPr>
        <w:t>ԳՀ</w:t>
      </w:r>
      <w:r>
        <w:rPr>
          <w:rFonts w:ascii="GHEA Grapalat" w:hAnsi="GHEA Grapalat" w:cs="Sylfaen"/>
          <w:sz w:val="20"/>
          <w:szCs w:val="20"/>
          <w:lang w:val="es-ES"/>
        </w:rPr>
        <w:t>Ա</w:t>
      </w:r>
      <w:r>
        <w:rPr>
          <w:rFonts w:ascii="GHEA Grapalat" w:hAnsi="GHEA Grapalat" w:cs="Sylfaen"/>
          <w:sz w:val="20"/>
          <w:szCs w:val="20"/>
          <w:lang w:val="hy-AM"/>
        </w:rPr>
        <w:t>Շ</w:t>
      </w:r>
      <w:r>
        <w:rPr>
          <w:rFonts w:ascii="GHEA Grapalat" w:hAnsi="GHEA Grapalat" w:cs="Sylfaen"/>
          <w:sz w:val="20"/>
          <w:szCs w:val="20"/>
          <w:lang w:val="es-ES"/>
        </w:rPr>
        <w:t>ՁԲ</w:t>
      </w:r>
      <w:r>
        <w:rPr>
          <w:rFonts w:ascii="GHEA Grapalat" w:hAnsi="GHEA Grapalat" w:cs="Sylfaen"/>
          <w:sz w:val="20"/>
          <w:szCs w:val="20"/>
          <w:lang w:val="hy-AM"/>
        </w:rPr>
        <w:t xml:space="preserve"> </w:t>
      </w:r>
      <w:r>
        <w:rPr>
          <w:rFonts w:ascii="GHEA Grapalat" w:hAnsi="GHEA Grapalat" w:cs="Arial"/>
          <w:sz w:val="20"/>
          <w:szCs w:val="20"/>
          <w:lang w:val="hy-AM"/>
        </w:rPr>
        <w:t>24</w:t>
      </w:r>
      <w:r>
        <w:rPr>
          <w:rFonts w:ascii="GHEA Grapalat" w:hAnsi="GHEA Grapalat" w:cs="Arial"/>
          <w:sz w:val="20"/>
          <w:szCs w:val="20"/>
          <w:lang w:val="es-ES"/>
        </w:rPr>
        <w:t>/</w:t>
      </w:r>
      <w:r>
        <w:rPr>
          <w:rFonts w:ascii="GHEA Grapalat" w:hAnsi="GHEA Grapalat" w:cs="Arial"/>
          <w:sz w:val="20"/>
          <w:szCs w:val="20"/>
          <w:lang w:val="hy-AM"/>
        </w:rPr>
        <w:t>02</w:t>
      </w:r>
      <w:r>
        <w:rPr>
          <w:rFonts w:ascii="GHEA Grapalat" w:hAnsi="GHEA Grapalat"/>
          <w:sz w:val="20"/>
          <w:szCs w:val="20"/>
          <w:lang w:val="es-ES"/>
        </w:rPr>
        <w:t>»</w:t>
      </w:r>
      <w:r>
        <w:rPr>
          <w:rFonts w:ascii="GHEA Grapalat" w:hAnsi="GHEA Grapalat" w:cs="Arial"/>
          <w:sz w:val="20"/>
          <w:szCs w:val="20"/>
          <w:lang w:val="es-ES"/>
        </w:rPr>
        <w:t xml:space="preserve">*  ծածկագրով  </w:t>
      </w:r>
      <w:r>
        <w:rPr>
          <w:rFonts w:ascii="GHEA Grapalat" w:hAnsi="GHEA Grapalat" w:cs="Arial"/>
          <w:sz w:val="20"/>
          <w:szCs w:val="20"/>
          <w:lang w:val="hy-AM"/>
        </w:rPr>
        <w:t xml:space="preserve">գնանշման հարցման </w:t>
      </w:r>
      <w:r>
        <w:rPr>
          <w:rFonts w:ascii="GHEA Grapalat" w:hAnsi="GHEA Grapalat" w:cs="Arial"/>
          <w:sz w:val="20"/>
          <w:szCs w:val="20"/>
          <w:lang w:val="es-ES"/>
        </w:rPr>
        <w:t xml:space="preserve"> հրավերով սահմանված մասնակցության իրավունքի պահանջներին </w:t>
      </w:r>
      <w:r>
        <w:rPr>
          <w:rFonts w:ascii="GHEA Grapalat" w:hAnsi="GHEA Grapalat" w:cs="Arial"/>
          <w:sz w:val="20"/>
          <w:szCs w:val="20"/>
          <w:lang w:val="hy-AM"/>
        </w:rPr>
        <w:t xml:space="preserve"> և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lang w:val="hy-AM"/>
        </w:rPr>
        <w:t>-</w:t>
      </w:r>
      <w:r>
        <w:rPr>
          <w:rFonts w:ascii="GHEA Grapalat" w:hAnsi="GHEA Grapalat" w:cs="Arial"/>
          <w:sz w:val="20"/>
          <w:szCs w:val="20"/>
          <w:lang w:val="es-ES"/>
        </w:rPr>
        <w:t>ն</w:t>
      </w:r>
      <w:r>
        <w:rPr>
          <w:rFonts w:ascii="GHEA Grapalat" w:hAnsi="GHEA Grapalat" w:cs="Sylfaen"/>
          <w:sz w:val="20"/>
          <w:lang w:val="hy-AM"/>
        </w:rPr>
        <w:t xml:space="preserve"> պարտավորվում է ընտրված                                                          </w:t>
      </w:r>
      <w:r>
        <w:rPr>
          <w:rFonts w:ascii="GHEA Grapalat" w:hAnsi="GHEA Grapalat" w:cs="Sylfaen"/>
          <w:vertAlign w:val="superscript"/>
          <w:lang w:val="hy-AM"/>
        </w:rPr>
        <w:t>մասնակցի անվանում</w:t>
      </w:r>
    </w:p>
    <w:p w14:paraId="298D728D">
      <w:pPr>
        <w:jc w:val="both"/>
        <w:rPr>
          <w:rFonts w:ascii="GHEA Grapalat" w:hAnsi="GHEA Grapalat" w:cs="Sylfaen"/>
          <w:sz w:val="20"/>
          <w:lang w:val="hy-AM"/>
        </w:rPr>
      </w:pPr>
      <w:r>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pPr>
        <w:ind w:firstLine="708"/>
        <w:jc w:val="both"/>
        <w:rPr>
          <w:rFonts w:ascii="GHEA Grapalat" w:hAnsi="GHEA Grapalat" w:cs="Arial"/>
          <w:sz w:val="22"/>
          <w:szCs w:val="22"/>
          <w:lang w:val="es-ES"/>
        </w:rPr>
      </w:pPr>
      <w:r>
        <w:rPr>
          <w:rFonts w:ascii="GHEA Grapalat" w:hAnsi="GHEA Grapalat" w:cs="Arial"/>
          <w:sz w:val="20"/>
          <w:szCs w:val="20"/>
          <w:lang w:val="es-ES"/>
        </w:rPr>
        <w:t xml:space="preserve"> </w:t>
      </w:r>
      <w:r>
        <w:rPr>
          <w:rFonts w:ascii="GHEA Grapalat" w:hAnsi="GHEA Grapalat" w:cs="Arial"/>
          <w:sz w:val="20"/>
          <w:szCs w:val="20"/>
          <w:lang w:val="hy-AM"/>
        </w:rPr>
        <w:t>2</w:t>
      </w:r>
      <w:r>
        <w:rPr>
          <w:rFonts w:ascii="GHEA Grapalat" w:hAnsi="GHEA Grapalat" w:cs="Arial"/>
          <w:sz w:val="20"/>
          <w:szCs w:val="20"/>
          <w:lang w:val="es-ES"/>
        </w:rPr>
        <w:t xml:space="preserve">) </w:t>
      </w:r>
      <w:r>
        <w:rPr>
          <w:rFonts w:ascii="GHEA Grapalat" w:hAnsi="GHEA Grapalat"/>
          <w:sz w:val="20"/>
          <w:szCs w:val="20"/>
          <w:lang w:val="es-ES"/>
        </w:rPr>
        <w:t>«</w:t>
      </w:r>
      <w:r>
        <w:rPr>
          <w:rFonts w:ascii="GHEA Grapalat" w:hAnsi="GHEA Grapalat"/>
          <w:sz w:val="20"/>
          <w:szCs w:val="20"/>
          <w:lang w:val="hy-AM"/>
        </w:rPr>
        <w:t>ՀՀ ԳՄՍ6ՄԴ</w:t>
      </w:r>
      <w:r>
        <w:rPr>
          <w:rFonts w:ascii="GHEA Grapalat" w:hAnsi="GHEA Grapalat"/>
          <w:sz w:val="20"/>
          <w:szCs w:val="20"/>
          <w:lang w:val="es-ES"/>
        </w:rPr>
        <w:t>---</w:t>
      </w:r>
      <w:r>
        <w:rPr>
          <w:rFonts w:ascii="GHEA Grapalat" w:hAnsi="GHEA Grapalat" w:cs="Sylfaen"/>
          <w:sz w:val="20"/>
          <w:szCs w:val="20"/>
          <w:lang w:val="hy-AM"/>
        </w:rPr>
        <w:t>ԳՀ</w:t>
      </w:r>
      <w:r>
        <w:rPr>
          <w:rFonts w:ascii="GHEA Grapalat" w:hAnsi="GHEA Grapalat" w:cs="Sylfaen"/>
          <w:sz w:val="20"/>
          <w:szCs w:val="20"/>
          <w:lang w:val="es-ES"/>
        </w:rPr>
        <w:t>Ա</w:t>
      </w:r>
      <w:r>
        <w:rPr>
          <w:rFonts w:ascii="GHEA Grapalat" w:hAnsi="GHEA Grapalat" w:cs="Sylfaen"/>
          <w:sz w:val="20"/>
          <w:szCs w:val="20"/>
          <w:lang w:val="hy-AM"/>
        </w:rPr>
        <w:t>Շ</w:t>
      </w:r>
      <w:r>
        <w:rPr>
          <w:rFonts w:ascii="GHEA Grapalat" w:hAnsi="GHEA Grapalat" w:cs="Sylfaen"/>
          <w:sz w:val="20"/>
          <w:szCs w:val="20"/>
          <w:lang w:val="es-ES"/>
        </w:rPr>
        <w:t>ՁԲ</w:t>
      </w:r>
      <w:r>
        <w:rPr>
          <w:rFonts w:ascii="GHEA Grapalat" w:hAnsi="GHEA Grapalat" w:cs="Sylfaen"/>
          <w:sz w:val="20"/>
          <w:szCs w:val="20"/>
          <w:lang w:val="hy-AM"/>
        </w:rPr>
        <w:t xml:space="preserve"> </w:t>
      </w:r>
      <w:r>
        <w:rPr>
          <w:rFonts w:ascii="GHEA Grapalat" w:hAnsi="GHEA Grapalat" w:cs="Arial"/>
          <w:sz w:val="20"/>
          <w:szCs w:val="20"/>
          <w:lang w:val="hy-AM"/>
        </w:rPr>
        <w:t>24</w:t>
      </w:r>
      <w:r>
        <w:rPr>
          <w:rFonts w:ascii="GHEA Grapalat" w:hAnsi="GHEA Grapalat" w:cs="Arial"/>
          <w:sz w:val="20"/>
          <w:szCs w:val="20"/>
          <w:lang w:val="es-ES"/>
        </w:rPr>
        <w:t>/</w:t>
      </w:r>
      <w:r>
        <w:rPr>
          <w:rFonts w:ascii="GHEA Grapalat" w:hAnsi="GHEA Grapalat" w:cs="Arial"/>
          <w:sz w:val="20"/>
          <w:szCs w:val="20"/>
          <w:lang w:val="hy-AM"/>
        </w:rPr>
        <w:t>02</w:t>
      </w:r>
      <w:r>
        <w:rPr>
          <w:rFonts w:ascii="GHEA Grapalat" w:hAnsi="GHEA Grapalat"/>
          <w:sz w:val="20"/>
          <w:szCs w:val="20"/>
          <w:lang w:val="es-ES"/>
        </w:rPr>
        <w:t>»</w:t>
      </w:r>
      <w:r>
        <w:rPr>
          <w:rFonts w:ascii="GHEA Grapalat" w:hAnsi="GHEA Grapalat" w:cs="Sylfaen"/>
          <w:sz w:val="22"/>
          <w:szCs w:val="22"/>
          <w:lang w:val="hy-AM"/>
        </w:rPr>
        <w:t xml:space="preserve">*  </w:t>
      </w:r>
      <w:r>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հարցմանը</w:t>
      </w:r>
      <w:r>
        <w:rPr>
          <w:rFonts w:ascii="GHEA Grapalat" w:hAnsi="GHEA Grapalat" w:cs="Arial"/>
          <w:sz w:val="20"/>
          <w:szCs w:val="20"/>
          <w:lang w:val="es-ES"/>
        </w:rPr>
        <w:t xml:space="preserve"> մասնակցելու շրջանակում`</w:t>
      </w:r>
      <w:r>
        <w:rPr>
          <w:rFonts w:ascii="GHEA Grapalat" w:hAnsi="GHEA Grapalat" w:cs="Sylfaen"/>
          <w:sz w:val="22"/>
          <w:szCs w:val="22"/>
          <w:lang w:val="es-ES"/>
        </w:rPr>
        <w:t xml:space="preserve">  </w:t>
      </w:r>
    </w:p>
    <w:p w14:paraId="1E3FEAC6">
      <w:pPr>
        <w:numPr>
          <w:ilvl w:val="0"/>
          <w:numId w:val="3"/>
        </w:numPr>
        <w:ind w:left="0" w:firstLine="720"/>
        <w:jc w:val="both"/>
        <w:rPr>
          <w:rFonts w:ascii="GHEA Grapalat" w:hAnsi="GHEA Grapalat" w:cs="Arial"/>
          <w:sz w:val="20"/>
          <w:szCs w:val="20"/>
          <w:lang w:val="es-ES"/>
        </w:rPr>
      </w:pPr>
      <w:r>
        <w:rPr>
          <w:rFonts w:ascii="GHEA Grapalat" w:hAnsi="GHEA Grapalat" w:cs="Arial"/>
          <w:sz w:val="20"/>
          <w:szCs w:val="20"/>
          <w:lang w:val="es-ES"/>
        </w:rPr>
        <w:t xml:space="preserve">թույլ չի տվել և (կամ) թույլ չի տալու </w:t>
      </w:r>
      <w:r>
        <w:rPr>
          <w:rFonts w:ascii="GHEA Grapalat" w:hAnsi="GHEA Grapalat" w:cs="Arial"/>
          <w:sz w:val="20"/>
          <w:szCs w:val="20"/>
          <w:lang w:val="hy-AM"/>
        </w:rPr>
        <w:t xml:space="preserve">անբարեխիղճ մրցակցություն, </w:t>
      </w:r>
      <w:r>
        <w:rPr>
          <w:rFonts w:ascii="GHEA Grapalat" w:hAnsi="GHEA Grapalat" w:cs="Arial"/>
          <w:sz w:val="20"/>
          <w:szCs w:val="20"/>
          <w:lang w:val="es-ES"/>
        </w:rPr>
        <w:t>գերիշխող դիրքի չարաշահում և հակամրցակցային համաձայնություն,</w:t>
      </w:r>
    </w:p>
    <w:p w14:paraId="151E5E1D">
      <w:pPr>
        <w:numPr>
          <w:ilvl w:val="0"/>
          <w:numId w:val="3"/>
        </w:numPr>
        <w:ind w:left="0" w:firstLine="720"/>
        <w:jc w:val="both"/>
        <w:rPr>
          <w:rFonts w:ascii="GHEA Grapalat" w:hAnsi="GHEA Grapalat"/>
          <w:sz w:val="22"/>
          <w:szCs w:val="22"/>
          <w:lang w:val="es-ES"/>
        </w:rPr>
      </w:pPr>
      <w:r>
        <w:rPr>
          <w:rFonts w:ascii="GHEA Grapalat" w:hAnsi="GHEA Grapalat" w:cs="Arial"/>
          <w:sz w:val="20"/>
          <w:szCs w:val="20"/>
          <w:lang w:val="es-ES"/>
        </w:rPr>
        <w:t>բացակայում է հրավերով սահմանված`</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-ին</w:t>
      </w:r>
      <w:r>
        <w:rPr>
          <w:rFonts w:ascii="GHEA Grapalat" w:hAnsi="GHEA Grapalat"/>
          <w:sz w:val="22"/>
          <w:szCs w:val="22"/>
          <w:lang w:val="es-ES"/>
        </w:rPr>
        <w:t xml:space="preserve"> </w:t>
      </w:r>
    </w:p>
    <w:p w14:paraId="490D2A25">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19169C58">
      <w:pPr>
        <w:jc w:val="both"/>
        <w:rPr>
          <w:rFonts w:ascii="GHEA Grapalat" w:hAnsi="GHEA Grapalat"/>
          <w:sz w:val="22"/>
          <w:szCs w:val="22"/>
          <w:u w:val="single"/>
          <w:lang w:val="es-ES"/>
        </w:rPr>
      </w:pPr>
      <w:r>
        <w:rPr>
          <w:rFonts w:ascii="GHEA Grapalat" w:hAnsi="GHEA Grapalat" w:cs="Arial"/>
          <w:sz w:val="20"/>
          <w:szCs w:val="20"/>
          <w:lang w:val="es-ES"/>
        </w:rPr>
        <w:t>փոխկապակցված անձանց և (կամ)</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cs="Arial"/>
          <w:sz w:val="20"/>
          <w:szCs w:val="20"/>
          <w:lang w:val="es-ES"/>
        </w:rPr>
        <w:t>-ի</w:t>
      </w:r>
      <w:r>
        <w:rPr>
          <w:rFonts w:ascii="GHEA Grapalat" w:hAnsi="GHEA Grapalat"/>
          <w:sz w:val="22"/>
          <w:szCs w:val="22"/>
          <w:u w:val="single"/>
          <w:lang w:val="es-ES"/>
        </w:rPr>
        <w:t xml:space="preserve">  </w:t>
      </w:r>
    </w:p>
    <w:p w14:paraId="137899B6">
      <w:pPr>
        <w:jc w:val="both"/>
        <w:rPr>
          <w:rFonts w:ascii="GHEA Grapalat" w:hAnsi="GHEA Grapalat"/>
          <w:sz w:val="22"/>
          <w:szCs w:val="22"/>
          <w:u w:val="single"/>
          <w:lang w:val="es-ES"/>
        </w:rPr>
      </w:pP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14ADA85F">
      <w:pPr>
        <w:jc w:val="both"/>
        <w:rPr>
          <w:rFonts w:ascii="GHEA Grapalat" w:hAnsi="GHEA Grapalat"/>
          <w:sz w:val="22"/>
          <w:szCs w:val="22"/>
          <w:u w:val="single"/>
          <w:lang w:val="es-ES"/>
        </w:rPr>
      </w:pPr>
      <w:r>
        <w:rPr>
          <w:rFonts w:ascii="GHEA Grapalat" w:hAnsi="GHEA Grapalat" w:cs="Arial"/>
          <w:sz w:val="20"/>
          <w:szCs w:val="20"/>
          <w:lang w:val="es-ES"/>
        </w:rPr>
        <w:t>կողմից հիմնադրված կամ ավելի քան հիսուն տոկոս</w:t>
      </w:r>
      <w:r>
        <w:rPr>
          <w:rFonts w:ascii="GHEA Grapalat" w:hAnsi="GHEA Grapalat"/>
          <w:sz w:val="22"/>
          <w:szCs w:val="22"/>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cs="Arial"/>
          <w:sz w:val="20"/>
          <w:szCs w:val="20"/>
          <w:lang w:val="es-ES"/>
        </w:rPr>
        <w:t>-ին</w:t>
      </w:r>
    </w:p>
    <w:p w14:paraId="65210267">
      <w:pPr>
        <w:jc w:val="both"/>
        <w:rPr>
          <w:rFonts w:ascii="GHEA Grapalat" w:hAnsi="GHEA Grapalat"/>
          <w:sz w:val="22"/>
          <w:szCs w:val="22"/>
          <w:lang w:val="es-ES"/>
        </w:rPr>
      </w:pPr>
      <w:r>
        <w:rPr>
          <w:rFonts w:ascii="GHEA Grapalat" w:hAnsi="GHEA Grapalat" w:cs="Sylfaen"/>
          <w:vertAlign w:val="superscript"/>
          <w:lang w:val="es-ES"/>
        </w:rPr>
        <w:t xml:space="preserve">                                                                     </w:t>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p>
    <w:p w14:paraId="3E66049B">
      <w:pPr>
        <w:jc w:val="both"/>
        <w:rPr>
          <w:rFonts w:ascii="GHEA Grapalat" w:hAnsi="GHEA Grapalat" w:cs="Arial"/>
          <w:sz w:val="20"/>
          <w:szCs w:val="20"/>
          <w:lang w:val="es-ES"/>
        </w:rPr>
      </w:pPr>
      <w:r>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pPr>
        <w:jc w:val="both"/>
        <w:rPr>
          <w:rFonts w:ascii="GHEA Grapalat" w:hAnsi="GHEA Grapalat" w:cs="Arial"/>
          <w:sz w:val="20"/>
          <w:szCs w:val="20"/>
          <w:lang w:val="es-ES"/>
        </w:rPr>
      </w:pPr>
    </w:p>
    <w:p w14:paraId="1D8647BA">
      <w:pPr>
        <w:numPr>
          <w:ilvl w:val="0"/>
          <w:numId w:val="3"/>
        </w:numPr>
        <w:ind w:left="0" w:firstLine="720"/>
        <w:jc w:val="both"/>
        <w:rPr>
          <w:rFonts w:ascii="GHEA Grapalat" w:hAnsi="GHEA Grapalat"/>
          <w:sz w:val="22"/>
          <w:szCs w:val="22"/>
          <w:lang w:val="es-ES"/>
        </w:rPr>
      </w:pPr>
      <w:r>
        <w:rPr>
          <w:rFonts w:ascii="GHEA Grapalat" w:hAnsi="GHEA Grapalat" w:cs="Arial"/>
          <w:sz w:val="20"/>
          <w:szCs w:val="20"/>
          <w:lang w:val="hy-AM"/>
        </w:rPr>
        <w:t>Ս</w:t>
      </w:r>
      <w:r>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cs="Arial"/>
          <w:sz w:val="20"/>
          <w:szCs w:val="20"/>
          <w:lang w:val="es-ES"/>
        </w:rPr>
        <w:t>-ի իրական շահառուների վերաբերյալ</w:t>
      </w:r>
    </w:p>
    <w:p w14:paraId="437A7F9D">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 xml:space="preserve"> </w:t>
      </w:r>
      <w:r>
        <w:rPr>
          <w:rFonts w:ascii="GHEA Grapalat" w:hAnsi="GHEA Grapalat"/>
          <w:vertAlign w:val="superscript"/>
          <w:lang w:val="hy-AM"/>
        </w:rPr>
        <w:t xml:space="preserve">     </w:t>
      </w:r>
      <w:r>
        <w:rPr>
          <w:rFonts w:ascii="GHEA Grapalat" w:hAnsi="GHEA Grapalat"/>
          <w:vertAlign w:val="superscript"/>
          <w:lang w:val="es-ES"/>
        </w:rPr>
        <w:t xml:space="preserve">      </w:t>
      </w:r>
      <w:r>
        <w:rPr>
          <w:rFonts w:ascii="GHEA Grapalat" w:hAnsi="GHEA Grapalat" w:cs="Sylfaen"/>
          <w:vertAlign w:val="superscript"/>
          <w:lang w:val="hy-AM"/>
        </w:rPr>
        <w:t>մասնակցի</w:t>
      </w:r>
      <w:r>
        <w:rPr>
          <w:rFonts w:ascii="GHEA Grapalat" w:hAnsi="GHEA Grapalat" w:cs="Arial"/>
          <w:vertAlign w:val="superscript"/>
          <w:lang w:val="hy-AM"/>
        </w:rPr>
        <w:t xml:space="preserve"> </w:t>
      </w:r>
      <w:r>
        <w:rPr>
          <w:rFonts w:ascii="GHEA Grapalat" w:hAnsi="GHEA Grapalat" w:cs="Sylfaen"/>
          <w:vertAlign w:val="superscript"/>
          <w:lang w:val="hy-AM"/>
        </w:rPr>
        <w:t>անվանումը</w:t>
      </w:r>
      <w:r>
        <w:rPr>
          <w:rFonts w:ascii="GHEA Grapalat" w:hAnsi="GHEA Grapalat" w:cs="Arial"/>
          <w:vertAlign w:val="superscript"/>
          <w:lang w:val="hy-AM"/>
        </w:rPr>
        <w:t xml:space="preserve"> </w:t>
      </w:r>
    </w:p>
    <w:p w14:paraId="4D7E8A18">
      <w:pPr>
        <w:jc w:val="both"/>
        <w:rPr>
          <w:rFonts w:ascii="GHEA Grapalat" w:hAnsi="GHEA Grapalat"/>
          <w:sz w:val="22"/>
          <w:szCs w:val="22"/>
          <w:lang w:val="hy-AM"/>
        </w:rPr>
      </w:pPr>
    </w:p>
    <w:p w14:paraId="0A848F51">
      <w:pPr>
        <w:jc w:val="both"/>
        <w:rPr>
          <w:rFonts w:ascii="GHEA Grapalat" w:hAnsi="GHEA Grapalat" w:cs="Arial"/>
          <w:sz w:val="18"/>
          <w:szCs w:val="18"/>
          <w:vertAlign w:val="superscript"/>
          <w:lang w:val="es-ES"/>
        </w:rPr>
      </w:pPr>
      <w:r>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Pr>
          <w:rFonts w:ascii="GHEA Grapalat" w:hAnsi="GHEA Grapalat" w:cs="Arial"/>
          <w:sz w:val="20"/>
          <w:szCs w:val="20"/>
          <w:lang w:val="es-ES"/>
        </w:rPr>
        <w:t>-----------------------------</w:t>
      </w:r>
      <w:r>
        <w:rPr>
          <w:rFonts w:cs="Arial"/>
          <w:sz w:val="18"/>
          <w:szCs w:val="18"/>
          <w:lang w:val="hy-AM"/>
        </w:rPr>
        <w:t>**</w:t>
      </w:r>
      <w:r>
        <w:rPr>
          <w:rFonts w:ascii="GHEA Grapalat" w:hAnsi="GHEA Grapalat" w:cs="Arial"/>
          <w:sz w:val="18"/>
          <w:szCs w:val="18"/>
          <w:vertAlign w:val="superscript"/>
          <w:lang w:val="es-ES"/>
        </w:rPr>
        <w:t xml:space="preserve"> </w:t>
      </w:r>
    </w:p>
    <w:p w14:paraId="1A7ACCAD">
      <w:pPr>
        <w:jc w:val="right"/>
        <w:rPr>
          <w:rFonts w:ascii="GHEA Grapalat" w:hAnsi="GHEA Grapalat"/>
          <w:sz w:val="10"/>
          <w:szCs w:val="10"/>
          <w:lang w:val="es-ES"/>
        </w:rPr>
      </w:pPr>
    </w:p>
    <w:p w14:paraId="7373F5AE">
      <w:pPr>
        <w:ind w:firstLine="708"/>
        <w:jc w:val="both"/>
        <w:rPr>
          <w:rFonts w:ascii="GHEA Grapalat" w:hAnsi="GHEA Grapalat"/>
          <w:sz w:val="20"/>
          <w:lang w:val="es-ES"/>
        </w:rPr>
      </w:pPr>
    </w:p>
    <w:p w14:paraId="29E11E24">
      <w:pPr>
        <w:ind w:firstLine="708"/>
        <w:jc w:val="both"/>
        <w:rPr>
          <w:rFonts w:ascii="GHEA Grapalat" w:hAnsi="GHEA Grapalat"/>
          <w:sz w:val="20"/>
          <w:lang w:val="hy-AM"/>
        </w:rPr>
      </w:pPr>
      <w:r>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Pr>
          <w:rFonts w:ascii="GHEA Grapalat" w:hAnsi="GHEA Grapalat"/>
          <w:sz w:val="20"/>
          <w:lang w:val="es-ES"/>
        </w:rPr>
        <w:t>(</w:t>
      </w:r>
      <w:r>
        <w:rPr>
          <w:rFonts w:ascii="GHEA Grapalat" w:hAnsi="GHEA Grapalat"/>
          <w:sz w:val="20"/>
          <w:lang w:val="hy-AM"/>
        </w:rPr>
        <w:t>կամ</w:t>
      </w:r>
      <w:r>
        <w:rPr>
          <w:rFonts w:ascii="GHEA Grapalat" w:hAnsi="GHEA Grapalat"/>
          <w:sz w:val="20"/>
          <w:lang w:val="es-ES"/>
        </w:rPr>
        <w:t>)</w:t>
      </w:r>
      <w:r>
        <w:rPr>
          <w:rFonts w:ascii="GHEA Grapalat" w:hAnsi="GHEA Grapalat"/>
          <w:sz w:val="20"/>
          <w:lang w:val="hy-AM"/>
        </w:rPr>
        <w:t xml:space="preserve"> </w:t>
      </w:r>
      <w:r>
        <w:rPr>
          <w:rFonts w:ascii="GHEA Grapalat" w:hAnsi="GHEA Grapalat"/>
          <w:sz w:val="20"/>
          <w:lang w:val="es-ES"/>
        </w:rPr>
        <w:t xml:space="preserve">սարքերի </w:t>
      </w:r>
      <w:r>
        <w:rPr>
          <w:rFonts w:ascii="GHEA Grapalat" w:hAnsi="GHEA Grapalat"/>
          <w:sz w:val="20"/>
          <w:lang w:val="hy-AM"/>
        </w:rPr>
        <w:t>ու</w:t>
      </w:r>
      <w:r>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Pr>
          <w:rFonts w:ascii="GHEA Grapalat" w:hAnsi="GHEA Grapalat"/>
          <w:sz w:val="20"/>
          <w:lang w:val="es-ES"/>
        </w:rPr>
        <w:t xml:space="preserve"> ***</w:t>
      </w:r>
    </w:p>
    <w:p w14:paraId="42A50354">
      <w:pPr>
        <w:jc w:val="both"/>
        <w:rPr>
          <w:rFonts w:ascii="GHEA Grapalat" w:hAnsi="GHEA Grapalat"/>
          <w:sz w:val="20"/>
          <w:lang w:val="hy-AM"/>
        </w:rPr>
      </w:pPr>
    </w:p>
    <w:p w14:paraId="4F7D95BE">
      <w:pPr>
        <w:jc w:val="both"/>
        <w:rPr>
          <w:rFonts w:ascii="GHEA Grapalat" w:hAnsi="GHEA Grapalat"/>
          <w:sz w:val="20"/>
          <w:lang w:val="es-ES"/>
        </w:rPr>
      </w:pPr>
    </w:p>
    <w:p w14:paraId="1FE666E7">
      <w:pPr>
        <w:jc w:val="both"/>
        <w:rPr>
          <w:rFonts w:ascii="GHEA Grapalat" w:hAnsi="GHEA Grapalat" w:cs="Arial"/>
          <w:sz w:val="20"/>
          <w:vertAlign w:val="superscript"/>
          <w:lang w:val="es-ES"/>
        </w:rPr>
      </w:pPr>
      <w:r>
        <w:rPr>
          <w:rFonts w:ascii="GHEA Grapalat" w:hAnsi="GHEA Grapalat"/>
          <w:sz w:val="20"/>
          <w:lang w:val="es-ES"/>
        </w:rPr>
        <w:t xml:space="preserve">   </w:t>
      </w:r>
      <w:r>
        <w:rPr>
          <w:rFonts w:ascii="GHEA Grapalat" w:hAnsi="GHEA Grapalat"/>
          <w:sz w:val="20"/>
          <w:lang w:val="hy-AM"/>
        </w:rPr>
        <w:t xml:space="preserve">___________________________________________________ </w:t>
      </w:r>
      <w:r>
        <w:rPr>
          <w:rFonts w:ascii="GHEA Grapalat" w:hAnsi="GHEA Grapalat"/>
          <w:sz w:val="20"/>
          <w:lang w:val="hy-AM"/>
        </w:rPr>
        <w:tab/>
      </w:r>
      <w:r>
        <w:rPr>
          <w:rFonts w:ascii="GHEA Grapalat" w:hAnsi="GHEA Grapalat"/>
          <w:sz w:val="20"/>
          <w:lang w:val="hy-AM"/>
        </w:rPr>
        <w:t xml:space="preserve">                _____________</w:t>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lang w:val="es-ES"/>
        </w:rPr>
        <w:tab/>
      </w:r>
      <w:r>
        <w:rPr>
          <w:rFonts w:ascii="GHEA Grapalat" w:hAnsi="GHEA Grapalat"/>
          <w:sz w:val="20"/>
          <w:lang w:val="hy-AM"/>
        </w:rPr>
        <w:t xml:space="preserve"> </w:t>
      </w:r>
      <w:r>
        <w:rPr>
          <w:rFonts w:ascii="GHEA Grapalat" w:hAnsi="GHEA Grapalat" w:cs="Sylfaen"/>
          <w:sz w:val="20"/>
          <w:vertAlign w:val="superscript"/>
          <w:lang w:val="hy-AM"/>
        </w:rPr>
        <w:t>Մասնակցի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անվանումը</w:t>
      </w:r>
      <w:r>
        <w:rPr>
          <w:rFonts w:ascii="GHEA Grapalat" w:hAnsi="GHEA Grapalat" w:cs="Arial"/>
          <w:sz w:val="20"/>
          <w:vertAlign w:val="superscript"/>
          <w:lang w:val="hy-AM"/>
        </w:rPr>
        <w:t xml:space="preserve"> </w:t>
      </w:r>
      <w:r>
        <w:rPr>
          <w:rFonts w:ascii="GHEA Grapalat" w:hAnsi="GHEA Grapalat"/>
          <w:sz w:val="20"/>
          <w:vertAlign w:val="superscript"/>
          <w:lang w:val="hy-AM"/>
        </w:rPr>
        <w:t xml:space="preserve"> (</w:t>
      </w:r>
      <w:r>
        <w:rPr>
          <w:rFonts w:ascii="GHEA Grapalat" w:hAnsi="GHEA Grapalat" w:cs="Sylfaen"/>
          <w:sz w:val="20"/>
          <w:vertAlign w:val="superscript"/>
          <w:lang w:val="hy-AM"/>
        </w:rPr>
        <w:t>ղեկավարի</w:t>
      </w:r>
      <w:r>
        <w:rPr>
          <w:rFonts w:ascii="GHEA Grapalat" w:hAnsi="GHEA Grapalat" w:cs="Arial"/>
          <w:sz w:val="20"/>
          <w:vertAlign w:val="superscript"/>
          <w:lang w:val="hy-AM"/>
        </w:rPr>
        <w:t xml:space="preserve"> </w:t>
      </w:r>
      <w:r>
        <w:rPr>
          <w:rFonts w:ascii="GHEA Grapalat" w:hAnsi="GHEA Grapalat" w:cs="Sylfaen"/>
          <w:sz w:val="20"/>
          <w:vertAlign w:val="superscript"/>
          <w:lang w:val="hy-AM"/>
        </w:rPr>
        <w:t>պաշտոնը</w:t>
      </w:r>
      <w:r>
        <w:rPr>
          <w:rFonts w:ascii="GHEA Grapalat" w:hAnsi="GHEA Grapalat" w:cs="Arial"/>
          <w:sz w:val="20"/>
          <w:vertAlign w:val="superscript"/>
          <w:lang w:val="hy-AM"/>
        </w:rPr>
        <w:t xml:space="preserve">, </w:t>
      </w:r>
      <w:r>
        <w:rPr>
          <w:rFonts w:ascii="GHEA Grapalat" w:hAnsi="GHEA Grapalat" w:cs="Arial"/>
          <w:sz w:val="20"/>
          <w:vertAlign w:val="superscript"/>
        </w:rPr>
        <w:t>ա</w:t>
      </w:r>
      <w:r>
        <w:rPr>
          <w:rFonts w:ascii="GHEA Grapalat" w:hAnsi="GHEA Grapalat" w:cs="Sylfaen"/>
          <w:sz w:val="20"/>
          <w:vertAlign w:val="superscript"/>
          <w:lang w:val="hy-AM"/>
        </w:rPr>
        <w:t>նուն</w:t>
      </w:r>
      <w:r>
        <w:rPr>
          <w:rFonts w:ascii="GHEA Grapalat" w:hAnsi="GHEA Grapalat" w:cs="Arial"/>
          <w:sz w:val="20"/>
          <w:vertAlign w:val="superscript"/>
          <w:lang w:val="hy-AM"/>
        </w:rPr>
        <w:t xml:space="preserve"> </w:t>
      </w:r>
      <w:r>
        <w:rPr>
          <w:rFonts w:ascii="GHEA Grapalat" w:hAnsi="GHEA Grapalat" w:cs="Sylfaen"/>
          <w:sz w:val="20"/>
          <w:vertAlign w:val="superscript"/>
        </w:rPr>
        <w:t>ա</w:t>
      </w:r>
      <w:r>
        <w:rPr>
          <w:rFonts w:ascii="GHEA Grapalat" w:hAnsi="GHEA Grapalat" w:cs="Sylfaen"/>
          <w:sz w:val="20"/>
          <w:vertAlign w:val="superscript"/>
          <w:lang w:val="hy-AM"/>
        </w:rPr>
        <w:t>զգանունը</w:t>
      </w:r>
      <w:r>
        <w:rPr>
          <w:rFonts w:ascii="GHEA Grapalat" w:hAnsi="GHEA Grapalat" w:cs="Arial"/>
          <w:sz w:val="20"/>
          <w:vertAlign w:val="superscript"/>
          <w:lang w:val="hy-AM"/>
        </w:rPr>
        <w:t xml:space="preserve">)                                             </w:t>
      </w:r>
      <w:r>
        <w:rPr>
          <w:rFonts w:ascii="GHEA Grapalat" w:hAnsi="GHEA Grapalat" w:cs="Arial"/>
          <w:sz w:val="20"/>
          <w:vertAlign w:val="superscript"/>
          <w:lang w:val="es-ES"/>
        </w:rPr>
        <w:t xml:space="preserve">               </w:t>
      </w:r>
      <w:r>
        <w:rPr>
          <w:rFonts w:ascii="GHEA Grapalat" w:hAnsi="GHEA Grapalat" w:cs="Sylfaen"/>
          <w:sz w:val="20"/>
          <w:vertAlign w:val="superscript"/>
          <w:lang w:val="hy-AM"/>
        </w:rPr>
        <w:t>ստորագրությունը</w:t>
      </w:r>
      <w:r>
        <w:rPr>
          <w:rFonts w:ascii="GHEA Grapalat" w:hAnsi="GHEA Grapalat" w:cs="Arial"/>
          <w:sz w:val="20"/>
          <w:vertAlign w:val="superscript"/>
          <w:lang w:val="hy-AM"/>
        </w:rPr>
        <w:t>)</w:t>
      </w:r>
    </w:p>
    <w:p w14:paraId="65066D54">
      <w:pPr>
        <w:jc w:val="both"/>
        <w:rPr>
          <w:rFonts w:ascii="GHEA Grapalat" w:hAnsi="GHEA Grapalat" w:cs="Arial"/>
          <w:sz w:val="20"/>
          <w:vertAlign w:val="superscript"/>
          <w:lang w:val="es-ES"/>
        </w:rPr>
      </w:pPr>
    </w:p>
    <w:p w14:paraId="429D1F4F">
      <w:pPr>
        <w:jc w:val="both"/>
        <w:rPr>
          <w:rFonts w:ascii="GHEA Grapalat" w:hAnsi="GHEA Grapalat"/>
          <w:sz w:val="20"/>
          <w:lang w:val="hy-AM"/>
        </w:rPr>
      </w:pPr>
      <w:r>
        <w:rPr>
          <w:rFonts w:ascii="GHEA Grapalat" w:hAnsi="GHEA Grapalat"/>
          <w:sz w:val="20"/>
          <w:lang w:val="hy-AM"/>
        </w:rPr>
        <w:t xml:space="preserve">    </w:t>
      </w:r>
    </w:p>
    <w:p w14:paraId="20C6F3D7">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r>
      <w:r>
        <w:rPr>
          <w:rFonts w:ascii="GHEA Grapalat" w:hAnsi="GHEA Grapalat" w:cs="Arial"/>
          <w:sz w:val="20"/>
          <w:lang w:val="hy-AM"/>
        </w:rPr>
        <w:t xml:space="preserve"> </w:t>
      </w:r>
    </w:p>
    <w:p w14:paraId="0B85464A">
      <w:pPr>
        <w:pStyle w:val="20"/>
        <w:spacing w:line="240" w:lineRule="auto"/>
        <w:jc w:val="right"/>
        <w:rPr>
          <w:rFonts w:ascii="GHEA Grapalat" w:hAnsi="GHEA Grapalat"/>
          <w:b/>
          <w:lang w:val="hy-AM"/>
        </w:rPr>
      </w:pPr>
    </w:p>
    <w:p w14:paraId="12E64DCB">
      <w:pPr>
        <w:pStyle w:val="20"/>
        <w:spacing w:line="240" w:lineRule="auto"/>
        <w:jc w:val="right"/>
        <w:rPr>
          <w:rFonts w:ascii="GHEA Grapalat" w:hAnsi="GHEA Grapalat"/>
          <w:b/>
          <w:lang w:val="hy-AM"/>
        </w:rPr>
      </w:pPr>
    </w:p>
    <w:p w14:paraId="24B38786">
      <w:pPr>
        <w:pStyle w:val="31"/>
        <w:jc w:val="both"/>
        <w:rPr>
          <w:rFonts w:ascii="GHEA Grapalat" w:hAnsi="GHEA Grapalat"/>
          <w:i/>
          <w:sz w:val="16"/>
          <w:szCs w:val="16"/>
          <w:lang w:val="hy-AM"/>
        </w:rPr>
      </w:pPr>
    </w:p>
    <w:p w14:paraId="6A176282">
      <w:pPr>
        <w:pStyle w:val="31"/>
        <w:jc w:val="both"/>
        <w:rPr>
          <w:rFonts w:ascii="GHEA Grapalat" w:hAnsi="GHEA Grapalat"/>
          <w:i/>
          <w:sz w:val="16"/>
          <w:szCs w:val="16"/>
          <w:lang w:val="hy-AM"/>
        </w:rPr>
      </w:pPr>
    </w:p>
    <w:p w14:paraId="74BCBBD2">
      <w:pPr>
        <w:pStyle w:val="31"/>
        <w:jc w:val="both"/>
        <w:rPr>
          <w:rFonts w:ascii="GHEA Grapalat" w:hAnsi="GHEA Grapalat"/>
          <w:i/>
          <w:sz w:val="16"/>
          <w:szCs w:val="16"/>
          <w:lang w:val="hy-AM"/>
        </w:rPr>
      </w:pPr>
    </w:p>
    <w:p w14:paraId="1704A225">
      <w:pPr>
        <w:pStyle w:val="31"/>
        <w:jc w:val="both"/>
        <w:rPr>
          <w:rFonts w:ascii="GHEA Grapalat" w:hAnsi="GHEA Grapalat"/>
          <w:i/>
          <w:sz w:val="16"/>
          <w:szCs w:val="16"/>
          <w:lang w:val="hy-AM"/>
        </w:rPr>
      </w:pPr>
    </w:p>
    <w:p w14:paraId="03475547">
      <w:pPr>
        <w:pStyle w:val="31"/>
        <w:jc w:val="both"/>
        <w:rPr>
          <w:rFonts w:ascii="GHEA Grapalat" w:hAnsi="GHEA Grapalat"/>
          <w:i/>
          <w:sz w:val="16"/>
          <w:szCs w:val="16"/>
          <w:lang w:val="hy-AM"/>
        </w:rPr>
      </w:pPr>
    </w:p>
    <w:p w14:paraId="1277D2A6">
      <w:pPr>
        <w:pStyle w:val="31"/>
        <w:jc w:val="both"/>
        <w:rPr>
          <w:rFonts w:ascii="GHEA Grapalat" w:hAnsi="GHEA Grapalat"/>
          <w:i/>
          <w:sz w:val="16"/>
          <w:szCs w:val="16"/>
          <w:lang w:val="hy-AM"/>
        </w:rPr>
      </w:pPr>
    </w:p>
    <w:p w14:paraId="2F0EDB59">
      <w:pPr>
        <w:pStyle w:val="31"/>
        <w:jc w:val="both"/>
        <w:rPr>
          <w:rFonts w:ascii="GHEA Grapalat" w:hAnsi="GHEA Grapalat"/>
          <w:i/>
          <w:sz w:val="16"/>
          <w:szCs w:val="16"/>
          <w:lang w:val="hy-AM"/>
        </w:rPr>
      </w:pPr>
    </w:p>
    <w:p w14:paraId="240A63F0">
      <w:pPr>
        <w:pStyle w:val="31"/>
        <w:jc w:val="both"/>
        <w:rPr>
          <w:rFonts w:ascii="GHEA Grapalat" w:hAnsi="GHEA Grapalat"/>
          <w:i/>
          <w:sz w:val="16"/>
          <w:szCs w:val="16"/>
          <w:lang w:val="hy-AM"/>
        </w:rPr>
      </w:pPr>
    </w:p>
    <w:p w14:paraId="1ADBE8E8">
      <w:pPr>
        <w:pStyle w:val="31"/>
        <w:jc w:val="both"/>
        <w:rPr>
          <w:rFonts w:ascii="GHEA Grapalat" w:hAnsi="GHEA Grapalat"/>
          <w:i/>
          <w:sz w:val="16"/>
          <w:szCs w:val="16"/>
          <w:lang w:val="hy-AM"/>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182BD5D">
      <w:pPr>
        <w:pStyle w:val="31"/>
        <w:jc w:val="both"/>
        <w:rPr>
          <w:rFonts w:ascii="GHEA Grapalat" w:hAnsi="GHEA Grapalat"/>
          <w:i/>
          <w:sz w:val="16"/>
          <w:szCs w:val="16"/>
          <w:lang w:val="hy-AM"/>
        </w:rPr>
      </w:pPr>
    </w:p>
    <w:p w14:paraId="43F8EB71">
      <w:pPr>
        <w:pStyle w:val="31"/>
        <w:jc w:val="both"/>
        <w:rPr>
          <w:rFonts w:ascii="GHEA Grapalat" w:hAnsi="GHEA Grapalat"/>
          <w:i/>
          <w:sz w:val="16"/>
          <w:szCs w:val="16"/>
          <w:lang w:val="hy-AM"/>
        </w:rPr>
      </w:pPr>
      <w:r>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Pr>
          <w:rFonts w:ascii="Calibri" w:hAnsi="Calibri" w:cs="Calibri"/>
          <w:i/>
          <w:sz w:val="16"/>
          <w:szCs w:val="16"/>
          <w:lang w:val="hy-AM"/>
        </w:rPr>
        <w:t> </w:t>
      </w:r>
      <w:r>
        <w:rPr>
          <w:rFonts w:ascii="GHEA Grapalat" w:hAnsi="GHEA Grapalat" w:cs="GHEA Grapalat"/>
          <w:i/>
          <w:sz w:val="16"/>
          <w:szCs w:val="16"/>
          <w:lang w:val="hy-AM"/>
        </w:rPr>
        <w:t>մասին»</w:t>
      </w:r>
      <w:r>
        <w:rPr>
          <w:rFonts w:ascii="GHEA Grapalat" w:hAnsi="GHEA Grapalat"/>
          <w:i/>
          <w:sz w:val="16"/>
          <w:szCs w:val="16"/>
          <w:lang w:val="hy-AM"/>
        </w:rPr>
        <w:t xml:space="preserve"> </w:t>
      </w:r>
      <w:r>
        <w:rPr>
          <w:rFonts w:ascii="GHEA Grapalat" w:hAnsi="GHEA Grapalat" w:cs="GHEA Grapalat"/>
          <w:i/>
          <w:sz w:val="16"/>
          <w:szCs w:val="16"/>
          <w:lang w:val="hy-AM"/>
        </w:rPr>
        <w:t>օրենքի</w:t>
      </w:r>
      <w:r>
        <w:rPr>
          <w:rFonts w:ascii="GHEA Grapalat" w:hAnsi="GHEA Grapalat"/>
          <w:i/>
          <w:sz w:val="16"/>
          <w:szCs w:val="16"/>
          <w:lang w:val="hy-AM"/>
        </w:rPr>
        <w:t xml:space="preserve"> </w:t>
      </w:r>
      <w:r>
        <w:rPr>
          <w:rFonts w:ascii="GHEA Grapalat" w:hAnsi="GHEA Grapalat" w:cs="GHEA Grapalat"/>
          <w:i/>
          <w:sz w:val="16"/>
          <w:szCs w:val="16"/>
          <w:lang w:val="hy-AM"/>
        </w:rPr>
        <w:t>համաձայն՝</w:t>
      </w:r>
      <w:r>
        <w:rPr>
          <w:rFonts w:ascii="GHEA Grapalat" w:hAnsi="GHEA Grapalat"/>
          <w:i/>
          <w:sz w:val="16"/>
          <w:szCs w:val="16"/>
          <w:lang w:val="hy-AM"/>
        </w:rPr>
        <w:t xml:space="preserve"> </w:t>
      </w:r>
      <w:r>
        <w:rPr>
          <w:rFonts w:ascii="GHEA Grapalat" w:hAnsi="GHEA Grapalat" w:cs="GHEA Grapalat"/>
          <w:i/>
          <w:sz w:val="16"/>
          <w:szCs w:val="16"/>
          <w:lang w:val="hy-AM"/>
        </w:rPr>
        <w:t>իրավաբանական</w:t>
      </w:r>
      <w:r>
        <w:rPr>
          <w:rFonts w:ascii="GHEA Grapalat" w:hAnsi="GHEA Grapalat"/>
          <w:i/>
          <w:sz w:val="16"/>
          <w:szCs w:val="16"/>
          <w:lang w:val="hy-AM"/>
        </w:rPr>
        <w:t xml:space="preserve"> </w:t>
      </w:r>
      <w:r>
        <w:rPr>
          <w:rFonts w:ascii="GHEA Grapalat" w:hAnsi="GHEA Grapalat" w:cs="GHEA Grapalat"/>
          <w:i/>
          <w:sz w:val="16"/>
          <w:szCs w:val="16"/>
          <w:lang w:val="hy-AM"/>
        </w:rPr>
        <w:t>անձանց</w:t>
      </w:r>
      <w:r>
        <w:rPr>
          <w:rFonts w:ascii="GHEA Grapalat" w:hAnsi="GHEA Grapalat"/>
          <w:i/>
          <w:sz w:val="16"/>
          <w:szCs w:val="16"/>
          <w:lang w:val="hy-AM"/>
        </w:rPr>
        <w:t xml:space="preserve"> </w:t>
      </w:r>
      <w:r>
        <w:rPr>
          <w:rFonts w:ascii="GHEA Grapalat" w:hAnsi="GHEA Grapalat" w:cs="GHEA Grapalat"/>
          <w:i/>
          <w:sz w:val="16"/>
          <w:szCs w:val="16"/>
          <w:lang w:val="hy-AM"/>
        </w:rPr>
        <w:t>պետական</w:t>
      </w:r>
      <w:r>
        <w:rPr>
          <w:rFonts w:ascii="GHEA Grapalat" w:hAnsi="GHEA Grapalat"/>
          <w:i/>
          <w:sz w:val="16"/>
          <w:szCs w:val="16"/>
          <w:lang w:val="hy-AM"/>
        </w:rPr>
        <w:t xml:space="preserve"> </w:t>
      </w:r>
      <w:r>
        <w:rPr>
          <w:rFonts w:ascii="GHEA Grapalat" w:hAnsi="GHEA Grapalat" w:cs="GHEA Grapalat"/>
          <w:i/>
          <w:sz w:val="16"/>
          <w:szCs w:val="16"/>
          <w:lang w:val="hy-AM"/>
        </w:rPr>
        <w:t>ռեգիստրի</w:t>
      </w:r>
      <w:r>
        <w:rPr>
          <w:rFonts w:ascii="GHEA Grapalat" w:hAnsi="GHEA Grapalat"/>
          <w:i/>
          <w:sz w:val="16"/>
          <w:szCs w:val="16"/>
          <w:lang w:val="hy-AM"/>
        </w:rPr>
        <w:t xml:space="preserve"> </w:t>
      </w:r>
      <w:r>
        <w:rPr>
          <w:rFonts w:ascii="GHEA Grapalat" w:hAnsi="GHEA Grapalat" w:cs="GHEA Grapalat"/>
          <w:i/>
          <w:sz w:val="16"/>
          <w:szCs w:val="16"/>
          <w:lang w:val="hy-AM"/>
        </w:rPr>
        <w:t>գործակալությունում</w:t>
      </w:r>
      <w:r>
        <w:rPr>
          <w:rFonts w:ascii="GHEA Grapalat" w:hAnsi="GHEA Grapalat"/>
          <w:i/>
          <w:sz w:val="16"/>
          <w:szCs w:val="16"/>
          <w:lang w:val="hy-AM"/>
        </w:rPr>
        <w:t xml:space="preserve"> </w:t>
      </w:r>
      <w:r>
        <w:rPr>
          <w:rFonts w:ascii="GHEA Grapalat" w:hAnsi="GHEA Grapalat" w:cs="GHEA Grapalat"/>
          <w:i/>
          <w:sz w:val="16"/>
          <w:szCs w:val="16"/>
          <w:lang w:val="hy-AM"/>
        </w:rPr>
        <w:t>գրանցած՝</w:t>
      </w:r>
      <w:r>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pPr>
        <w:pStyle w:val="31"/>
        <w:jc w:val="both"/>
        <w:rPr>
          <w:rFonts w:ascii="GHEA Grapalat" w:hAnsi="GHEA Grapalat"/>
          <w:i/>
          <w:sz w:val="16"/>
          <w:szCs w:val="16"/>
          <w:lang w:val="hy-AM"/>
        </w:rPr>
      </w:pPr>
      <w:r>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pPr>
        <w:pStyle w:val="31"/>
        <w:jc w:val="both"/>
        <w:rPr>
          <w:rFonts w:ascii="GHEA Grapalat" w:hAnsi="GHEA Grapalat"/>
          <w:i/>
          <w:sz w:val="16"/>
          <w:szCs w:val="16"/>
          <w:lang w:val="hy-AM"/>
        </w:rPr>
      </w:pPr>
      <w:r>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pPr>
        <w:pStyle w:val="31"/>
        <w:jc w:val="both"/>
        <w:rPr>
          <w:rFonts w:ascii="GHEA Grapalat" w:hAnsi="GHEA Grapalat"/>
          <w:i/>
          <w:sz w:val="16"/>
          <w:szCs w:val="16"/>
          <w:lang w:val="hy-AM"/>
        </w:rPr>
      </w:pPr>
    </w:p>
    <w:p w14:paraId="147580F2">
      <w:pPr>
        <w:jc w:val="both"/>
        <w:rPr>
          <w:rFonts w:ascii="GHEA Grapalat" w:hAnsi="GHEA Grapalat" w:cs="Sylfaen"/>
          <w:sz w:val="16"/>
          <w:szCs w:val="16"/>
          <w:lang w:val="hy-AM"/>
        </w:rPr>
      </w:pPr>
      <w:r>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56F050FC">
      <w:pPr>
        <w:pStyle w:val="20"/>
        <w:spacing w:line="240" w:lineRule="auto"/>
        <w:jc w:val="right"/>
        <w:rPr>
          <w:rFonts w:ascii="GHEA Grapalat" w:hAnsi="GHEA Grapalat" w:cs="Sylfaen"/>
          <w:b/>
          <w:lang w:val="hy-AM"/>
        </w:rPr>
      </w:pPr>
    </w:p>
    <w:p w14:paraId="5C5FB567">
      <w:pPr>
        <w:pStyle w:val="20"/>
        <w:spacing w:line="240" w:lineRule="auto"/>
        <w:jc w:val="right"/>
        <w:rPr>
          <w:rFonts w:ascii="GHEA Grapalat" w:hAnsi="GHEA Grapalat" w:cs="Sylfaen"/>
          <w:b/>
          <w:lang w:val="hy-AM"/>
        </w:rPr>
      </w:pPr>
    </w:p>
    <w:p w14:paraId="5EBF12CC">
      <w:pPr>
        <w:rPr>
          <w:rFonts w:ascii="GHEA Grapalat" w:hAnsi="GHEA Grapalat" w:cs="Sylfaen"/>
          <w:b/>
          <w:sz w:val="20"/>
          <w:szCs w:val="20"/>
          <w:lang w:val="hy-AM"/>
        </w:rPr>
      </w:pPr>
      <w:r>
        <w:rPr>
          <w:rFonts w:ascii="GHEA Grapalat" w:hAnsi="GHEA Grapalat" w:cs="Sylfaen"/>
          <w:b/>
          <w:lang w:val="hy-AM"/>
        </w:rPr>
        <w:br w:type="page"/>
      </w:r>
    </w:p>
    <w:p w14:paraId="50FF7C3B">
      <w:pPr>
        <w:pStyle w:val="20"/>
        <w:spacing w:line="240" w:lineRule="auto"/>
        <w:jc w:val="right"/>
        <w:rPr>
          <w:rFonts w:ascii="GHEA Grapalat" w:hAnsi="GHEA Grapalat" w:cs="Sylfaen"/>
          <w:b/>
          <w:lang w:val="hy-AM"/>
        </w:rPr>
      </w:pPr>
    </w:p>
    <w:p w14:paraId="7342C2EB">
      <w:pPr>
        <w:pStyle w:val="4"/>
        <w:spacing w:line="240" w:lineRule="auto"/>
        <w:ind w:firstLine="567"/>
        <w:jc w:val="right"/>
        <w:rPr>
          <w:rFonts w:ascii="GHEA Grapalat" w:hAnsi="GHEA Grapalat" w:cs="Arial"/>
          <w:b/>
          <w:i w:val="0"/>
          <w:lang w:val="hy-AM"/>
        </w:rPr>
      </w:pPr>
      <w:r>
        <w:rPr>
          <w:rFonts w:ascii="GHEA Grapalat" w:hAnsi="GHEA Grapalat" w:cs="Sylfaen"/>
          <w:b/>
          <w:i w:val="0"/>
          <w:lang w:val="hy-AM"/>
        </w:rPr>
        <w:t>Հավելված</w:t>
      </w:r>
      <w:r>
        <w:rPr>
          <w:rFonts w:ascii="GHEA Grapalat" w:hAnsi="GHEA Grapalat" w:cs="Arial"/>
          <w:b/>
          <w:i w:val="0"/>
          <w:lang w:val="hy-AM"/>
        </w:rPr>
        <w:t xml:space="preserve"> 1.1</w:t>
      </w:r>
    </w:p>
    <w:p w14:paraId="633C9F97">
      <w:pPr>
        <w:pStyle w:val="20"/>
        <w:spacing w:line="240" w:lineRule="auto"/>
        <w:jc w:val="right"/>
        <w:rPr>
          <w:rFonts w:ascii="GHEA Grapalat" w:hAnsi="GHEA Grapalat" w:cs="Arial"/>
          <w:b/>
          <w:lang w:val="hy-AM"/>
        </w:rPr>
      </w:pPr>
      <w:r>
        <w:rPr>
          <w:rFonts w:ascii="GHEA Grapalat" w:hAnsi="GHEA Grapalat"/>
          <w:b/>
          <w:sz w:val="22"/>
          <w:szCs w:val="22"/>
          <w:lang w:val="af-ZA"/>
        </w:rPr>
        <w:t>«</w:t>
      </w:r>
      <w:r>
        <w:rPr>
          <w:rFonts w:ascii="GHEA Grapalat" w:hAnsi="GHEA Grapalat"/>
          <w:b/>
          <w:sz w:val="22"/>
          <w:szCs w:val="22"/>
          <w:lang w:val="hy-AM"/>
        </w:rPr>
        <w:t>ՀՀ ԳՄՍ6ՄԴ</w:t>
      </w:r>
      <w:r>
        <w:rPr>
          <w:rFonts w:ascii="GHEA Grapalat" w:hAnsi="GHEA Grapalat"/>
          <w:b/>
          <w:sz w:val="22"/>
          <w:szCs w:val="22"/>
          <w:lang w:val="es-ES"/>
        </w:rPr>
        <w:t>-</w:t>
      </w:r>
      <w:r>
        <w:rPr>
          <w:rFonts w:ascii="GHEA Grapalat" w:hAnsi="GHEA Grapalat" w:cs="Sylfaen"/>
          <w:b/>
          <w:sz w:val="22"/>
          <w:szCs w:val="22"/>
          <w:lang w:val="hy-AM"/>
        </w:rPr>
        <w:t>ԳՀԱՇՁԲ</w:t>
      </w:r>
      <w:r>
        <w:rPr>
          <w:rFonts w:ascii="GHEA Grapalat" w:hAnsi="GHEA Grapalat"/>
          <w:b/>
          <w:sz w:val="22"/>
          <w:szCs w:val="22"/>
          <w:lang w:val="es-ES"/>
        </w:rPr>
        <w:t>-</w:t>
      </w:r>
      <w:r>
        <w:rPr>
          <w:rFonts w:ascii="GHEA Grapalat" w:hAnsi="GHEA Grapalat"/>
          <w:b/>
          <w:sz w:val="22"/>
          <w:szCs w:val="22"/>
          <w:lang w:val="hy-AM"/>
        </w:rPr>
        <w:t>24</w:t>
      </w:r>
      <w:r>
        <w:rPr>
          <w:rFonts w:ascii="GHEA Grapalat" w:hAnsi="GHEA Grapalat"/>
          <w:b/>
          <w:sz w:val="22"/>
          <w:szCs w:val="22"/>
          <w:lang w:val="es-ES"/>
        </w:rPr>
        <w:t>/</w:t>
      </w:r>
      <w:r>
        <w:rPr>
          <w:rFonts w:ascii="GHEA Grapalat" w:hAnsi="GHEA Grapalat"/>
          <w:b/>
          <w:sz w:val="22"/>
          <w:szCs w:val="22"/>
          <w:lang w:val="hy-AM"/>
        </w:rPr>
        <w:t>02</w:t>
      </w:r>
      <w:r>
        <w:rPr>
          <w:rFonts w:ascii="GHEA Grapalat" w:hAnsi="GHEA Grapalat"/>
          <w:b/>
          <w:sz w:val="22"/>
          <w:szCs w:val="22"/>
          <w:lang w:val="af-ZA"/>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27C34530">
      <w:pPr>
        <w:pStyle w:val="20"/>
        <w:spacing w:line="240" w:lineRule="auto"/>
        <w:jc w:val="right"/>
        <w:rPr>
          <w:rFonts w:ascii="GHEA Grapalat" w:hAnsi="GHEA Grapalat" w:cs="Arial"/>
          <w:b/>
          <w:lang w:val="hy-AM"/>
        </w:rPr>
      </w:pPr>
      <w:r>
        <w:rPr>
          <w:rFonts w:ascii="GHEA Grapalat" w:hAnsi="GHEA Grapalat" w:cs="Sylfaen"/>
          <w:b/>
          <w:lang w:val="hy-AM"/>
        </w:rPr>
        <w:t>բաց</w:t>
      </w:r>
      <w:r>
        <w:rPr>
          <w:rFonts w:ascii="GHEA Grapalat" w:hAnsi="GHEA Grapalat" w:cs="Arial"/>
          <w:b/>
          <w:lang w:val="hy-AM"/>
        </w:rPr>
        <w:t xml:space="preserve"> մրցույթի </w:t>
      </w:r>
      <w:r>
        <w:rPr>
          <w:rFonts w:ascii="GHEA Grapalat" w:hAnsi="GHEA Grapalat" w:cs="Sylfaen"/>
          <w:b/>
          <w:lang w:val="hy-AM"/>
        </w:rPr>
        <w:t>հրավերի</w:t>
      </w:r>
    </w:p>
    <w:p w14:paraId="09421A68">
      <w:pPr>
        <w:ind w:left="-66"/>
        <w:jc w:val="center"/>
        <w:rPr>
          <w:rFonts w:ascii="GHEA Grapalat" w:hAnsi="GHEA Grapalat"/>
          <w:b/>
          <w:lang w:val="hy-AM"/>
        </w:rPr>
      </w:pPr>
    </w:p>
    <w:p w14:paraId="47FBC4B3">
      <w:pPr>
        <w:pStyle w:val="4"/>
        <w:spacing w:line="240" w:lineRule="auto"/>
        <w:ind w:firstLine="567"/>
        <w:jc w:val="left"/>
        <w:rPr>
          <w:rFonts w:ascii="GHEA Grapalat" w:hAnsi="GHEA Grapalat"/>
          <w:b/>
          <w:lang w:val="hy-AM"/>
        </w:rPr>
      </w:pPr>
    </w:p>
    <w:p w14:paraId="20B5D45B">
      <w:pPr>
        <w:pStyle w:val="4"/>
        <w:spacing w:line="240" w:lineRule="auto"/>
        <w:ind w:firstLine="567"/>
        <w:rPr>
          <w:rFonts w:ascii="GHEA Grapalat" w:hAnsi="GHEA Grapalat"/>
          <w:b/>
          <w:i w:val="0"/>
          <w:lang w:val="hy-AM"/>
        </w:rPr>
      </w:pPr>
      <w:r>
        <w:rPr>
          <w:rFonts w:ascii="GHEA Grapalat" w:hAnsi="GHEA Grapalat"/>
          <w:b/>
          <w:i w:val="0"/>
          <w:lang w:val="hy-AM"/>
        </w:rPr>
        <w:t>ՀԱՎԱՍՏՈՒՄ</w:t>
      </w:r>
    </w:p>
    <w:p w14:paraId="7AA06BEA">
      <w:pPr>
        <w:pStyle w:val="4"/>
        <w:spacing w:line="240" w:lineRule="auto"/>
        <w:ind w:firstLine="567"/>
        <w:rPr>
          <w:rFonts w:ascii="GHEA Grapalat" w:hAnsi="GHEA Grapalat"/>
          <w:b/>
          <w:i w:val="0"/>
          <w:lang w:val="hy-AM"/>
        </w:rPr>
      </w:pPr>
      <w:r>
        <w:rPr>
          <w:rFonts w:ascii="GHEA Grapalat" w:hAnsi="GHEA Grapalat" w:cs="Sylfaen"/>
          <w:b/>
          <w:i w:val="0"/>
          <w:szCs w:val="24"/>
          <w:lang w:val="hy-AM"/>
        </w:rPr>
        <w:t>հրավերով սահմանված տեխնիկական</w:t>
      </w:r>
      <w:r>
        <w:rPr>
          <w:rFonts w:ascii="GHEA Grapalat" w:hAnsi="GHEA Grapalat" w:cs="Sylfaen"/>
          <w:b/>
          <w:i w:val="0"/>
          <w:szCs w:val="24"/>
          <w:lang w:val="af-ZA"/>
        </w:rPr>
        <w:t xml:space="preserve"> </w:t>
      </w:r>
      <w:r>
        <w:rPr>
          <w:rFonts w:ascii="GHEA Grapalat" w:hAnsi="GHEA Grapalat" w:cs="Sylfaen"/>
          <w:b/>
          <w:i w:val="0"/>
          <w:szCs w:val="24"/>
          <w:lang w:val="hy-AM"/>
        </w:rPr>
        <w:t>բնութագրերին</w:t>
      </w:r>
      <w:r>
        <w:rPr>
          <w:rFonts w:ascii="GHEA Grapalat" w:hAnsi="GHEA Grapalat" w:cs="Sylfaen"/>
          <w:b/>
          <w:i w:val="0"/>
          <w:szCs w:val="24"/>
          <w:lang w:val="af-ZA"/>
        </w:rPr>
        <w:t xml:space="preserve"> </w:t>
      </w:r>
      <w:r>
        <w:rPr>
          <w:rFonts w:ascii="GHEA Grapalat" w:hAnsi="GHEA Grapalat" w:cs="Sylfaen"/>
          <w:b/>
          <w:i w:val="0"/>
          <w:szCs w:val="24"/>
          <w:lang w:val="hy-AM"/>
        </w:rPr>
        <w:t>և</w:t>
      </w:r>
      <w:r>
        <w:rPr>
          <w:rFonts w:ascii="GHEA Grapalat" w:hAnsi="GHEA Grapalat" w:cs="Sylfaen"/>
          <w:b/>
          <w:i w:val="0"/>
          <w:szCs w:val="24"/>
          <w:lang w:val="af-ZA"/>
        </w:rPr>
        <w:t xml:space="preserve"> </w:t>
      </w:r>
      <w:r>
        <w:rPr>
          <w:rFonts w:ascii="GHEA Grapalat" w:hAnsi="GHEA Grapalat" w:cs="Sylfaen"/>
          <w:b/>
          <w:i w:val="0"/>
          <w:szCs w:val="24"/>
          <w:lang w:val="hy-AM"/>
        </w:rPr>
        <w:t>երաշխիքային</w:t>
      </w:r>
      <w:r>
        <w:rPr>
          <w:rFonts w:ascii="GHEA Grapalat" w:hAnsi="GHEA Grapalat" w:cs="Sylfaen"/>
          <w:b/>
          <w:i w:val="0"/>
          <w:szCs w:val="24"/>
          <w:lang w:val="af-ZA"/>
        </w:rPr>
        <w:t xml:space="preserve"> </w:t>
      </w:r>
      <w:r>
        <w:rPr>
          <w:rFonts w:ascii="GHEA Grapalat" w:hAnsi="GHEA Grapalat" w:cs="Sylfaen"/>
          <w:b/>
          <w:i w:val="0"/>
          <w:szCs w:val="24"/>
          <w:lang w:val="hy-AM"/>
        </w:rPr>
        <w:t>սպասարկման</w:t>
      </w:r>
      <w:r>
        <w:rPr>
          <w:rFonts w:ascii="GHEA Grapalat" w:hAnsi="GHEA Grapalat" w:cs="Sylfaen"/>
          <w:b/>
          <w:i w:val="0"/>
          <w:szCs w:val="24"/>
          <w:lang w:val="af-ZA"/>
        </w:rPr>
        <w:t xml:space="preserve"> </w:t>
      </w:r>
      <w:r>
        <w:rPr>
          <w:rFonts w:ascii="GHEA Grapalat" w:hAnsi="GHEA Grapalat" w:cs="Sylfaen"/>
          <w:b/>
          <w:i w:val="0"/>
          <w:szCs w:val="24"/>
          <w:lang w:val="hy-AM"/>
        </w:rPr>
        <w:t>պայմաններին</w:t>
      </w:r>
      <w:r>
        <w:rPr>
          <w:rFonts w:ascii="GHEA Grapalat" w:hAnsi="GHEA Grapalat" w:cs="Sylfaen"/>
          <w:b/>
          <w:i w:val="0"/>
          <w:szCs w:val="24"/>
          <w:lang w:val="af-ZA"/>
        </w:rPr>
        <w:t xml:space="preserve"> </w:t>
      </w:r>
      <w:r>
        <w:rPr>
          <w:rFonts w:ascii="GHEA Grapalat" w:hAnsi="GHEA Grapalat" w:cs="Sylfaen"/>
          <w:b/>
          <w:i w:val="0"/>
          <w:szCs w:val="24"/>
          <w:lang w:val="hy-AM"/>
        </w:rPr>
        <w:t>համապատասխանող</w:t>
      </w:r>
      <w:r>
        <w:rPr>
          <w:rFonts w:ascii="GHEA Grapalat" w:hAnsi="GHEA Grapalat" w:cs="Sylfaen"/>
          <w:b/>
          <w:i w:val="0"/>
          <w:szCs w:val="24"/>
          <w:lang w:val="af-ZA"/>
        </w:rPr>
        <w:t xml:space="preserve"> </w:t>
      </w:r>
      <w:r>
        <w:rPr>
          <w:rFonts w:ascii="GHEA Grapalat" w:hAnsi="GHEA Grapalat" w:cs="Sylfaen"/>
          <w:b/>
          <w:i w:val="0"/>
          <w:szCs w:val="24"/>
          <w:lang w:val="hy-AM"/>
        </w:rPr>
        <w:t>նյութերի</w:t>
      </w:r>
      <w:r>
        <w:rPr>
          <w:rFonts w:ascii="GHEA Grapalat" w:hAnsi="GHEA Grapalat" w:cs="Sylfaen"/>
          <w:b/>
          <w:i w:val="0"/>
          <w:szCs w:val="24"/>
          <w:lang w:val="af-ZA"/>
        </w:rPr>
        <w:t xml:space="preserve"> </w:t>
      </w:r>
      <w:r>
        <w:rPr>
          <w:rFonts w:ascii="GHEA Grapalat" w:hAnsi="GHEA Grapalat" w:cs="Sylfaen"/>
          <w:b/>
          <w:i w:val="0"/>
          <w:szCs w:val="24"/>
          <w:lang w:val="hy-AM"/>
        </w:rPr>
        <w:t>և</w:t>
      </w:r>
      <w:r>
        <w:rPr>
          <w:rFonts w:ascii="GHEA Grapalat" w:hAnsi="GHEA Grapalat" w:cs="Sylfaen"/>
          <w:b/>
          <w:i w:val="0"/>
          <w:szCs w:val="24"/>
          <w:lang w:val="af-ZA"/>
        </w:rPr>
        <w:t xml:space="preserve"> (</w:t>
      </w:r>
      <w:r>
        <w:rPr>
          <w:rFonts w:ascii="GHEA Grapalat" w:hAnsi="GHEA Grapalat" w:cs="Sylfaen"/>
          <w:b/>
          <w:i w:val="0"/>
          <w:szCs w:val="24"/>
          <w:lang w:val="hy-AM"/>
        </w:rPr>
        <w:t>կամ</w:t>
      </w:r>
      <w:r>
        <w:rPr>
          <w:rFonts w:ascii="GHEA Grapalat" w:hAnsi="GHEA Grapalat" w:cs="Sylfaen"/>
          <w:b/>
          <w:i w:val="0"/>
          <w:szCs w:val="24"/>
          <w:lang w:val="af-ZA"/>
        </w:rPr>
        <w:t xml:space="preserve">) </w:t>
      </w:r>
      <w:r>
        <w:rPr>
          <w:rFonts w:ascii="GHEA Grapalat" w:hAnsi="GHEA Grapalat" w:cs="Sylfaen"/>
          <w:b/>
          <w:i w:val="0"/>
          <w:szCs w:val="24"/>
          <w:lang w:val="hy-AM"/>
        </w:rPr>
        <w:t>սարքերի</w:t>
      </w:r>
      <w:r>
        <w:rPr>
          <w:rFonts w:ascii="GHEA Grapalat" w:hAnsi="GHEA Grapalat" w:cs="Sylfaen"/>
          <w:b/>
          <w:i w:val="0"/>
          <w:szCs w:val="24"/>
          <w:lang w:val="af-ZA"/>
        </w:rPr>
        <w:t xml:space="preserve"> </w:t>
      </w:r>
      <w:r>
        <w:rPr>
          <w:rFonts w:ascii="GHEA Grapalat" w:hAnsi="GHEA Grapalat" w:cs="Sylfaen"/>
          <w:b/>
          <w:i w:val="0"/>
          <w:szCs w:val="24"/>
          <w:lang w:val="hy-AM"/>
        </w:rPr>
        <w:t>ու</w:t>
      </w:r>
      <w:r>
        <w:rPr>
          <w:rFonts w:ascii="GHEA Grapalat" w:hAnsi="GHEA Grapalat" w:cs="Sylfaen"/>
          <w:b/>
          <w:i w:val="0"/>
          <w:szCs w:val="24"/>
          <w:lang w:val="af-ZA"/>
        </w:rPr>
        <w:t xml:space="preserve"> </w:t>
      </w:r>
      <w:r>
        <w:rPr>
          <w:rFonts w:ascii="GHEA Grapalat" w:hAnsi="GHEA Grapalat" w:cs="Sylfaen"/>
          <w:b/>
          <w:i w:val="0"/>
          <w:szCs w:val="24"/>
          <w:lang w:val="hy-AM"/>
        </w:rPr>
        <w:t>սարքավորումների</w:t>
      </w:r>
      <w:r>
        <w:rPr>
          <w:rFonts w:ascii="GHEA Grapalat" w:hAnsi="GHEA Grapalat" w:cs="Sylfaen"/>
          <w:b/>
          <w:i w:val="0"/>
          <w:szCs w:val="24"/>
          <w:lang w:val="af-ZA"/>
        </w:rPr>
        <w:t xml:space="preserve"> </w:t>
      </w:r>
      <w:r>
        <w:rPr>
          <w:rFonts w:ascii="GHEA Grapalat" w:hAnsi="GHEA Grapalat" w:cs="Sylfaen"/>
          <w:b/>
          <w:i w:val="0"/>
          <w:szCs w:val="24"/>
          <w:lang w:val="hy-AM"/>
        </w:rPr>
        <w:t>տեղադրման</w:t>
      </w:r>
      <w:r>
        <w:rPr>
          <w:rFonts w:ascii="GHEA Grapalat" w:hAnsi="GHEA Grapalat" w:cs="Sylfaen"/>
          <w:b/>
          <w:i w:val="0"/>
          <w:szCs w:val="24"/>
          <w:lang w:val="af-ZA"/>
        </w:rPr>
        <w:t xml:space="preserve"> </w:t>
      </w:r>
      <w:r>
        <w:rPr>
          <w:rFonts w:ascii="GHEA Grapalat" w:hAnsi="GHEA Grapalat" w:cs="Sylfaen"/>
          <w:b/>
          <w:i w:val="0"/>
          <w:szCs w:val="24"/>
          <w:lang w:val="hy-AM"/>
        </w:rPr>
        <w:t>պարտավորության</w:t>
      </w:r>
      <w:r>
        <w:rPr>
          <w:rFonts w:ascii="GHEA Grapalat" w:hAnsi="GHEA Grapalat" w:cs="Sylfaen"/>
          <w:b/>
          <w:i w:val="0"/>
          <w:szCs w:val="24"/>
          <w:lang w:val="af-ZA"/>
        </w:rPr>
        <w:t xml:space="preserve"> </w:t>
      </w:r>
      <w:r>
        <w:rPr>
          <w:rFonts w:ascii="GHEA Grapalat" w:hAnsi="GHEA Grapalat" w:cs="Sylfaen"/>
          <w:b/>
          <w:i w:val="0"/>
          <w:szCs w:val="24"/>
          <w:lang w:val="hy-AM"/>
        </w:rPr>
        <w:t>մասին</w:t>
      </w:r>
    </w:p>
    <w:p w14:paraId="7758ED6F">
      <w:pPr>
        <w:ind w:firstLine="567"/>
        <w:jc w:val="both"/>
        <w:rPr>
          <w:rFonts w:ascii="GHEA Grapalat" w:hAnsi="GHEA Grapalat" w:cs="Arial"/>
          <w:sz w:val="20"/>
          <w:szCs w:val="20"/>
          <w:u w:val="single"/>
          <w:lang w:val="es-ES"/>
        </w:rPr>
      </w:pPr>
    </w:p>
    <w:p w14:paraId="2999BE3A">
      <w:pPr>
        <w:ind w:firstLine="567"/>
        <w:jc w:val="both"/>
        <w:rPr>
          <w:rFonts w:ascii="GHEA Grapalat" w:hAnsi="GHEA Grapalat" w:cs="Arial"/>
          <w:sz w:val="20"/>
          <w:szCs w:val="20"/>
          <w:u w:val="single"/>
          <w:lang w:val="es-ES"/>
        </w:rPr>
      </w:pPr>
    </w:p>
    <w:p w14:paraId="0A237723">
      <w:pPr>
        <w:ind w:firstLine="567"/>
        <w:jc w:val="both"/>
        <w:rPr>
          <w:rFonts w:ascii="GHEA Grapalat" w:hAnsi="GHEA Grapalat" w:cs="Arial"/>
          <w:sz w:val="22"/>
          <w:szCs w:val="22"/>
          <w:lang w:val="es-ES"/>
        </w:rPr>
      </w:pP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sz w:val="22"/>
          <w:szCs w:val="22"/>
          <w:u w:val="single"/>
          <w:lang w:val="es-ES"/>
        </w:rPr>
        <w:t xml:space="preserve">   </w:t>
      </w:r>
      <w:r>
        <w:rPr>
          <w:rFonts w:ascii="GHEA Grapalat" w:hAnsi="GHEA Grapalat"/>
          <w:sz w:val="22"/>
          <w:szCs w:val="22"/>
          <w:u w:val="single"/>
          <w:lang w:val="es-ES"/>
        </w:rPr>
        <w:tab/>
      </w:r>
      <w:r>
        <w:rPr>
          <w:rFonts w:ascii="GHEA Grapalat" w:hAnsi="GHEA Grapalat"/>
          <w:sz w:val="22"/>
          <w:szCs w:val="22"/>
          <w:u w:val="single"/>
          <w:lang w:val="es-ES"/>
        </w:rPr>
        <w:tab/>
      </w:r>
      <w:r>
        <w:rPr>
          <w:rFonts w:ascii="GHEA Grapalat" w:hAnsi="GHEA Grapalat"/>
          <w:lang w:val="es-ES"/>
        </w:rPr>
        <w:t>-</w:t>
      </w:r>
      <w:r>
        <w:rPr>
          <w:rFonts w:ascii="GHEA Grapalat" w:hAnsi="GHEA Grapalat" w:cs="Sylfaen"/>
          <w:sz w:val="20"/>
          <w:szCs w:val="20"/>
          <w:lang w:val="es-ES"/>
        </w:rPr>
        <w:t>ն</w:t>
      </w:r>
      <w:r>
        <w:rPr>
          <w:rFonts w:ascii="GHEA Grapalat" w:hAnsi="GHEA Grapalat" w:cs="Arial"/>
          <w:sz w:val="20"/>
          <w:szCs w:val="20"/>
          <w:lang w:val="es-ES"/>
        </w:rPr>
        <w:t xml:space="preserve"> </w:t>
      </w:r>
      <w:r>
        <w:rPr>
          <w:rFonts w:ascii="GHEA Grapalat" w:hAnsi="GHEA Grapalat" w:cs="Sylfaen"/>
          <w:sz w:val="20"/>
          <w:szCs w:val="20"/>
          <w:lang w:val="es-ES"/>
        </w:rPr>
        <w:t>հավաստում</w:t>
      </w:r>
      <w:r>
        <w:rPr>
          <w:rFonts w:ascii="GHEA Grapalat" w:hAnsi="GHEA Grapalat" w:cs="Arial"/>
          <w:sz w:val="20"/>
          <w:szCs w:val="20"/>
          <w:lang w:val="es-ES"/>
        </w:rPr>
        <w:t xml:space="preserve"> </w:t>
      </w:r>
      <w:r>
        <w:rPr>
          <w:rFonts w:ascii="GHEA Grapalat" w:hAnsi="GHEA Grapalat" w:cs="Sylfaen"/>
          <w:sz w:val="20"/>
          <w:szCs w:val="20"/>
          <w:lang w:val="es-ES"/>
        </w:rPr>
        <w:t>է</w:t>
      </w:r>
      <w:r>
        <w:rPr>
          <w:rFonts w:ascii="GHEA Grapalat" w:hAnsi="GHEA Grapalat" w:cs="Arial"/>
          <w:sz w:val="20"/>
          <w:szCs w:val="20"/>
          <w:lang w:val="es-ES"/>
        </w:rPr>
        <w:t xml:space="preserve">, </w:t>
      </w:r>
      <w:r>
        <w:rPr>
          <w:rFonts w:ascii="GHEA Grapalat" w:hAnsi="GHEA Grapalat" w:cs="Sylfaen"/>
          <w:sz w:val="20"/>
          <w:szCs w:val="20"/>
          <w:lang w:val="es-ES"/>
        </w:rPr>
        <w:t>որ</w:t>
      </w:r>
      <w:r>
        <w:rPr>
          <w:rFonts w:ascii="GHEA Grapalat" w:hAnsi="GHEA Grapalat" w:cs="Sylfaen"/>
          <w:sz w:val="20"/>
          <w:szCs w:val="20"/>
          <w:lang w:val="hy-AM"/>
        </w:rPr>
        <w:t xml:space="preserve"> </w:t>
      </w:r>
      <w:r>
        <w:rPr>
          <w:rFonts w:ascii="GHEA Grapalat" w:hAnsi="GHEA Grapalat"/>
          <w:sz w:val="22"/>
          <w:szCs w:val="22"/>
          <w:lang w:val="af-ZA"/>
        </w:rPr>
        <w:t>«</w:t>
      </w:r>
      <w:r>
        <w:rPr>
          <w:rFonts w:ascii="GHEA Grapalat" w:hAnsi="GHEA Grapalat"/>
          <w:sz w:val="22"/>
          <w:szCs w:val="22"/>
          <w:lang w:val="hy-AM"/>
        </w:rPr>
        <w:t>ՀՀ ԳՄՍ6ՄԴ</w:t>
      </w:r>
      <w:r>
        <w:rPr>
          <w:rFonts w:ascii="GHEA Grapalat" w:hAnsi="GHEA Grapalat"/>
          <w:sz w:val="22"/>
          <w:szCs w:val="22"/>
          <w:lang w:val="es-ES"/>
        </w:rPr>
        <w:t>-</w:t>
      </w:r>
      <w:r>
        <w:rPr>
          <w:rFonts w:ascii="GHEA Grapalat" w:hAnsi="GHEA Grapalat" w:cs="Sylfaen"/>
          <w:sz w:val="22"/>
          <w:szCs w:val="22"/>
          <w:lang w:val="hy-AM"/>
        </w:rPr>
        <w:t>ԳՀԱ</w:t>
      </w:r>
      <w:r>
        <w:rPr>
          <w:rFonts w:ascii="GHEA Grapalat" w:hAnsi="GHEA Grapalat" w:cs="Sylfaen"/>
          <w:sz w:val="22"/>
          <w:szCs w:val="22"/>
        </w:rPr>
        <w:t>Շ</w:t>
      </w:r>
      <w:r>
        <w:rPr>
          <w:rFonts w:ascii="GHEA Grapalat" w:hAnsi="GHEA Grapalat" w:cs="Sylfaen"/>
          <w:sz w:val="22"/>
          <w:szCs w:val="22"/>
          <w:lang w:val="hy-AM"/>
        </w:rPr>
        <w:t>ՁԲ</w:t>
      </w:r>
      <w:r>
        <w:rPr>
          <w:rFonts w:ascii="GHEA Grapalat" w:hAnsi="GHEA Grapalat"/>
          <w:sz w:val="22"/>
          <w:szCs w:val="22"/>
          <w:lang w:val="es-ES"/>
        </w:rPr>
        <w:t>-</w:t>
      </w:r>
      <w:r>
        <w:rPr>
          <w:rFonts w:ascii="GHEA Grapalat" w:hAnsi="GHEA Grapalat"/>
          <w:sz w:val="22"/>
          <w:szCs w:val="22"/>
          <w:lang w:val="hy-AM"/>
        </w:rPr>
        <w:t>24</w:t>
      </w:r>
      <w:r>
        <w:rPr>
          <w:rFonts w:ascii="GHEA Grapalat" w:hAnsi="GHEA Grapalat"/>
          <w:sz w:val="22"/>
          <w:szCs w:val="22"/>
          <w:lang w:val="es-ES"/>
        </w:rPr>
        <w:t>/</w:t>
      </w:r>
      <w:r>
        <w:rPr>
          <w:rFonts w:ascii="GHEA Grapalat" w:hAnsi="GHEA Grapalat"/>
          <w:sz w:val="22"/>
          <w:szCs w:val="22"/>
          <w:lang w:val="hy-AM"/>
        </w:rPr>
        <w:t>02</w:t>
      </w:r>
      <w:r>
        <w:rPr>
          <w:rFonts w:ascii="GHEA Grapalat" w:hAnsi="GHEA Grapalat"/>
          <w:sz w:val="22"/>
          <w:szCs w:val="22"/>
          <w:lang w:val="af-ZA"/>
        </w:rPr>
        <w:t>»</w:t>
      </w:r>
      <w:r>
        <w:rPr>
          <w:rStyle w:val="30"/>
          <w:rFonts w:ascii="GHEA Grapalat" w:hAnsi="GHEA Grapalat" w:cs="Arial"/>
          <w:sz w:val="22"/>
          <w:szCs w:val="22"/>
          <w:lang w:val="es-ES"/>
        </w:rPr>
        <w:t>*</w:t>
      </w:r>
      <w:r>
        <w:rPr>
          <w:rFonts w:ascii="GHEA Grapalat" w:hAnsi="GHEA Grapalat" w:cs="Arial"/>
          <w:sz w:val="22"/>
          <w:szCs w:val="22"/>
          <w:lang w:val="es-ES"/>
        </w:rPr>
        <w:t xml:space="preserve"> </w:t>
      </w:r>
    </w:p>
    <w:p w14:paraId="0D9E38CF">
      <w:pPr>
        <w:jc w:val="both"/>
        <w:rPr>
          <w:rFonts w:ascii="GHEA Grapalat" w:hAnsi="GHEA Grapalat" w:cs="Arial"/>
          <w:sz w:val="20"/>
          <w:szCs w:val="20"/>
          <w:u w:val="single"/>
          <w:lang w:val="es-ES"/>
        </w:rPr>
      </w:pPr>
      <w:r>
        <w:rPr>
          <w:rFonts w:ascii="GHEA Grapalat" w:hAnsi="GHEA Grapalat"/>
          <w:sz w:val="20"/>
          <w:vertAlign w:val="superscript"/>
          <w:lang w:val="es-ES"/>
        </w:rPr>
        <w:t xml:space="preserve">                                                    </w:t>
      </w:r>
      <w:r>
        <w:rPr>
          <w:rFonts w:ascii="GHEA Grapalat" w:hAnsi="GHEA Grapalat"/>
          <w:sz w:val="20"/>
          <w:vertAlign w:val="superscript"/>
        </w:rPr>
        <w:t>մ</w:t>
      </w:r>
      <w:r>
        <w:rPr>
          <w:rFonts w:ascii="GHEA Grapalat" w:hAnsi="GHEA Grapalat"/>
          <w:sz w:val="20"/>
          <w:vertAlign w:val="superscript"/>
          <w:lang w:val="hy-AM"/>
        </w:rPr>
        <w:t>ասնակցի անվանումը</w:t>
      </w:r>
    </w:p>
    <w:p w14:paraId="09F60E6E">
      <w:pPr>
        <w:jc w:val="both"/>
        <w:rPr>
          <w:lang w:val="es-ES"/>
        </w:rPr>
      </w:pPr>
      <w:r>
        <w:rPr>
          <w:rFonts w:ascii="GHEA Grapalat" w:hAnsi="GHEA Grapalat" w:cs="Arial"/>
          <w:sz w:val="20"/>
          <w:szCs w:val="20"/>
          <w:lang w:val="es-ES"/>
        </w:rPr>
        <w:t xml:space="preserve">ծածկագրով </w:t>
      </w:r>
      <w:r>
        <w:rPr>
          <w:rFonts w:ascii="GHEA Grapalat" w:hAnsi="GHEA Grapalat" w:cs="Arial"/>
          <w:sz w:val="20"/>
          <w:szCs w:val="20"/>
          <w:lang w:val="hy-AM"/>
        </w:rPr>
        <w:t>գնանշման հարցման</w:t>
      </w:r>
      <w:r>
        <w:rPr>
          <w:rFonts w:ascii="GHEA Grapalat" w:hAnsi="GHEA Grapalat" w:cs="Arial"/>
          <w:sz w:val="20"/>
          <w:szCs w:val="20"/>
          <w:lang w:val="es-ES"/>
        </w:rPr>
        <w:t xml:space="preserve"> </w:t>
      </w:r>
      <w:r>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Pr>
          <w:rFonts w:ascii="GHEA Grapalat" w:hAnsi="GHEA Grapalat" w:cs="Arial"/>
          <w:sz w:val="20"/>
          <w:szCs w:val="20"/>
          <w:lang w:val="es-ES"/>
        </w:rPr>
        <w:t>(</w:t>
      </w:r>
      <w:r>
        <w:rPr>
          <w:rFonts w:ascii="GHEA Grapalat" w:hAnsi="GHEA Grapalat" w:cs="Arial"/>
          <w:sz w:val="20"/>
          <w:szCs w:val="20"/>
          <w:lang w:val="hy-AM"/>
        </w:rPr>
        <w:t>օգտագործել</w:t>
      </w:r>
      <w:r>
        <w:rPr>
          <w:rFonts w:ascii="GHEA Grapalat" w:hAnsi="GHEA Grapalat" w:cs="Arial"/>
          <w:sz w:val="20"/>
          <w:szCs w:val="20"/>
          <w:lang w:val="es-ES"/>
        </w:rPr>
        <w:t>)</w:t>
      </w:r>
      <w:r>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Pr>
          <w:rFonts w:ascii="GHEA Grapalat" w:hAnsi="GHEA Grapalat" w:cs="Arial"/>
          <w:sz w:val="20"/>
          <w:szCs w:val="20"/>
          <w:lang w:val="es-ES"/>
        </w:rPr>
        <w:t>(</w:t>
      </w:r>
      <w:r>
        <w:rPr>
          <w:rFonts w:ascii="GHEA Grapalat" w:hAnsi="GHEA Grapalat" w:cs="Arial"/>
          <w:sz w:val="20"/>
          <w:szCs w:val="20"/>
          <w:lang w:val="hy-AM"/>
        </w:rPr>
        <w:t>կամ</w:t>
      </w:r>
      <w:r>
        <w:rPr>
          <w:rFonts w:ascii="GHEA Grapalat" w:hAnsi="GHEA Grapalat" w:cs="Arial"/>
          <w:sz w:val="20"/>
          <w:szCs w:val="20"/>
          <w:lang w:val="es-ES"/>
        </w:rPr>
        <w:t>)</w:t>
      </w:r>
      <w:r>
        <w:rPr>
          <w:rFonts w:ascii="GHEA Grapalat" w:hAnsi="GHEA Grapalat" w:cs="Arial"/>
          <w:sz w:val="20"/>
          <w:szCs w:val="20"/>
          <w:lang w:val="hy-AM"/>
        </w:rPr>
        <w:t xml:space="preserve"> սարքեր ու սարքավորումներ՝ մինչև տեղադրումը </w:t>
      </w:r>
      <w:r>
        <w:rPr>
          <w:rFonts w:ascii="GHEA Grapalat" w:hAnsi="GHEA Grapalat" w:cs="Arial"/>
          <w:sz w:val="20"/>
          <w:szCs w:val="20"/>
          <w:lang w:val="es-ES"/>
        </w:rPr>
        <w:t>(</w:t>
      </w:r>
      <w:r>
        <w:rPr>
          <w:rFonts w:ascii="GHEA Grapalat" w:hAnsi="GHEA Grapalat" w:cs="Arial"/>
          <w:sz w:val="20"/>
          <w:szCs w:val="20"/>
          <w:lang w:val="hy-AM"/>
        </w:rPr>
        <w:t>օգտագործումը</w:t>
      </w:r>
      <w:r>
        <w:rPr>
          <w:rFonts w:ascii="GHEA Grapalat" w:hAnsi="GHEA Grapalat" w:cs="Arial"/>
          <w:sz w:val="20"/>
          <w:szCs w:val="20"/>
          <w:lang w:val="es-ES"/>
        </w:rPr>
        <w:t>)</w:t>
      </w:r>
      <w:r>
        <w:rPr>
          <w:rFonts w:ascii="GHEA Grapalat" w:hAnsi="GHEA Grapalat" w:cs="Arial"/>
          <w:sz w:val="20"/>
          <w:szCs w:val="20"/>
          <w:lang w:val="hy-AM"/>
        </w:rPr>
        <w:t xml:space="preserve"> </w:t>
      </w:r>
      <w:r>
        <w:rPr>
          <w:rFonts w:ascii="GHEA Grapalat" w:hAnsi="GHEA Grapalat" w:cs="Sylfaen"/>
          <w:sz w:val="20"/>
          <w:lang w:val="hy-AM"/>
        </w:rPr>
        <w:t>դրանց</w:t>
      </w:r>
      <w:r>
        <w:rPr>
          <w:rFonts w:ascii="GHEA Grapalat" w:hAnsi="GHEA Grapalat" w:cs="Sylfaen"/>
          <w:sz w:val="20"/>
          <w:lang w:val="af-ZA"/>
        </w:rPr>
        <w:t xml:space="preserve"> </w:t>
      </w:r>
      <w:r>
        <w:rPr>
          <w:rFonts w:ascii="GHEA Grapalat" w:hAnsi="GHEA Grapalat" w:cs="Sylfaen"/>
          <w:sz w:val="20"/>
          <w:lang w:val="hy-AM"/>
        </w:rPr>
        <w:t>տեխնիկական</w:t>
      </w:r>
      <w:r>
        <w:rPr>
          <w:rFonts w:ascii="GHEA Grapalat" w:hAnsi="GHEA Grapalat" w:cs="Sylfaen"/>
          <w:sz w:val="20"/>
          <w:lang w:val="af-ZA"/>
        </w:rPr>
        <w:t xml:space="preserve"> </w:t>
      </w:r>
      <w:r>
        <w:rPr>
          <w:rFonts w:ascii="GHEA Grapalat" w:hAnsi="GHEA Grapalat" w:cs="Sylfaen"/>
          <w:sz w:val="20"/>
          <w:lang w:val="hy-AM"/>
        </w:rPr>
        <w:t>բնութագրերը</w:t>
      </w:r>
      <w:r>
        <w:rPr>
          <w:rFonts w:ascii="GHEA Grapalat" w:hAnsi="GHEA Grapalat" w:cs="Sylfaen"/>
          <w:sz w:val="20"/>
          <w:lang w:val="af-ZA"/>
        </w:rPr>
        <w:t xml:space="preserve">, </w:t>
      </w:r>
      <w:r>
        <w:rPr>
          <w:rFonts w:ascii="GHEA Grapalat" w:hAnsi="GHEA Grapalat" w:cs="Sylfaen"/>
          <w:sz w:val="20"/>
          <w:lang w:val="hy-AM"/>
        </w:rPr>
        <w:t>ապրանքային</w:t>
      </w:r>
      <w:r>
        <w:rPr>
          <w:rFonts w:ascii="GHEA Grapalat" w:hAnsi="GHEA Grapalat" w:cs="Sylfaen"/>
          <w:sz w:val="20"/>
          <w:lang w:val="af-ZA"/>
        </w:rPr>
        <w:t xml:space="preserve"> </w:t>
      </w:r>
      <w:r>
        <w:rPr>
          <w:rFonts w:ascii="GHEA Grapalat" w:hAnsi="GHEA Grapalat" w:cs="Sylfaen"/>
          <w:sz w:val="20"/>
          <w:lang w:val="hy-AM"/>
        </w:rPr>
        <w:t>նշանները</w:t>
      </w:r>
      <w:r>
        <w:rPr>
          <w:rFonts w:ascii="GHEA Grapalat" w:hAnsi="GHEA Grapalat" w:cs="Sylfaen"/>
          <w:sz w:val="20"/>
          <w:lang w:val="af-ZA"/>
        </w:rPr>
        <w:t xml:space="preserve">, </w:t>
      </w:r>
      <w:r>
        <w:rPr>
          <w:rFonts w:ascii="GHEA Grapalat" w:hAnsi="GHEA Grapalat" w:cs="Sylfaen"/>
          <w:sz w:val="20"/>
          <w:lang w:val="hy-AM"/>
        </w:rPr>
        <w:t>ֆիրմային</w:t>
      </w:r>
      <w:r>
        <w:rPr>
          <w:rFonts w:ascii="GHEA Grapalat" w:hAnsi="GHEA Grapalat" w:cs="Sylfaen"/>
          <w:sz w:val="20"/>
          <w:lang w:val="af-ZA"/>
        </w:rPr>
        <w:t xml:space="preserve"> </w:t>
      </w:r>
      <w:r>
        <w:rPr>
          <w:rFonts w:ascii="GHEA Grapalat" w:hAnsi="GHEA Grapalat" w:cs="Sylfaen"/>
          <w:sz w:val="20"/>
          <w:lang w:val="hy-AM"/>
        </w:rPr>
        <w:t>անվանումները</w:t>
      </w:r>
      <w:r>
        <w:rPr>
          <w:rFonts w:ascii="GHEA Grapalat" w:hAnsi="GHEA Grapalat" w:cs="Sylfaen"/>
          <w:sz w:val="20"/>
          <w:lang w:val="af-ZA"/>
        </w:rPr>
        <w:t xml:space="preserve">, </w:t>
      </w:r>
      <w:r>
        <w:rPr>
          <w:rFonts w:ascii="GHEA Grapalat" w:hAnsi="GHEA Grapalat" w:cs="Sylfaen"/>
          <w:sz w:val="20"/>
          <w:lang w:val="hy-AM"/>
        </w:rPr>
        <w:t>մակնիշները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երաշխիքային</w:t>
      </w:r>
      <w:r>
        <w:rPr>
          <w:rFonts w:ascii="GHEA Grapalat" w:hAnsi="GHEA Grapalat" w:cs="Sylfaen"/>
          <w:sz w:val="20"/>
          <w:lang w:val="af-ZA"/>
        </w:rPr>
        <w:t xml:space="preserve"> </w:t>
      </w:r>
      <w:r>
        <w:rPr>
          <w:rFonts w:ascii="GHEA Grapalat" w:hAnsi="GHEA Grapalat" w:cs="Sylfaen"/>
          <w:sz w:val="20"/>
          <w:lang w:val="hy-AM"/>
        </w:rPr>
        <w:t>ժամկետները</w:t>
      </w:r>
      <w:r>
        <w:rPr>
          <w:rFonts w:ascii="GHEA Grapalat" w:hAnsi="GHEA Grapalat" w:cs="Sylfaen"/>
          <w:sz w:val="20"/>
          <w:lang w:val="af-ZA"/>
        </w:rPr>
        <w:t xml:space="preserve"> </w:t>
      </w:r>
      <w:r>
        <w:rPr>
          <w:rFonts w:ascii="GHEA Grapalat" w:hAnsi="GHEA Grapalat" w:cs="Sylfaen"/>
          <w:sz w:val="20"/>
          <w:lang w:val="hy-AM"/>
        </w:rPr>
        <w:t>նախապես</w:t>
      </w:r>
      <w:r>
        <w:rPr>
          <w:rFonts w:ascii="GHEA Grapalat" w:hAnsi="GHEA Grapalat" w:cs="Sylfaen"/>
          <w:sz w:val="20"/>
          <w:lang w:val="af-ZA"/>
        </w:rPr>
        <w:t xml:space="preserve"> </w:t>
      </w:r>
      <w:r>
        <w:rPr>
          <w:rFonts w:ascii="GHEA Grapalat" w:hAnsi="GHEA Grapalat" w:cs="Sylfaen"/>
          <w:sz w:val="20"/>
          <w:lang w:val="hy-AM"/>
        </w:rPr>
        <w:t>գրավոր համաձայնեցնելով</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p>
    <w:p w14:paraId="3F945266">
      <w:pPr>
        <w:rPr>
          <w:lang w:val="es-ES"/>
        </w:rPr>
      </w:pPr>
    </w:p>
    <w:p w14:paraId="3829F4FD">
      <w:pPr>
        <w:pStyle w:val="4"/>
        <w:spacing w:line="240" w:lineRule="auto"/>
        <w:ind w:firstLine="567"/>
        <w:jc w:val="left"/>
        <w:rPr>
          <w:rFonts w:ascii="GHEA Grapalat" w:hAnsi="GHEA Grapalat"/>
          <w:b/>
          <w:lang w:val="es-ES"/>
        </w:rPr>
      </w:pPr>
    </w:p>
    <w:p w14:paraId="3CA850E6">
      <w:pPr>
        <w:pStyle w:val="4"/>
        <w:spacing w:line="240" w:lineRule="auto"/>
        <w:ind w:firstLine="567"/>
        <w:jc w:val="left"/>
        <w:rPr>
          <w:rFonts w:ascii="GHEA Grapalat" w:hAnsi="GHEA Grapalat"/>
          <w:b/>
          <w:lang w:val="es-ES"/>
        </w:rPr>
      </w:pPr>
    </w:p>
    <w:p w14:paraId="203449DE">
      <w:pPr>
        <w:rPr>
          <w:rFonts w:ascii="GHEA Grapalat" w:hAnsi="GHEA Grapalat"/>
          <w:sz w:val="20"/>
          <w:lang w:val="es-ES"/>
        </w:rPr>
      </w:pPr>
    </w:p>
    <w:p w14:paraId="110299FA">
      <w:pPr>
        <w:jc w:val="both"/>
        <w:rPr>
          <w:rFonts w:ascii="GHEA Grapalat" w:hAnsi="GHEA Grapalat"/>
          <w:sz w:val="20"/>
          <w:u w:val="single"/>
          <w:lang w:val="es-ES"/>
        </w:rPr>
      </w:pP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ab/>
      </w:r>
      <w:r>
        <w:rPr>
          <w:rFonts w:ascii="GHEA Grapalat" w:hAnsi="GHEA Grapalat"/>
          <w:sz w:val="20"/>
          <w:u w:val="single"/>
          <w:lang w:val="es-ES"/>
        </w:rPr>
        <w:t xml:space="preserve">    </w:t>
      </w:r>
    </w:p>
    <w:p w14:paraId="2BD9B482">
      <w:pPr>
        <w:jc w:val="both"/>
        <w:rPr>
          <w:rFonts w:ascii="GHEA Grapalat" w:hAnsi="GHEA Grapalat"/>
          <w:sz w:val="20"/>
          <w:u w:val="single"/>
          <w:lang w:val="hy-AM"/>
        </w:rPr>
      </w:pPr>
      <w:r>
        <w:rPr>
          <w:rFonts w:ascii="GHEA Grapalat" w:hAnsi="GHEA Grapalat" w:cs="Sylfaen"/>
          <w:sz w:val="20"/>
          <w:vertAlign w:val="superscript"/>
          <w:lang w:val="hy-AM"/>
        </w:rPr>
        <w:t xml:space="preserve"> </w:t>
      </w:r>
      <w:r>
        <w:rPr>
          <w:rFonts w:ascii="GHEA Grapalat" w:hAnsi="GHEA Grapalat" w:cs="Sylfaen"/>
          <w:sz w:val="20"/>
          <w:vertAlign w:val="superscript"/>
          <w:lang w:val="es-ES"/>
        </w:rPr>
        <w:t xml:space="preserve">                        </w:t>
      </w:r>
      <w:r>
        <w:rPr>
          <w:rFonts w:ascii="GHEA Grapalat" w:hAnsi="GHEA Grapalat" w:cs="Sylfaen"/>
          <w:sz w:val="20"/>
          <w:vertAlign w:val="superscript"/>
          <w:lang w:val="hy-AM"/>
        </w:rPr>
        <w:t xml:space="preserve"> մասնակցի անվանումը (ղեկավարի պաշտոնը, անուն ազգանունը)  </w:t>
      </w:r>
      <w:r>
        <w:rPr>
          <w:rFonts w:ascii="GHEA Grapalat" w:hAnsi="GHEA Grapalat" w:cs="Sylfaen"/>
          <w:sz w:val="20"/>
          <w:vertAlign w:val="superscript"/>
          <w:lang w:val="hy-AM"/>
        </w:rPr>
        <w:tab/>
      </w:r>
      <w:r>
        <w:rPr>
          <w:rFonts w:ascii="GHEA Grapalat" w:hAnsi="GHEA Grapalat" w:cs="Sylfaen"/>
          <w:sz w:val="20"/>
          <w:vertAlign w:val="superscript"/>
          <w:lang w:val="hy-AM"/>
        </w:rPr>
        <w:tab/>
      </w:r>
      <w:r>
        <w:rPr>
          <w:rFonts w:ascii="GHEA Grapalat" w:hAnsi="GHEA Grapalat" w:cs="Sylfaen"/>
          <w:vertAlign w:val="superscript"/>
          <w:lang w:val="hy-AM"/>
        </w:rPr>
        <w:t xml:space="preserve">                                           </w:t>
      </w:r>
      <w:r>
        <w:rPr>
          <w:rFonts w:ascii="GHEA Grapalat" w:hAnsi="GHEA Grapalat" w:cs="Sylfaen"/>
          <w:sz w:val="20"/>
          <w:vertAlign w:val="superscript"/>
          <w:lang w:val="hy-AM"/>
        </w:rPr>
        <w:t>ստորագրություն</w:t>
      </w:r>
      <w:r>
        <w:rPr>
          <w:rFonts w:ascii="GHEA Grapalat" w:hAnsi="GHEA Grapalat" w:cs="Sylfaen"/>
          <w:sz w:val="20"/>
          <w:lang w:val="hy-AM"/>
        </w:rPr>
        <w:t xml:space="preserve"> </w:t>
      </w:r>
    </w:p>
    <w:p w14:paraId="59EEAAE7">
      <w:pPr>
        <w:jc w:val="right"/>
        <w:rPr>
          <w:rFonts w:ascii="GHEA Grapalat" w:hAnsi="GHEA Grapalat" w:cs="Sylfaen"/>
          <w:sz w:val="20"/>
          <w:lang w:val="hy-AM"/>
        </w:rPr>
      </w:pPr>
    </w:p>
    <w:p w14:paraId="341F4B4B">
      <w:pPr>
        <w:jc w:val="right"/>
        <w:rPr>
          <w:rFonts w:ascii="GHEA Grapalat" w:hAnsi="GHEA Grapalat" w:cs="Sylfaen"/>
          <w:sz w:val="20"/>
          <w:lang w:val="hy-AM"/>
        </w:rPr>
      </w:pPr>
    </w:p>
    <w:p w14:paraId="2F983AE3">
      <w:pPr>
        <w:jc w:val="right"/>
        <w:rPr>
          <w:rFonts w:ascii="GHEA Grapalat" w:hAnsi="GHEA Grapalat" w:cs="Arial"/>
          <w:sz w:val="20"/>
          <w:lang w:val="hy-AM"/>
        </w:rPr>
      </w:pPr>
      <w:r>
        <w:rPr>
          <w:rFonts w:ascii="GHEA Grapalat" w:hAnsi="GHEA Grapalat" w:cs="Sylfaen"/>
          <w:sz w:val="20"/>
          <w:lang w:val="hy-AM"/>
        </w:rPr>
        <w:t>Կ</w:t>
      </w:r>
      <w:r>
        <w:rPr>
          <w:rFonts w:ascii="GHEA Grapalat" w:hAnsi="GHEA Grapalat" w:cs="Arial"/>
          <w:sz w:val="20"/>
          <w:lang w:val="hy-AM"/>
        </w:rPr>
        <w:t xml:space="preserve">. </w:t>
      </w:r>
      <w:r>
        <w:rPr>
          <w:rFonts w:ascii="GHEA Grapalat" w:hAnsi="GHEA Grapalat" w:cs="Sylfaen"/>
          <w:sz w:val="20"/>
          <w:lang w:val="hy-AM"/>
        </w:rPr>
        <w:t>Տ</w:t>
      </w:r>
      <w:r>
        <w:rPr>
          <w:rFonts w:ascii="GHEA Grapalat" w:hAnsi="GHEA Grapalat" w:cs="Arial"/>
          <w:sz w:val="20"/>
          <w:lang w:val="hy-AM"/>
        </w:rPr>
        <w:t>.</w:t>
      </w:r>
      <w:r>
        <w:rPr>
          <w:rFonts w:ascii="GHEA Grapalat" w:hAnsi="GHEA Grapalat" w:cs="Arial"/>
          <w:sz w:val="20"/>
          <w:lang w:val="hy-AM"/>
        </w:rPr>
        <w:tab/>
      </w:r>
      <w:r>
        <w:rPr>
          <w:rFonts w:ascii="GHEA Grapalat" w:hAnsi="GHEA Grapalat" w:cs="Arial"/>
          <w:sz w:val="20"/>
          <w:lang w:val="hy-AM"/>
        </w:rPr>
        <w:tab/>
      </w:r>
      <w:r>
        <w:rPr>
          <w:rFonts w:ascii="GHEA Grapalat" w:hAnsi="GHEA Grapalat" w:cs="Arial"/>
          <w:sz w:val="20"/>
          <w:lang w:val="hy-AM"/>
        </w:rPr>
        <w:t xml:space="preserve"> </w:t>
      </w:r>
    </w:p>
    <w:p w14:paraId="7E17EA9B">
      <w:pPr>
        <w:jc w:val="right"/>
        <w:rPr>
          <w:rFonts w:ascii="GHEA Grapalat" w:hAnsi="GHEA Grapalat"/>
          <w:sz w:val="20"/>
          <w:lang w:val="hy-AM"/>
        </w:rPr>
      </w:pPr>
    </w:p>
    <w:p w14:paraId="76903BD5">
      <w:pPr>
        <w:jc w:val="right"/>
        <w:rPr>
          <w:rFonts w:ascii="GHEA Grapalat" w:hAnsi="GHEA Grapalat"/>
          <w:sz w:val="20"/>
          <w:lang w:val="hy-AM"/>
        </w:rPr>
      </w:pPr>
    </w:p>
    <w:p w14:paraId="16546094">
      <w:pPr>
        <w:pStyle w:val="31"/>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3E09CD88">
      <w:pPr>
        <w:pStyle w:val="20"/>
        <w:spacing w:line="240" w:lineRule="auto"/>
        <w:ind w:firstLine="0"/>
        <w:jc w:val="right"/>
        <w:rPr>
          <w:rFonts w:ascii="GHEA Grapalat" w:hAnsi="GHEA Grapalat"/>
          <w:b/>
          <w:lang w:val="hy-AM"/>
        </w:rPr>
      </w:pPr>
    </w:p>
    <w:p w14:paraId="191EA3FD">
      <w:pPr>
        <w:pStyle w:val="20"/>
        <w:spacing w:line="240" w:lineRule="auto"/>
        <w:ind w:firstLine="0"/>
        <w:jc w:val="right"/>
        <w:rPr>
          <w:rFonts w:ascii="GHEA Grapalat" w:hAnsi="GHEA Grapalat"/>
          <w:b/>
          <w:lang w:val="hy-AM"/>
        </w:rPr>
      </w:pPr>
    </w:p>
    <w:p w14:paraId="4785E29F">
      <w:pPr>
        <w:pStyle w:val="20"/>
        <w:spacing w:line="240" w:lineRule="auto"/>
        <w:ind w:firstLine="0"/>
        <w:jc w:val="right"/>
        <w:rPr>
          <w:rFonts w:ascii="GHEA Grapalat" w:hAnsi="GHEA Grapalat"/>
          <w:b/>
          <w:lang w:val="hy-AM"/>
        </w:rPr>
      </w:pPr>
    </w:p>
    <w:p w14:paraId="7653D310">
      <w:pPr>
        <w:pStyle w:val="20"/>
        <w:spacing w:line="240" w:lineRule="auto"/>
        <w:ind w:firstLine="0"/>
        <w:jc w:val="right"/>
        <w:rPr>
          <w:rFonts w:ascii="GHEA Grapalat" w:hAnsi="GHEA Grapalat"/>
          <w:b/>
          <w:lang w:val="hy-AM"/>
        </w:rPr>
      </w:pPr>
    </w:p>
    <w:p w14:paraId="08D4FCD6">
      <w:pPr>
        <w:pStyle w:val="20"/>
        <w:spacing w:line="240" w:lineRule="auto"/>
        <w:ind w:firstLine="0"/>
        <w:jc w:val="right"/>
        <w:rPr>
          <w:rFonts w:ascii="GHEA Grapalat" w:hAnsi="GHEA Grapalat"/>
          <w:b/>
          <w:lang w:val="hy-AM"/>
        </w:rPr>
      </w:pPr>
    </w:p>
    <w:p w14:paraId="6DF44022">
      <w:pPr>
        <w:pStyle w:val="20"/>
        <w:spacing w:line="240" w:lineRule="auto"/>
        <w:ind w:firstLine="0"/>
        <w:jc w:val="right"/>
        <w:rPr>
          <w:rFonts w:ascii="GHEA Grapalat" w:hAnsi="GHEA Grapalat"/>
          <w:b/>
          <w:lang w:val="hy-AM"/>
        </w:rPr>
      </w:pPr>
    </w:p>
    <w:p w14:paraId="4E4D4080">
      <w:pPr>
        <w:pStyle w:val="20"/>
        <w:spacing w:line="240" w:lineRule="auto"/>
        <w:ind w:firstLine="0"/>
        <w:jc w:val="right"/>
        <w:rPr>
          <w:rFonts w:ascii="GHEA Grapalat" w:hAnsi="GHEA Grapalat"/>
          <w:b/>
          <w:lang w:val="hy-AM"/>
        </w:rPr>
      </w:pPr>
    </w:p>
    <w:p w14:paraId="04B05AED">
      <w:pPr>
        <w:pStyle w:val="20"/>
        <w:spacing w:line="240" w:lineRule="auto"/>
        <w:ind w:firstLine="0"/>
        <w:jc w:val="right"/>
        <w:rPr>
          <w:rFonts w:ascii="GHEA Grapalat" w:hAnsi="GHEA Grapalat"/>
          <w:b/>
          <w:lang w:val="hy-AM"/>
        </w:rPr>
      </w:pPr>
    </w:p>
    <w:p w14:paraId="7C9CE333">
      <w:pPr>
        <w:pStyle w:val="20"/>
        <w:spacing w:line="240" w:lineRule="auto"/>
        <w:ind w:firstLine="0"/>
        <w:jc w:val="right"/>
        <w:rPr>
          <w:rFonts w:ascii="GHEA Grapalat" w:hAnsi="GHEA Grapalat"/>
          <w:b/>
          <w:lang w:val="hy-AM"/>
        </w:rPr>
      </w:pPr>
    </w:p>
    <w:p w14:paraId="29C52912">
      <w:pPr>
        <w:pStyle w:val="20"/>
        <w:spacing w:line="240" w:lineRule="auto"/>
        <w:ind w:firstLine="0"/>
        <w:jc w:val="right"/>
        <w:rPr>
          <w:rFonts w:ascii="GHEA Grapalat" w:hAnsi="GHEA Grapalat"/>
          <w:b/>
          <w:lang w:val="hy-AM"/>
        </w:rPr>
      </w:pPr>
    </w:p>
    <w:p w14:paraId="0BC54FAA">
      <w:pPr>
        <w:pStyle w:val="20"/>
        <w:spacing w:line="240" w:lineRule="auto"/>
        <w:ind w:firstLine="0"/>
        <w:jc w:val="right"/>
        <w:rPr>
          <w:rFonts w:ascii="GHEA Grapalat" w:hAnsi="GHEA Grapalat"/>
          <w:b/>
          <w:lang w:val="hy-AM"/>
        </w:rPr>
      </w:pPr>
    </w:p>
    <w:p w14:paraId="2B8DE21C">
      <w:pPr>
        <w:pStyle w:val="20"/>
        <w:spacing w:line="240" w:lineRule="auto"/>
        <w:ind w:firstLine="0"/>
        <w:jc w:val="right"/>
        <w:rPr>
          <w:rFonts w:ascii="GHEA Grapalat" w:hAnsi="GHEA Grapalat"/>
          <w:b/>
          <w:lang w:val="hy-AM"/>
        </w:rPr>
      </w:pPr>
    </w:p>
    <w:p w14:paraId="7D280C3B">
      <w:pPr>
        <w:pStyle w:val="20"/>
        <w:spacing w:line="240" w:lineRule="auto"/>
        <w:ind w:firstLine="0"/>
        <w:jc w:val="right"/>
        <w:rPr>
          <w:rFonts w:ascii="GHEA Grapalat" w:hAnsi="GHEA Grapalat"/>
          <w:b/>
          <w:lang w:val="hy-AM"/>
        </w:rPr>
      </w:pPr>
    </w:p>
    <w:p w14:paraId="046A3F41">
      <w:pPr>
        <w:pStyle w:val="20"/>
        <w:spacing w:line="240" w:lineRule="auto"/>
        <w:ind w:firstLine="0"/>
        <w:jc w:val="right"/>
        <w:rPr>
          <w:rFonts w:ascii="GHEA Grapalat" w:hAnsi="GHEA Grapalat"/>
          <w:b/>
          <w:lang w:val="hy-AM"/>
        </w:rPr>
      </w:pPr>
    </w:p>
    <w:p w14:paraId="7B0951FD">
      <w:pPr>
        <w:pStyle w:val="20"/>
        <w:spacing w:line="240" w:lineRule="auto"/>
        <w:ind w:firstLine="0"/>
        <w:jc w:val="right"/>
        <w:rPr>
          <w:rFonts w:ascii="GHEA Grapalat" w:hAnsi="GHEA Grapalat"/>
          <w:b/>
          <w:lang w:val="hy-AM"/>
        </w:rPr>
      </w:pPr>
    </w:p>
    <w:p w14:paraId="2F9B4BA6">
      <w:pPr>
        <w:pStyle w:val="20"/>
        <w:spacing w:line="240" w:lineRule="auto"/>
        <w:ind w:firstLine="0"/>
        <w:jc w:val="right"/>
        <w:rPr>
          <w:rFonts w:ascii="GHEA Grapalat" w:hAnsi="GHEA Grapalat"/>
          <w:b/>
          <w:lang w:val="hy-AM"/>
        </w:rPr>
      </w:pPr>
    </w:p>
    <w:p w14:paraId="73B1F924">
      <w:pPr>
        <w:pStyle w:val="20"/>
        <w:spacing w:line="240" w:lineRule="auto"/>
        <w:ind w:firstLine="0"/>
        <w:jc w:val="right"/>
        <w:rPr>
          <w:rFonts w:ascii="GHEA Grapalat" w:hAnsi="GHEA Grapalat"/>
          <w:b/>
          <w:lang w:val="hy-AM"/>
        </w:rPr>
      </w:pPr>
    </w:p>
    <w:p w14:paraId="0DAFD21E">
      <w:pPr>
        <w:pStyle w:val="20"/>
        <w:spacing w:line="240" w:lineRule="auto"/>
        <w:ind w:firstLine="0"/>
        <w:jc w:val="right"/>
        <w:rPr>
          <w:rFonts w:ascii="GHEA Grapalat" w:hAnsi="GHEA Grapalat"/>
          <w:b/>
          <w:lang w:val="hy-AM"/>
        </w:rPr>
      </w:pPr>
    </w:p>
    <w:p w14:paraId="2D1C7C13">
      <w:pPr>
        <w:pStyle w:val="20"/>
        <w:spacing w:line="240" w:lineRule="auto"/>
        <w:ind w:firstLine="0"/>
        <w:jc w:val="right"/>
        <w:rPr>
          <w:rFonts w:ascii="GHEA Grapalat" w:hAnsi="GHEA Grapalat"/>
          <w:b/>
          <w:lang w:val="hy-AM"/>
        </w:rPr>
      </w:pPr>
    </w:p>
    <w:p w14:paraId="38D0C111">
      <w:pPr>
        <w:pStyle w:val="20"/>
        <w:spacing w:line="240" w:lineRule="auto"/>
        <w:ind w:firstLine="0"/>
        <w:jc w:val="right"/>
        <w:rPr>
          <w:rFonts w:ascii="GHEA Grapalat" w:hAnsi="GHEA Grapalat"/>
          <w:b/>
          <w:lang w:val="hy-AM"/>
        </w:rPr>
      </w:pPr>
    </w:p>
    <w:p w14:paraId="3B8B6CB0">
      <w:pPr>
        <w:pStyle w:val="20"/>
        <w:spacing w:line="240" w:lineRule="auto"/>
        <w:ind w:firstLine="0"/>
        <w:jc w:val="right"/>
        <w:rPr>
          <w:rFonts w:ascii="GHEA Grapalat" w:hAnsi="GHEA Grapalat"/>
          <w:b/>
          <w:lang w:val="hy-AM"/>
        </w:rPr>
      </w:pPr>
    </w:p>
    <w:p w14:paraId="6ED568A9">
      <w:pPr>
        <w:pStyle w:val="20"/>
        <w:spacing w:line="240" w:lineRule="auto"/>
        <w:ind w:firstLine="0"/>
        <w:jc w:val="right"/>
        <w:rPr>
          <w:rFonts w:ascii="GHEA Grapalat" w:hAnsi="GHEA Grapalat"/>
          <w:b/>
          <w:lang w:val="hy-AM"/>
        </w:rPr>
      </w:pPr>
    </w:p>
    <w:p w14:paraId="0C1D1B9A">
      <w:pPr>
        <w:pStyle w:val="20"/>
        <w:spacing w:line="240" w:lineRule="auto"/>
        <w:ind w:firstLine="0"/>
        <w:jc w:val="right"/>
        <w:rPr>
          <w:rFonts w:ascii="GHEA Grapalat" w:hAnsi="GHEA Grapalat"/>
          <w:b/>
          <w:lang w:val="hy-AM"/>
        </w:rPr>
      </w:pPr>
    </w:p>
    <w:p w14:paraId="53B88E54">
      <w:pPr>
        <w:pStyle w:val="20"/>
        <w:spacing w:line="240" w:lineRule="auto"/>
        <w:ind w:firstLine="0"/>
        <w:jc w:val="right"/>
        <w:rPr>
          <w:rFonts w:ascii="GHEA Grapalat" w:hAnsi="GHEA Grapalat"/>
          <w:b/>
          <w:lang w:val="hy-AM"/>
        </w:rPr>
      </w:pPr>
    </w:p>
    <w:p w14:paraId="6A390CDF">
      <w:pPr>
        <w:pStyle w:val="20"/>
        <w:spacing w:line="240" w:lineRule="auto"/>
        <w:ind w:firstLine="0"/>
        <w:jc w:val="right"/>
        <w:rPr>
          <w:rFonts w:ascii="GHEA Grapalat" w:hAnsi="GHEA Grapalat"/>
          <w:b/>
          <w:lang w:val="hy-AM"/>
        </w:rPr>
      </w:pPr>
    </w:p>
    <w:p w14:paraId="29AFB77B">
      <w:pPr>
        <w:pStyle w:val="20"/>
        <w:spacing w:line="240" w:lineRule="auto"/>
        <w:ind w:firstLine="0"/>
        <w:jc w:val="right"/>
        <w:rPr>
          <w:rFonts w:ascii="GHEA Grapalat" w:hAnsi="GHEA Grapalat"/>
          <w:b/>
          <w:lang w:val="hy-AM"/>
        </w:rPr>
      </w:pPr>
    </w:p>
    <w:p w14:paraId="5BAFCF32">
      <w:pPr>
        <w:pStyle w:val="20"/>
        <w:spacing w:line="240" w:lineRule="auto"/>
        <w:jc w:val="right"/>
        <w:rPr>
          <w:rFonts w:ascii="GHEA Grapalat" w:hAnsi="GHEA Grapalat" w:cs="Arial"/>
          <w:b/>
          <w:i/>
          <w:lang w:val="hy-AM"/>
        </w:rPr>
      </w:pPr>
      <w:r>
        <w:rPr>
          <w:rFonts w:ascii="GHEA Grapalat" w:hAnsi="GHEA Grapalat" w:cs="Sylfaen"/>
          <w:b/>
          <w:lang w:val="hy-AM"/>
        </w:rPr>
        <w:br w:type="page"/>
      </w:r>
      <w:r>
        <w:rPr>
          <w:rFonts w:ascii="GHEA Grapalat" w:hAnsi="GHEA Grapalat" w:cs="Sylfaen"/>
          <w:b/>
          <w:lang w:val="hy-AM"/>
        </w:rPr>
        <w:t xml:space="preserve"> </w:t>
      </w:r>
      <w:r>
        <w:rPr>
          <w:rFonts w:ascii="GHEA Grapalat" w:hAnsi="GHEA Grapalat" w:cs="Sylfaen"/>
          <w:b/>
          <w:i/>
          <w:lang w:val="hy-AM"/>
        </w:rPr>
        <w:t>Հավելված</w:t>
      </w:r>
      <w:r>
        <w:rPr>
          <w:rFonts w:ascii="GHEA Grapalat" w:hAnsi="GHEA Grapalat" w:cs="Arial"/>
          <w:b/>
          <w:i/>
          <w:lang w:val="hy-AM"/>
        </w:rPr>
        <w:t xml:space="preserve"> 1.2**</w:t>
      </w:r>
    </w:p>
    <w:p w14:paraId="02AC9D97">
      <w:pPr>
        <w:pStyle w:val="20"/>
        <w:spacing w:line="240" w:lineRule="auto"/>
        <w:jc w:val="right"/>
        <w:rPr>
          <w:rFonts w:ascii="GHEA Grapalat" w:hAnsi="GHEA Grapalat" w:cs="Arial"/>
          <w:b/>
          <w:lang w:val="hy-AM"/>
        </w:rPr>
      </w:pPr>
      <w:r>
        <w:rPr>
          <w:rFonts w:ascii="GHEA Grapalat" w:hAnsi="GHEA Grapalat"/>
          <w:sz w:val="24"/>
          <w:szCs w:val="24"/>
          <w:lang w:val="hy-AM"/>
        </w:rPr>
        <w:t>«</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332656F7">
      <w:pPr>
        <w:pStyle w:val="20"/>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hy-AM"/>
        </w:rPr>
        <w:t xml:space="preserve"> </w:t>
      </w:r>
      <w:r>
        <w:rPr>
          <w:rFonts w:ascii="GHEA Grapalat" w:hAnsi="GHEA Grapalat" w:cs="Sylfaen"/>
          <w:b/>
          <w:lang w:val="hy-AM"/>
        </w:rPr>
        <w:t>հրավերի</w:t>
      </w:r>
    </w:p>
    <w:p w14:paraId="60E3028B">
      <w:pPr>
        <w:pStyle w:val="20"/>
        <w:spacing w:line="240" w:lineRule="auto"/>
        <w:ind w:firstLine="0"/>
        <w:jc w:val="right"/>
        <w:rPr>
          <w:rFonts w:ascii="GHEA Grapalat" w:hAnsi="GHEA Grapalat"/>
          <w:b/>
          <w:lang w:val="hy-AM"/>
        </w:rPr>
      </w:pPr>
    </w:p>
    <w:p w14:paraId="7FE583E8">
      <w:pPr>
        <w:pStyle w:val="20"/>
        <w:spacing w:line="240" w:lineRule="auto"/>
        <w:ind w:firstLine="0"/>
        <w:jc w:val="center"/>
        <w:rPr>
          <w:rFonts w:ascii="GHEA Grapalat" w:hAnsi="GHEA Grapalat"/>
          <w:b/>
          <w:lang w:val="hy-AM"/>
        </w:rPr>
      </w:pPr>
      <w:r>
        <w:rPr>
          <w:rFonts w:ascii="GHEA Grapalat" w:hAnsi="GHEA Grapalat"/>
          <w:b/>
          <w:lang w:val="hy-AM"/>
        </w:rPr>
        <w:t>ՁԵՎ</w:t>
      </w:r>
    </w:p>
    <w:p w14:paraId="23024D53">
      <w:pPr>
        <w:ind w:left="360" w:hanging="360"/>
        <w:jc w:val="center"/>
        <w:rPr>
          <w:rFonts w:ascii="GHEA Grapalat" w:hAnsi="GHEA Grapalat" w:eastAsia="GHEA Grapalat" w:cs="GHEA Grapalat"/>
          <w:lang w:val="hy-AM"/>
        </w:rPr>
      </w:pPr>
      <w:r>
        <w:rPr>
          <w:rFonts w:ascii="GHEA Grapalat" w:hAnsi="GHEA Grapalat" w:eastAsia="GHEA Grapalat" w:cs="GHEA Grapalat"/>
          <w:lang w:val="hy-AM"/>
        </w:rPr>
        <w:t>ԻՐԱԿԱՆ ՇԱՀԱՌՈՒՆԵՐԻ ՎԵՐԱԲԵՐՅԱԼ ՀԱՅՏԱՐԱՐԱԳՐԻ</w:t>
      </w:r>
    </w:p>
    <w:p w14:paraId="2A5D2E50">
      <w:pPr>
        <w:ind w:left="360" w:hanging="360"/>
        <w:jc w:val="center"/>
        <w:rPr>
          <w:rFonts w:ascii="GHEA Grapalat" w:hAnsi="GHEA Grapalat" w:eastAsia="GHEA Grapalat" w:cs="GHEA Grapalat"/>
          <w:lang w:val="hy-AM"/>
        </w:rPr>
      </w:pPr>
    </w:p>
    <w:p w14:paraId="53C67FA3">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rPr>
      </w:pPr>
      <w:r>
        <w:rPr>
          <w:rFonts w:ascii="GHEA Grapalat" w:hAnsi="GHEA Grapalat" w:eastAsia="GHEA Grapalat" w:cs="GHEA Grapalat"/>
          <w:b/>
          <w:color w:val="000000"/>
        </w:rPr>
        <w:t>Կազմակերպությունը</w:t>
      </w:r>
    </w:p>
    <w:p w14:paraId="011B827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0B496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769829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w:t>
            </w:r>
          </w:p>
        </w:tc>
        <w:tc>
          <w:tcPr>
            <w:tcW w:w="6180" w:type="dxa"/>
            <w:vAlign w:val="center"/>
          </w:tcPr>
          <w:p w14:paraId="45C40039">
            <w:pPr>
              <w:spacing w:before="240" w:after="240"/>
              <w:rPr>
                <w:rFonts w:ascii="GHEA Grapalat" w:hAnsi="GHEA Grapalat" w:eastAsia="GHEA Grapalat" w:cs="GHEA Grapalat"/>
              </w:rPr>
            </w:pPr>
          </w:p>
        </w:tc>
      </w:tr>
      <w:tr w14:paraId="0E7D58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AAD048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 լատինատառ</w:t>
            </w:r>
          </w:p>
        </w:tc>
        <w:tc>
          <w:tcPr>
            <w:tcW w:w="6180" w:type="dxa"/>
            <w:vAlign w:val="center"/>
          </w:tcPr>
          <w:p w14:paraId="7A93ADBE">
            <w:pPr>
              <w:spacing w:before="240" w:after="240"/>
              <w:rPr>
                <w:rFonts w:ascii="GHEA Grapalat" w:hAnsi="GHEA Grapalat" w:eastAsia="GHEA Grapalat" w:cs="GHEA Grapalat"/>
              </w:rPr>
            </w:pPr>
          </w:p>
        </w:tc>
      </w:tr>
      <w:tr w14:paraId="65C4BA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9AB62A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Պետական գրանցման համարը</w:t>
            </w:r>
          </w:p>
        </w:tc>
        <w:tc>
          <w:tcPr>
            <w:tcW w:w="6180" w:type="dxa"/>
            <w:vAlign w:val="center"/>
          </w:tcPr>
          <w:p w14:paraId="3EF55B84">
            <w:pPr>
              <w:spacing w:before="240" w:after="240"/>
              <w:rPr>
                <w:rFonts w:ascii="GHEA Grapalat" w:hAnsi="GHEA Grapalat" w:eastAsia="GHEA Grapalat" w:cs="GHEA Grapalat"/>
              </w:rPr>
            </w:pPr>
          </w:p>
        </w:tc>
      </w:tr>
      <w:tr w14:paraId="6BCDA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73A9C5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օրը, ամիսը, տարին</w:t>
            </w:r>
          </w:p>
        </w:tc>
        <w:tc>
          <w:tcPr>
            <w:tcW w:w="6180" w:type="dxa"/>
            <w:vAlign w:val="center"/>
          </w:tcPr>
          <w:p w14:paraId="2E8CD4D4">
            <w:pPr>
              <w:spacing w:before="240" w:after="240"/>
              <w:rPr>
                <w:rFonts w:ascii="GHEA Grapalat" w:hAnsi="GHEA Grapalat" w:eastAsia="GHEA Grapalat" w:cs="GHEA Grapalat"/>
              </w:rPr>
            </w:pPr>
          </w:p>
        </w:tc>
      </w:tr>
      <w:tr w14:paraId="7FDA3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AD95E23">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հասցեն</w:t>
            </w:r>
          </w:p>
        </w:tc>
        <w:tc>
          <w:tcPr>
            <w:tcW w:w="6180" w:type="dxa"/>
            <w:vAlign w:val="center"/>
          </w:tcPr>
          <w:p w14:paraId="0FFD34AB">
            <w:pPr>
              <w:spacing w:before="240" w:after="240"/>
              <w:rPr>
                <w:rFonts w:ascii="GHEA Grapalat" w:hAnsi="GHEA Grapalat" w:eastAsia="GHEA Grapalat" w:cs="GHEA Grapalat"/>
              </w:rPr>
            </w:pPr>
          </w:p>
        </w:tc>
      </w:tr>
      <w:tr w14:paraId="10135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07CE6CC">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պետությունը</w:t>
            </w:r>
          </w:p>
        </w:tc>
        <w:tc>
          <w:tcPr>
            <w:tcW w:w="6180" w:type="dxa"/>
            <w:vAlign w:val="center"/>
          </w:tcPr>
          <w:p w14:paraId="02AF09B0">
            <w:pPr>
              <w:spacing w:before="240" w:after="240"/>
              <w:rPr>
                <w:rFonts w:ascii="GHEA Grapalat" w:hAnsi="GHEA Grapalat" w:eastAsia="GHEA Grapalat" w:cs="GHEA Grapalat"/>
              </w:rPr>
            </w:pPr>
          </w:p>
        </w:tc>
      </w:tr>
      <w:tr w14:paraId="2E4E9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0D1F094">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Գործադիր մարմնի ղեկավարի անունը և ազգանունը</w:t>
            </w:r>
          </w:p>
        </w:tc>
        <w:tc>
          <w:tcPr>
            <w:tcW w:w="6180" w:type="dxa"/>
            <w:vAlign w:val="center"/>
          </w:tcPr>
          <w:p w14:paraId="210740D3">
            <w:pPr>
              <w:spacing w:before="240" w:after="240"/>
              <w:rPr>
                <w:rFonts w:ascii="GHEA Grapalat" w:hAnsi="GHEA Grapalat" w:eastAsia="GHEA Grapalat" w:cs="GHEA Grapalat"/>
              </w:rPr>
            </w:pPr>
          </w:p>
        </w:tc>
      </w:tr>
    </w:tbl>
    <w:p w14:paraId="18068521">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Հայտարարագիրը ներկայացնող անձը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2D5C68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4D2DF29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Հայտարարագիրը ներկայացնող անձի անունը և ազգանունը</w:t>
            </w:r>
          </w:p>
        </w:tc>
        <w:tc>
          <w:tcPr>
            <w:tcW w:w="6180" w:type="dxa"/>
            <w:vAlign w:val="center"/>
          </w:tcPr>
          <w:p w14:paraId="76BF8BA0">
            <w:pPr>
              <w:spacing w:before="240" w:after="240"/>
              <w:rPr>
                <w:rFonts w:ascii="GHEA Grapalat" w:hAnsi="GHEA Grapalat" w:eastAsia="GHEA Grapalat" w:cs="GHEA Grapalat"/>
              </w:rPr>
            </w:pPr>
          </w:p>
        </w:tc>
      </w:tr>
      <w:tr w14:paraId="074B57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D34B97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Հայտարարագիրը ներկայացնող անձի պաշտոնը</w:t>
            </w:r>
          </w:p>
        </w:tc>
        <w:tc>
          <w:tcPr>
            <w:tcW w:w="6180" w:type="dxa"/>
            <w:vAlign w:val="center"/>
          </w:tcPr>
          <w:p w14:paraId="7ABB8788">
            <w:pPr>
              <w:spacing w:before="240" w:after="240"/>
              <w:rPr>
                <w:rFonts w:ascii="GHEA Grapalat" w:hAnsi="GHEA Grapalat" w:eastAsia="GHEA Grapalat" w:cs="GHEA Grapalat"/>
              </w:rPr>
            </w:pPr>
          </w:p>
        </w:tc>
      </w:tr>
    </w:tbl>
    <w:p w14:paraId="7079121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Հայտարարագրի ներկայացումը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D049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FB8B56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Հայտարարագրի ստորագրման օրը, ամիսը, տարին</w:t>
            </w:r>
          </w:p>
        </w:tc>
        <w:tc>
          <w:tcPr>
            <w:tcW w:w="6180" w:type="dxa"/>
            <w:vAlign w:val="center"/>
          </w:tcPr>
          <w:p w14:paraId="1C142CBA">
            <w:pPr>
              <w:spacing w:before="240" w:after="240"/>
              <w:rPr>
                <w:rFonts w:ascii="GHEA Grapalat" w:hAnsi="GHEA Grapalat" w:eastAsia="GHEA Grapalat" w:cs="GHEA Grapalat"/>
              </w:rPr>
            </w:pPr>
          </w:p>
        </w:tc>
      </w:tr>
      <w:tr w14:paraId="22608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4EA7A4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Հայտարարագրի էջերի քանակը</w:t>
            </w:r>
          </w:p>
        </w:tc>
        <w:tc>
          <w:tcPr>
            <w:tcW w:w="6180" w:type="dxa"/>
            <w:vAlign w:val="center"/>
          </w:tcPr>
          <w:p w14:paraId="7261860D">
            <w:pPr>
              <w:spacing w:before="240" w:after="240"/>
              <w:rPr>
                <w:rFonts w:ascii="GHEA Grapalat" w:hAnsi="GHEA Grapalat" w:eastAsia="GHEA Grapalat" w:cs="GHEA Grapalat"/>
              </w:rPr>
            </w:pPr>
          </w:p>
        </w:tc>
      </w:tr>
      <w:tr w14:paraId="64FEDB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CAEFC6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Հայտարարագիրը ներկայացնող անձի ստորագրությունը</w:t>
            </w:r>
          </w:p>
        </w:tc>
        <w:tc>
          <w:tcPr>
            <w:tcW w:w="6180" w:type="dxa"/>
            <w:vAlign w:val="center"/>
          </w:tcPr>
          <w:p w14:paraId="101732A7">
            <w:pPr>
              <w:spacing w:before="240" w:after="240"/>
              <w:rPr>
                <w:rFonts w:ascii="GHEA Grapalat" w:hAnsi="GHEA Grapalat" w:eastAsia="GHEA Grapalat" w:cs="GHEA Grapalat"/>
              </w:rPr>
            </w:pPr>
          </w:p>
        </w:tc>
      </w:tr>
    </w:tbl>
    <w:p w14:paraId="20413F9A">
      <w:pPr>
        <w:rPr>
          <w:rFonts w:ascii="GHEA Grapalat" w:hAnsi="GHEA Grapalat" w:eastAsia="GHEA Grapalat" w:cs="GHEA Grapalat"/>
        </w:rPr>
      </w:pPr>
    </w:p>
    <w:p w14:paraId="0231AB2D">
      <w:pPr>
        <w:rPr>
          <w:rFonts w:ascii="GHEA Grapalat" w:hAnsi="GHEA Grapalat" w:eastAsia="GHEA Grapalat" w:cs="GHEA Grapalat"/>
        </w:rPr>
      </w:pPr>
      <w:r>
        <w:rPr>
          <w:rFonts w:ascii="GHEA Grapalat" w:hAnsi="GHEA Grapalat"/>
        </w:rPr>
        <w:br w:type="page"/>
      </w:r>
    </w:p>
    <w:p w14:paraId="4680819D">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rPr>
      </w:pPr>
      <w:r>
        <w:rPr>
          <w:rFonts w:ascii="GHEA Grapalat" w:hAnsi="GHEA Grapalat" w:eastAsia="GHEA Grapalat" w:cs="GHEA Grapalat"/>
          <w:b/>
          <w:color w:val="000000"/>
        </w:rPr>
        <w:t>Բաժնետոմսերի</w:t>
      </w:r>
      <w:r>
        <w:rPr>
          <w:rFonts w:ascii="GHEA Grapalat" w:hAnsi="GHEA Grapalat" w:eastAsia="GHEA Grapalat" w:cs="GHEA Grapalat"/>
          <w:color w:val="000000"/>
        </w:rPr>
        <w:t xml:space="preserve"> </w:t>
      </w:r>
      <w:r>
        <w:rPr>
          <w:rFonts w:ascii="GHEA Grapalat" w:hAnsi="GHEA Grapalat" w:eastAsia="GHEA Grapalat" w:cs="GHEA Grapalat"/>
          <w:b/>
          <w:color w:val="000000"/>
        </w:rPr>
        <w:t>ցուցակման տվյալները</w:t>
      </w:r>
    </w:p>
    <w:p w14:paraId="4AF93A94">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3255A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64928B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Ֆոնդային բորսայի անվանումը</w:t>
            </w:r>
          </w:p>
        </w:tc>
        <w:tc>
          <w:tcPr>
            <w:tcW w:w="6180" w:type="dxa"/>
            <w:vAlign w:val="center"/>
          </w:tcPr>
          <w:p w14:paraId="4FACC6DB">
            <w:pPr>
              <w:spacing w:before="240" w:after="240"/>
              <w:rPr>
                <w:rFonts w:ascii="GHEA Grapalat" w:hAnsi="GHEA Grapalat" w:eastAsia="GHEA Grapalat" w:cs="GHEA Grapalat"/>
              </w:rPr>
            </w:pPr>
          </w:p>
        </w:tc>
      </w:tr>
      <w:tr w14:paraId="50E148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A941C9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Հղումը բորսայում առկա փաստաթղթերին</w:t>
            </w:r>
          </w:p>
        </w:tc>
        <w:tc>
          <w:tcPr>
            <w:tcW w:w="6180" w:type="dxa"/>
            <w:vAlign w:val="center"/>
          </w:tcPr>
          <w:p w14:paraId="3F1983C7">
            <w:pPr>
              <w:spacing w:before="240" w:after="240"/>
              <w:rPr>
                <w:rFonts w:ascii="GHEA Grapalat" w:hAnsi="GHEA Grapalat" w:eastAsia="GHEA Grapalat" w:cs="GHEA Grapalat"/>
              </w:rPr>
            </w:pPr>
          </w:p>
        </w:tc>
      </w:tr>
    </w:tbl>
    <w:p w14:paraId="6DAB179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Կազմակերպությունը վերահսկող իրավաբանական անձի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5361F5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7B48E9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w:t>
            </w:r>
          </w:p>
        </w:tc>
        <w:tc>
          <w:tcPr>
            <w:tcW w:w="6180" w:type="dxa"/>
            <w:vAlign w:val="center"/>
          </w:tcPr>
          <w:p w14:paraId="44CEFA37">
            <w:pPr>
              <w:spacing w:before="240" w:after="240"/>
              <w:rPr>
                <w:rFonts w:ascii="GHEA Grapalat" w:hAnsi="GHEA Grapalat" w:eastAsia="GHEA Grapalat" w:cs="GHEA Grapalat"/>
              </w:rPr>
            </w:pPr>
          </w:p>
        </w:tc>
      </w:tr>
      <w:tr w14:paraId="77DC2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005FB6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 լատինատառ</w:t>
            </w:r>
          </w:p>
        </w:tc>
        <w:tc>
          <w:tcPr>
            <w:tcW w:w="6180" w:type="dxa"/>
            <w:vAlign w:val="center"/>
          </w:tcPr>
          <w:p w14:paraId="308BA23F">
            <w:pPr>
              <w:spacing w:before="240" w:after="240"/>
              <w:rPr>
                <w:rFonts w:ascii="GHEA Grapalat" w:hAnsi="GHEA Grapalat" w:eastAsia="GHEA Grapalat" w:cs="GHEA Grapalat"/>
              </w:rPr>
            </w:pPr>
          </w:p>
        </w:tc>
      </w:tr>
      <w:tr w14:paraId="49BA94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476B9D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Պետական գրանցման համարը</w:t>
            </w:r>
          </w:p>
        </w:tc>
        <w:tc>
          <w:tcPr>
            <w:tcW w:w="6180" w:type="dxa"/>
            <w:vAlign w:val="center"/>
          </w:tcPr>
          <w:p w14:paraId="69C51B70">
            <w:pPr>
              <w:spacing w:before="240" w:after="240"/>
              <w:rPr>
                <w:rFonts w:ascii="GHEA Grapalat" w:hAnsi="GHEA Grapalat" w:eastAsia="GHEA Grapalat" w:cs="GHEA Grapalat"/>
              </w:rPr>
            </w:pPr>
          </w:p>
        </w:tc>
      </w:tr>
      <w:tr w14:paraId="672F7A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5EBFCC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օրը, ամիսը, տարին</w:t>
            </w:r>
          </w:p>
        </w:tc>
        <w:tc>
          <w:tcPr>
            <w:tcW w:w="6180" w:type="dxa"/>
            <w:vAlign w:val="center"/>
          </w:tcPr>
          <w:p w14:paraId="194E2D60">
            <w:pPr>
              <w:spacing w:before="240" w:after="240"/>
              <w:rPr>
                <w:rFonts w:ascii="GHEA Grapalat" w:hAnsi="GHEA Grapalat" w:eastAsia="GHEA Grapalat" w:cs="GHEA Grapalat"/>
              </w:rPr>
            </w:pPr>
          </w:p>
        </w:tc>
      </w:tr>
      <w:tr w14:paraId="5D9657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3848DB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հասցեն</w:t>
            </w:r>
          </w:p>
        </w:tc>
        <w:tc>
          <w:tcPr>
            <w:tcW w:w="6180" w:type="dxa"/>
            <w:vAlign w:val="center"/>
          </w:tcPr>
          <w:p w14:paraId="2F3D4BEC">
            <w:pPr>
              <w:spacing w:before="240" w:after="240"/>
              <w:rPr>
                <w:rFonts w:ascii="GHEA Grapalat" w:hAnsi="GHEA Grapalat" w:eastAsia="GHEA Grapalat" w:cs="GHEA Grapalat"/>
              </w:rPr>
            </w:pPr>
          </w:p>
        </w:tc>
      </w:tr>
      <w:tr w14:paraId="70021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B9B4D4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պետությունը</w:t>
            </w:r>
          </w:p>
        </w:tc>
        <w:tc>
          <w:tcPr>
            <w:tcW w:w="6180" w:type="dxa"/>
            <w:vAlign w:val="center"/>
          </w:tcPr>
          <w:p w14:paraId="3FEFDD1B">
            <w:pPr>
              <w:spacing w:before="240" w:after="240"/>
              <w:rPr>
                <w:rFonts w:ascii="GHEA Grapalat" w:hAnsi="GHEA Grapalat" w:eastAsia="GHEA Grapalat" w:cs="GHEA Grapalat"/>
              </w:rPr>
            </w:pPr>
          </w:p>
        </w:tc>
      </w:tr>
      <w:tr w14:paraId="61E2E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C8581D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Գործադիր մարմնի ղեկավարի անունը և ազգանունը</w:t>
            </w:r>
          </w:p>
        </w:tc>
        <w:tc>
          <w:tcPr>
            <w:tcW w:w="6180" w:type="dxa"/>
            <w:vAlign w:val="center"/>
          </w:tcPr>
          <w:p w14:paraId="48D3013A">
            <w:pPr>
              <w:spacing w:before="240" w:after="240"/>
              <w:rPr>
                <w:rFonts w:ascii="GHEA Grapalat" w:hAnsi="GHEA Grapalat" w:eastAsia="GHEA Grapalat" w:cs="GHEA Grapalat"/>
              </w:rPr>
            </w:pPr>
          </w:p>
        </w:tc>
      </w:tr>
    </w:tbl>
    <w:p w14:paraId="5985C034">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rPr>
      </w:pPr>
      <w:r>
        <w:rPr>
          <w:rFonts w:ascii="GHEA Grapalat" w:hAnsi="GHEA Grapalat" w:eastAsia="GHEA Grapalat" w:cs="GHEA Grapalat"/>
          <w:i/>
          <w:iCs/>
        </w:rPr>
        <w:t>Վերահսկողության մակարդակը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0C10A8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B2B67C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չափը (%)</w:t>
            </w:r>
          </w:p>
        </w:tc>
        <w:tc>
          <w:tcPr>
            <w:tcW w:w="6178" w:type="dxa"/>
            <w:vAlign w:val="center"/>
          </w:tcPr>
          <w:p w14:paraId="4B3A064D">
            <w:pPr>
              <w:spacing w:before="240" w:after="240"/>
              <w:rPr>
                <w:rFonts w:ascii="GHEA Grapalat" w:hAnsi="GHEA Grapalat" w:eastAsia="GHEA Grapalat" w:cs="GHEA Grapalat"/>
              </w:rPr>
            </w:pPr>
          </w:p>
        </w:tc>
      </w:tr>
      <w:tr w14:paraId="0B054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615036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տեսակը</w:t>
            </w:r>
          </w:p>
        </w:tc>
        <w:tc>
          <w:tcPr>
            <w:tcW w:w="6178" w:type="dxa"/>
            <w:vAlign w:val="center"/>
          </w:tcPr>
          <w:p w14:paraId="1F31B063">
            <w:pPr>
              <w:spacing w:before="240" w:after="240"/>
              <w:rPr>
                <w:rFonts w:ascii="GHEA Grapalat" w:hAnsi="GHEA Grapalat" w:eastAsia="GHEA Grapalat" w:cs="GHEA Grapalat"/>
              </w:rPr>
            </w:pPr>
            <w:r>
              <w:rPr>
                <w:rFonts w:hint="eastAsia" w:ascii="MS Gothic" w:hAnsi="MS Gothic" w:eastAsia="MS Gothic" w:cs="GHEA Grapalat"/>
              </w:rPr>
              <w:t>☐</w:t>
            </w:r>
            <w:r>
              <w:rPr>
                <w:rFonts w:ascii="GHEA Grapalat" w:hAnsi="GHEA Grapalat" w:eastAsia="GHEA Grapalat" w:cs="GHEA Grapalat"/>
              </w:rPr>
              <w:tab/>
            </w:r>
            <w:r>
              <w:rPr>
                <w:rFonts w:ascii="GHEA Grapalat" w:hAnsi="GHEA Grapalat" w:eastAsia="GHEA Grapalat" w:cs="GHEA Grapalat"/>
              </w:rPr>
              <w:t>Ուղղակի մասնակցություն</w:t>
            </w:r>
          </w:p>
          <w:p w14:paraId="50489191">
            <w:pPr>
              <w:spacing w:before="240" w:after="240"/>
              <w:rPr>
                <w:rFonts w:ascii="GHEA Grapalat" w:hAnsi="GHEA Grapalat" w:eastAsia="GHEA Grapalat" w:cs="GHEA Grapalat"/>
              </w:rPr>
            </w:pPr>
            <w:r>
              <w:rPr>
                <w:rFonts w:hint="eastAsia" w:ascii="MS Gothic" w:hAnsi="MS Gothic" w:eastAsia="MS Gothic" w:cs="GHEA Grapalat"/>
              </w:rPr>
              <w:t>☐</w:t>
            </w:r>
            <w:r>
              <w:rPr>
                <w:rFonts w:ascii="GHEA Grapalat" w:hAnsi="GHEA Grapalat" w:eastAsia="GHEA Grapalat" w:cs="GHEA Grapalat"/>
              </w:rPr>
              <w:tab/>
            </w:r>
            <w:r>
              <w:rPr>
                <w:rFonts w:ascii="GHEA Grapalat" w:hAnsi="GHEA Grapalat" w:eastAsia="GHEA Grapalat" w:cs="GHEA Grapalat"/>
              </w:rPr>
              <w:t>Անուղղակի մասնակցություն</w:t>
            </w:r>
          </w:p>
        </w:tc>
      </w:tr>
    </w:tbl>
    <w:p w14:paraId="65448463">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rPr>
      </w:pPr>
      <w:r>
        <w:rPr>
          <w:rFonts w:ascii="GHEA Grapalat" w:hAnsi="GHEA Grapalat"/>
        </w:rPr>
        <w:br w:type="page"/>
      </w:r>
    </w:p>
    <w:p w14:paraId="1097C41A">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Պետության, համայնքի կամ միջազգային կազմակերպության մասնակցությունը</w:t>
      </w:r>
    </w:p>
    <w:p w14:paraId="294ACFC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Պետության կամ համայնքի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8938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7" w:type="dxa"/>
            <w:shd w:val="clear" w:color="auto" w:fill="D9E2F3"/>
            <w:vAlign w:val="center"/>
          </w:tcPr>
          <w:p w14:paraId="3611867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Պետության անվանումը</w:t>
            </w:r>
          </w:p>
        </w:tc>
        <w:tc>
          <w:tcPr>
            <w:tcW w:w="6180" w:type="dxa"/>
            <w:vAlign w:val="center"/>
          </w:tcPr>
          <w:p w14:paraId="59616604">
            <w:pPr>
              <w:spacing w:before="240" w:after="240"/>
              <w:rPr>
                <w:rFonts w:ascii="GHEA Grapalat" w:hAnsi="GHEA Grapalat" w:eastAsia="GHEA Grapalat" w:cs="GHEA Grapalat"/>
              </w:rPr>
            </w:pPr>
          </w:p>
        </w:tc>
      </w:tr>
      <w:tr w14:paraId="465151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E38876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Համայնքի անվանումը</w:t>
            </w:r>
          </w:p>
        </w:tc>
        <w:tc>
          <w:tcPr>
            <w:tcW w:w="6180" w:type="dxa"/>
            <w:vAlign w:val="center"/>
          </w:tcPr>
          <w:p w14:paraId="79AEE9EE">
            <w:pPr>
              <w:spacing w:before="240" w:after="240"/>
              <w:rPr>
                <w:rFonts w:ascii="GHEA Grapalat" w:hAnsi="GHEA Grapalat" w:eastAsia="GHEA Grapalat" w:cs="GHEA Grapalat"/>
              </w:rPr>
            </w:pPr>
          </w:p>
        </w:tc>
      </w:tr>
      <w:tr w14:paraId="0D5B4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8A37BE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չափը (%)</w:t>
            </w:r>
          </w:p>
        </w:tc>
        <w:tc>
          <w:tcPr>
            <w:tcW w:w="6180" w:type="dxa"/>
            <w:vAlign w:val="center"/>
          </w:tcPr>
          <w:p w14:paraId="72D5C108">
            <w:pPr>
              <w:spacing w:before="240" w:after="240"/>
              <w:rPr>
                <w:rFonts w:ascii="GHEA Grapalat" w:hAnsi="GHEA Grapalat" w:eastAsia="GHEA Grapalat" w:cs="GHEA Grapalat"/>
              </w:rPr>
            </w:pPr>
          </w:p>
        </w:tc>
      </w:tr>
      <w:tr w14:paraId="20CBD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1E0E22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տեսակը</w:t>
            </w:r>
          </w:p>
        </w:tc>
        <w:tc>
          <w:tcPr>
            <w:tcW w:w="6180" w:type="dxa"/>
            <w:vAlign w:val="center"/>
          </w:tcPr>
          <w:p w14:paraId="2B507EC2">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Ուղղակի մասնակցություն</w:t>
            </w:r>
          </w:p>
          <w:p w14:paraId="4A1B9FBC">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Անուղղակի մասնակցություն</w:t>
            </w:r>
          </w:p>
        </w:tc>
      </w:tr>
    </w:tbl>
    <w:p w14:paraId="46E43EE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Միջազգային կազմակերպության մասնակցությունը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63D2FB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D4D495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Միջազգային կազմակերպության անվանումը</w:t>
            </w:r>
          </w:p>
        </w:tc>
        <w:tc>
          <w:tcPr>
            <w:tcW w:w="6180" w:type="dxa"/>
            <w:vAlign w:val="center"/>
          </w:tcPr>
          <w:p w14:paraId="59030490">
            <w:pPr>
              <w:spacing w:before="240" w:after="240"/>
              <w:rPr>
                <w:rFonts w:ascii="GHEA Grapalat" w:hAnsi="GHEA Grapalat" w:eastAsia="GHEA Grapalat" w:cs="GHEA Grapalat"/>
              </w:rPr>
            </w:pPr>
          </w:p>
        </w:tc>
      </w:tr>
      <w:tr w14:paraId="1EE10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0065821">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Միջազգային կազմակերպության անվանումը լատինատառ</w:t>
            </w:r>
          </w:p>
        </w:tc>
        <w:tc>
          <w:tcPr>
            <w:tcW w:w="6180" w:type="dxa"/>
            <w:vAlign w:val="center"/>
          </w:tcPr>
          <w:p w14:paraId="7E6FB789">
            <w:pPr>
              <w:spacing w:before="240" w:after="240"/>
              <w:rPr>
                <w:rFonts w:ascii="GHEA Grapalat" w:hAnsi="GHEA Grapalat" w:eastAsia="GHEA Grapalat" w:cs="GHEA Grapalat"/>
              </w:rPr>
            </w:pPr>
          </w:p>
        </w:tc>
      </w:tr>
      <w:tr w14:paraId="336056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938FC6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չափը (%)</w:t>
            </w:r>
          </w:p>
        </w:tc>
        <w:tc>
          <w:tcPr>
            <w:tcW w:w="6180" w:type="dxa"/>
            <w:vAlign w:val="center"/>
          </w:tcPr>
          <w:p w14:paraId="5A380D3A">
            <w:pPr>
              <w:spacing w:before="240" w:after="240"/>
              <w:rPr>
                <w:rFonts w:ascii="GHEA Grapalat" w:hAnsi="GHEA Grapalat" w:eastAsia="GHEA Grapalat" w:cs="GHEA Grapalat"/>
              </w:rPr>
            </w:pPr>
          </w:p>
        </w:tc>
      </w:tr>
      <w:tr w14:paraId="5AEA16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11D1B40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տեսակը</w:t>
            </w:r>
          </w:p>
        </w:tc>
        <w:tc>
          <w:tcPr>
            <w:tcW w:w="6180" w:type="dxa"/>
            <w:vAlign w:val="center"/>
          </w:tcPr>
          <w:p w14:paraId="34F3FD5B">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Ուղղակի մասնակցություն</w:t>
            </w:r>
          </w:p>
          <w:p w14:paraId="0F4B6839">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Անուղղակի մասնակցություն</w:t>
            </w:r>
          </w:p>
        </w:tc>
      </w:tr>
    </w:tbl>
    <w:p w14:paraId="61632F12">
      <w:pPr>
        <w:rPr>
          <w:rFonts w:ascii="GHEA Grapalat" w:hAnsi="GHEA Grapalat" w:eastAsia="GHEA Grapalat" w:cs="GHEA Grapalat"/>
          <w:b/>
        </w:rPr>
      </w:pPr>
      <w:r>
        <w:rPr>
          <w:rFonts w:ascii="GHEA Grapalat" w:hAnsi="GHEA Grapalat"/>
        </w:rPr>
        <w:br w:type="page"/>
      </w:r>
    </w:p>
    <w:p w14:paraId="35119F61">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Իրական շահառուի տվյալները</w:t>
      </w:r>
    </w:p>
    <w:p w14:paraId="001C1DEA">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Անձի ինքնությունը հավաստող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3F7782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1B44D0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Անունը</w:t>
            </w:r>
          </w:p>
        </w:tc>
        <w:tc>
          <w:tcPr>
            <w:tcW w:w="6178" w:type="dxa"/>
            <w:vAlign w:val="center"/>
          </w:tcPr>
          <w:p w14:paraId="0CFC2080">
            <w:pPr>
              <w:spacing w:before="240" w:after="240"/>
              <w:rPr>
                <w:rFonts w:ascii="GHEA Grapalat" w:hAnsi="GHEA Grapalat" w:eastAsia="GHEA Grapalat" w:cs="GHEA Grapalat"/>
              </w:rPr>
            </w:pPr>
          </w:p>
        </w:tc>
      </w:tr>
      <w:tr w14:paraId="574D5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6CDA4F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Ազգանունը</w:t>
            </w:r>
          </w:p>
        </w:tc>
        <w:tc>
          <w:tcPr>
            <w:tcW w:w="6178" w:type="dxa"/>
            <w:vAlign w:val="center"/>
          </w:tcPr>
          <w:p w14:paraId="7A3ED3B9">
            <w:pPr>
              <w:spacing w:before="240" w:after="240"/>
              <w:rPr>
                <w:rFonts w:ascii="GHEA Grapalat" w:hAnsi="GHEA Grapalat" w:eastAsia="GHEA Grapalat" w:cs="GHEA Grapalat"/>
              </w:rPr>
            </w:pPr>
          </w:p>
        </w:tc>
      </w:tr>
      <w:tr w14:paraId="234EDA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CF45F4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Անունը (լատինատառ)</w:t>
            </w:r>
          </w:p>
        </w:tc>
        <w:tc>
          <w:tcPr>
            <w:tcW w:w="6178" w:type="dxa"/>
            <w:vAlign w:val="center"/>
          </w:tcPr>
          <w:p w14:paraId="55F7ED13">
            <w:pPr>
              <w:spacing w:before="240" w:after="240"/>
              <w:rPr>
                <w:rFonts w:ascii="GHEA Grapalat" w:hAnsi="GHEA Grapalat" w:eastAsia="GHEA Grapalat" w:cs="GHEA Grapalat"/>
              </w:rPr>
            </w:pPr>
          </w:p>
        </w:tc>
      </w:tr>
      <w:tr w14:paraId="6B526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18B09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Ազգանունը (լատինատառ)</w:t>
            </w:r>
          </w:p>
        </w:tc>
        <w:tc>
          <w:tcPr>
            <w:tcW w:w="6178" w:type="dxa"/>
            <w:vAlign w:val="center"/>
          </w:tcPr>
          <w:p w14:paraId="053C09D9">
            <w:pPr>
              <w:spacing w:before="240" w:after="240"/>
              <w:rPr>
                <w:rFonts w:ascii="GHEA Grapalat" w:hAnsi="GHEA Grapalat" w:eastAsia="GHEA Grapalat" w:cs="GHEA Grapalat"/>
              </w:rPr>
            </w:pPr>
          </w:p>
        </w:tc>
      </w:tr>
      <w:tr w14:paraId="2B81CB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4454C6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Քաղաքացիությունը</w:t>
            </w:r>
          </w:p>
        </w:tc>
        <w:tc>
          <w:tcPr>
            <w:tcW w:w="6178" w:type="dxa"/>
            <w:vAlign w:val="center"/>
          </w:tcPr>
          <w:p w14:paraId="0190CFD5">
            <w:pPr>
              <w:spacing w:before="240" w:after="240"/>
              <w:rPr>
                <w:rFonts w:ascii="GHEA Grapalat" w:hAnsi="GHEA Grapalat" w:eastAsia="GHEA Grapalat" w:cs="GHEA Grapalat"/>
              </w:rPr>
            </w:pPr>
          </w:p>
        </w:tc>
      </w:tr>
      <w:tr w14:paraId="4725A8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D6DFAF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Ծննդյան օրը, ամիսը, տարին</w:t>
            </w:r>
          </w:p>
        </w:tc>
        <w:tc>
          <w:tcPr>
            <w:tcW w:w="6178" w:type="dxa"/>
            <w:vAlign w:val="center"/>
          </w:tcPr>
          <w:p w14:paraId="6F41B766">
            <w:pPr>
              <w:spacing w:before="240" w:after="240"/>
              <w:rPr>
                <w:rFonts w:ascii="GHEA Grapalat" w:hAnsi="GHEA Grapalat" w:eastAsia="GHEA Grapalat" w:cs="GHEA Grapalat"/>
              </w:rPr>
            </w:pPr>
          </w:p>
        </w:tc>
      </w:tr>
    </w:tbl>
    <w:p w14:paraId="0AB26A3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Անձը հաստատող փաստաթուղթը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54077F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9A0C67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Փաստաթղթի տեսակը</w:t>
            </w:r>
          </w:p>
        </w:tc>
        <w:tc>
          <w:tcPr>
            <w:tcW w:w="6178" w:type="dxa"/>
            <w:vAlign w:val="center"/>
          </w:tcPr>
          <w:p w14:paraId="27E9EBCA">
            <w:pPr>
              <w:spacing w:before="240" w:after="240"/>
              <w:rPr>
                <w:rFonts w:ascii="GHEA Grapalat" w:hAnsi="GHEA Grapalat" w:eastAsia="GHEA Grapalat" w:cs="GHEA Grapalat"/>
              </w:rPr>
            </w:pPr>
          </w:p>
        </w:tc>
      </w:tr>
      <w:tr w14:paraId="38169D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EAA609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Փաստաթղթի համարը</w:t>
            </w:r>
          </w:p>
        </w:tc>
        <w:tc>
          <w:tcPr>
            <w:tcW w:w="6178" w:type="dxa"/>
            <w:vAlign w:val="center"/>
          </w:tcPr>
          <w:p w14:paraId="29478719">
            <w:pPr>
              <w:spacing w:before="240" w:after="240"/>
              <w:rPr>
                <w:rFonts w:ascii="GHEA Grapalat" w:hAnsi="GHEA Grapalat" w:eastAsia="GHEA Grapalat" w:cs="GHEA Grapalat"/>
              </w:rPr>
            </w:pPr>
          </w:p>
        </w:tc>
      </w:tr>
      <w:tr w14:paraId="31DC2D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6A7116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Տրամադրման օրը, ամիսը, տարին</w:t>
            </w:r>
          </w:p>
        </w:tc>
        <w:tc>
          <w:tcPr>
            <w:tcW w:w="6178" w:type="dxa"/>
            <w:vAlign w:val="center"/>
          </w:tcPr>
          <w:p w14:paraId="62535476">
            <w:pPr>
              <w:spacing w:before="240" w:after="240"/>
              <w:rPr>
                <w:rFonts w:ascii="GHEA Grapalat" w:hAnsi="GHEA Grapalat" w:eastAsia="GHEA Grapalat" w:cs="GHEA Grapalat"/>
              </w:rPr>
            </w:pPr>
          </w:p>
        </w:tc>
      </w:tr>
      <w:tr w14:paraId="66F0FD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6DC940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Տրամադրող մարմինը</w:t>
            </w:r>
          </w:p>
        </w:tc>
        <w:tc>
          <w:tcPr>
            <w:tcW w:w="6178" w:type="dxa"/>
            <w:vAlign w:val="center"/>
          </w:tcPr>
          <w:p w14:paraId="3726CF71">
            <w:pPr>
              <w:spacing w:before="240" w:after="240"/>
              <w:rPr>
                <w:rFonts w:ascii="GHEA Grapalat" w:hAnsi="GHEA Grapalat" w:eastAsia="GHEA Grapalat" w:cs="GHEA Grapalat"/>
              </w:rPr>
            </w:pPr>
          </w:p>
        </w:tc>
      </w:tr>
      <w:tr w14:paraId="22A99A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62D094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ՀԾՀ կամ համարժեք համարը</w:t>
            </w:r>
          </w:p>
        </w:tc>
        <w:tc>
          <w:tcPr>
            <w:tcW w:w="6178" w:type="dxa"/>
            <w:vAlign w:val="center"/>
          </w:tcPr>
          <w:p w14:paraId="48CAAF08">
            <w:pPr>
              <w:spacing w:before="240" w:after="240"/>
              <w:rPr>
                <w:rFonts w:ascii="GHEA Grapalat" w:hAnsi="GHEA Grapalat" w:eastAsia="GHEA Grapalat" w:cs="GHEA Grapalat"/>
              </w:rPr>
            </w:pPr>
          </w:p>
        </w:tc>
      </w:tr>
    </w:tbl>
    <w:p w14:paraId="5F98FD1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Անձի հաշվառման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1B7AAE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B33087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Պետությունը</w:t>
            </w:r>
          </w:p>
        </w:tc>
        <w:tc>
          <w:tcPr>
            <w:tcW w:w="6178" w:type="dxa"/>
            <w:vAlign w:val="center"/>
          </w:tcPr>
          <w:p w14:paraId="3FD9A423">
            <w:pPr>
              <w:spacing w:before="240" w:after="240"/>
              <w:rPr>
                <w:rFonts w:ascii="GHEA Grapalat" w:hAnsi="GHEA Grapalat" w:eastAsia="GHEA Grapalat" w:cs="GHEA Grapalat"/>
              </w:rPr>
            </w:pPr>
          </w:p>
        </w:tc>
      </w:tr>
      <w:tr w14:paraId="7A5CF0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C90D16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Համայնքը</w:t>
            </w:r>
          </w:p>
        </w:tc>
        <w:tc>
          <w:tcPr>
            <w:tcW w:w="6178" w:type="dxa"/>
            <w:vAlign w:val="center"/>
          </w:tcPr>
          <w:p w14:paraId="6ABD4715">
            <w:pPr>
              <w:spacing w:before="240" w:after="240"/>
              <w:rPr>
                <w:rFonts w:ascii="GHEA Grapalat" w:hAnsi="GHEA Grapalat" w:eastAsia="GHEA Grapalat" w:cs="GHEA Grapalat"/>
              </w:rPr>
            </w:pPr>
          </w:p>
        </w:tc>
      </w:tr>
      <w:tr w14:paraId="4138A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A818DB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Վարչատարածքային միավորը</w:t>
            </w:r>
          </w:p>
        </w:tc>
        <w:tc>
          <w:tcPr>
            <w:tcW w:w="6178" w:type="dxa"/>
            <w:vAlign w:val="center"/>
          </w:tcPr>
          <w:p w14:paraId="3725D3BC">
            <w:pPr>
              <w:spacing w:before="240" w:after="240"/>
              <w:rPr>
                <w:rFonts w:ascii="GHEA Grapalat" w:hAnsi="GHEA Grapalat" w:eastAsia="GHEA Grapalat" w:cs="GHEA Grapalat"/>
              </w:rPr>
            </w:pPr>
          </w:p>
        </w:tc>
      </w:tr>
      <w:tr w14:paraId="1C75B3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55CD4A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Փողոցի անվանումը, շենքը (տունը), բնակարանը</w:t>
            </w:r>
          </w:p>
        </w:tc>
        <w:tc>
          <w:tcPr>
            <w:tcW w:w="6178" w:type="dxa"/>
            <w:vAlign w:val="center"/>
          </w:tcPr>
          <w:p w14:paraId="455657DE">
            <w:pPr>
              <w:spacing w:before="240" w:after="240"/>
              <w:rPr>
                <w:rFonts w:ascii="GHEA Grapalat" w:hAnsi="GHEA Grapalat" w:eastAsia="GHEA Grapalat" w:cs="GHEA Grapalat"/>
              </w:rPr>
            </w:pPr>
          </w:p>
        </w:tc>
      </w:tr>
    </w:tbl>
    <w:p w14:paraId="6A798C2B">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Անձի բնակության հասցեն</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5B3069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403358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Պետությունը</w:t>
            </w:r>
          </w:p>
        </w:tc>
        <w:tc>
          <w:tcPr>
            <w:tcW w:w="6178" w:type="dxa"/>
            <w:vAlign w:val="center"/>
          </w:tcPr>
          <w:p w14:paraId="1A2A133A">
            <w:pPr>
              <w:spacing w:before="240" w:after="240"/>
              <w:rPr>
                <w:rFonts w:ascii="GHEA Grapalat" w:hAnsi="GHEA Grapalat" w:eastAsia="GHEA Grapalat" w:cs="GHEA Grapalat"/>
              </w:rPr>
            </w:pPr>
          </w:p>
        </w:tc>
      </w:tr>
      <w:tr w14:paraId="688F4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B5E170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Համայնքը</w:t>
            </w:r>
          </w:p>
        </w:tc>
        <w:tc>
          <w:tcPr>
            <w:tcW w:w="6178" w:type="dxa"/>
            <w:vAlign w:val="center"/>
          </w:tcPr>
          <w:p w14:paraId="13A62968">
            <w:pPr>
              <w:spacing w:before="240" w:after="240"/>
              <w:rPr>
                <w:rFonts w:ascii="GHEA Grapalat" w:hAnsi="GHEA Grapalat" w:eastAsia="GHEA Grapalat" w:cs="GHEA Grapalat"/>
              </w:rPr>
            </w:pPr>
          </w:p>
        </w:tc>
      </w:tr>
      <w:tr w14:paraId="56DD37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BBFBFA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Վարչատարածքային միավորը</w:t>
            </w:r>
          </w:p>
        </w:tc>
        <w:tc>
          <w:tcPr>
            <w:tcW w:w="6178" w:type="dxa"/>
            <w:vAlign w:val="center"/>
          </w:tcPr>
          <w:p w14:paraId="66293B85">
            <w:pPr>
              <w:spacing w:before="240" w:after="240"/>
              <w:rPr>
                <w:rFonts w:ascii="GHEA Grapalat" w:hAnsi="GHEA Grapalat" w:eastAsia="GHEA Grapalat" w:cs="GHEA Grapalat"/>
              </w:rPr>
            </w:pPr>
          </w:p>
        </w:tc>
      </w:tr>
      <w:tr w14:paraId="4F3D6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FB3AA0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Փողոցի անվանումը, շենքը (տունը), բնակարանը</w:t>
            </w:r>
          </w:p>
        </w:tc>
        <w:tc>
          <w:tcPr>
            <w:tcW w:w="6178" w:type="dxa"/>
            <w:vAlign w:val="center"/>
          </w:tcPr>
          <w:p w14:paraId="2A8F1C4C">
            <w:pPr>
              <w:spacing w:before="240" w:after="240"/>
              <w:rPr>
                <w:rFonts w:ascii="GHEA Grapalat" w:hAnsi="GHEA Grapalat" w:eastAsia="GHEA Grapalat" w:cs="GHEA Grapalat"/>
              </w:rPr>
            </w:pPr>
          </w:p>
        </w:tc>
      </w:tr>
    </w:tbl>
    <w:p w14:paraId="00CCC06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46594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49FE92FA">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w:t>
            </w:r>
            <w:r>
              <w:rPr>
                <w:rFonts w:ascii="Cambria Math" w:hAnsi="Cambria Math" w:eastAsia="Cambria Math" w:cs="Cambria Math"/>
              </w:rPr>
              <w:t>․</w:t>
            </w:r>
            <w:r>
              <w:rPr>
                <w:rFonts w:ascii="GHEA Grapalat" w:hAnsi="GHEA Grapalat" w:eastAsia="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14:paraId="3692F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6AE9DA3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չափը (%)</w:t>
            </w:r>
          </w:p>
        </w:tc>
        <w:tc>
          <w:tcPr>
            <w:tcW w:w="4508" w:type="dxa"/>
            <w:shd w:val="clear" w:color="auto" w:fill="FFFFFF"/>
            <w:vAlign w:val="center"/>
          </w:tcPr>
          <w:p w14:paraId="28649ACA">
            <w:pPr>
              <w:spacing w:before="240" w:after="240"/>
              <w:rPr>
                <w:rFonts w:ascii="GHEA Grapalat" w:hAnsi="GHEA Grapalat" w:eastAsia="GHEA Grapalat" w:cs="GHEA Grapalat"/>
              </w:rPr>
            </w:pPr>
          </w:p>
        </w:tc>
      </w:tr>
      <w:tr w14:paraId="0591D6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40062C0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տեսակը</w:t>
            </w:r>
          </w:p>
        </w:tc>
        <w:tc>
          <w:tcPr>
            <w:tcW w:w="4508" w:type="dxa"/>
            <w:vAlign w:val="center"/>
          </w:tcPr>
          <w:p w14:paraId="47D44CEE">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Ուղղակի մասնակցություն</w:t>
            </w:r>
          </w:p>
          <w:p w14:paraId="3698235F">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Անուղղակի մասնակցություն</w:t>
            </w:r>
          </w:p>
        </w:tc>
      </w:tr>
      <w:tr w14:paraId="0311D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6D8B7D9">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բ</w:t>
            </w:r>
            <w:r>
              <w:rPr>
                <w:rFonts w:ascii="Cambria Math" w:hAnsi="Cambria Math" w:eastAsia="Cambria Math" w:cs="Cambria Math"/>
              </w:rPr>
              <w:t>․</w:t>
            </w:r>
            <w:r>
              <w:rPr>
                <w:rFonts w:ascii="GHEA Grapalat" w:hAnsi="GHEA Grapalat" w:eastAsia="GHEA Grapalat" w:cs="GHEA Grapalat"/>
              </w:rPr>
              <w:t xml:space="preserve"> տվյալ իրավաբանական անձի նկատմամբ իրականացնում է իրական (փաստացի) վերահսկողություն այլ միջոցներով</w:t>
            </w:r>
          </w:p>
        </w:tc>
      </w:tr>
      <w:tr w14:paraId="39A11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5F6826B0">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գ</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հանդիսանում է տվյալ իրավաբանական անձի գործունեության ընդհանուր կամ ընթացիկ ղեկավարումն իրականացնող պաշտոնատար անձ</w:t>
            </w:r>
            <w:r>
              <w:rPr>
                <w:rFonts w:ascii="GHEA Grapalat" w:hAnsi="GHEA Grapalat"/>
              </w:rPr>
              <w:t xml:space="preserve"> </w:t>
            </w:r>
            <w:r>
              <w:rPr>
                <w:rFonts w:ascii="GHEA Grapalat" w:hAnsi="GHEA Grapalat" w:eastAsia="GHEA Grapalat" w:cs="GHEA Grapalat"/>
              </w:rPr>
              <w:t>այն դեպքում, երբ առկա չէ «ա» և «բ» կետերի պահանջներին համապատասխանող ֆիզիկական անձ</w:t>
            </w:r>
          </w:p>
        </w:tc>
      </w:tr>
    </w:tbl>
    <w:p w14:paraId="75409D1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Իրական շահառու հանդիսանալու հիմքերը (ընդերքօգտագործման ոլորտի հաշվետու կազմակերպությունների համար)</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520ED6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4AD7C0DE">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14:paraId="0180E7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1E5AC00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չափը (%)</w:t>
            </w:r>
          </w:p>
        </w:tc>
        <w:tc>
          <w:tcPr>
            <w:tcW w:w="4508" w:type="dxa"/>
            <w:shd w:val="clear" w:color="auto" w:fill="auto"/>
            <w:vAlign w:val="center"/>
          </w:tcPr>
          <w:p w14:paraId="1A8528F4">
            <w:pPr>
              <w:spacing w:before="240" w:after="240"/>
              <w:rPr>
                <w:rFonts w:ascii="GHEA Grapalat" w:hAnsi="GHEA Grapalat" w:eastAsia="GHEA Grapalat" w:cs="GHEA Grapalat"/>
              </w:rPr>
            </w:pPr>
          </w:p>
        </w:tc>
      </w:tr>
      <w:tr w14:paraId="1EE94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49481CD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Մասնակցության տեսակը</w:t>
            </w:r>
          </w:p>
        </w:tc>
        <w:tc>
          <w:tcPr>
            <w:tcW w:w="4508" w:type="dxa"/>
            <w:vAlign w:val="center"/>
          </w:tcPr>
          <w:p w14:paraId="6E879815">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Ուղղակի մասնակցություն</w:t>
            </w:r>
          </w:p>
          <w:p w14:paraId="62E24E78">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Անուղղակի մասնակցություն</w:t>
            </w:r>
          </w:p>
        </w:tc>
      </w:tr>
      <w:tr w14:paraId="28E712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75646E44">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բ</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իրավունք ունի նշանակելու կամ հեռացնելու իրավաբանական անձի կառավարման մարմինների անդամների մեծամասնությանը</w:t>
            </w:r>
          </w:p>
        </w:tc>
      </w:tr>
      <w:tr w14:paraId="14FC39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3CFC66E">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գ</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14:paraId="36DEF2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B495216">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դ</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իրավաբանական անձի նկատմամբ իրականացնում է իրական (փաստացի) վերահսկողություն այլ միջոցներով</w:t>
            </w:r>
          </w:p>
        </w:tc>
      </w:tr>
      <w:tr w14:paraId="7560EE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21FCAC0B">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ե</w:t>
            </w:r>
            <w:r>
              <w:rPr>
                <w:rFonts w:ascii="Cambria Math" w:hAnsi="Cambria Math" w:eastAsia="Cambria Math" w:cs="Cambria Math"/>
              </w:rPr>
              <w:t>․</w:t>
            </w:r>
            <w:r>
              <w:rPr>
                <w:rFonts w:ascii="GHEA Grapalat" w:hAnsi="GHEA Grapalat" w:eastAsia="Cambria Math" w:cs="Cambria Math"/>
              </w:rPr>
              <w:t xml:space="preserve"> </w:t>
            </w:r>
            <w:r>
              <w:rPr>
                <w:rFonts w:ascii="GHEA Grapalat" w:hAnsi="GHEA Grapalat" w:eastAsia="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Իրական շահառուի կարգավիճակի վերաբերյալ տեղեկությունները</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55E83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496EE31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Իրական շահառու դառնալու օրը, ամիսը, տարին</w:t>
            </w:r>
          </w:p>
        </w:tc>
        <w:tc>
          <w:tcPr>
            <w:tcW w:w="6180" w:type="dxa"/>
            <w:vAlign w:val="center"/>
          </w:tcPr>
          <w:p w14:paraId="3E0B632B">
            <w:pPr>
              <w:spacing w:before="240" w:after="240"/>
              <w:rPr>
                <w:rFonts w:ascii="GHEA Grapalat" w:hAnsi="GHEA Grapalat" w:eastAsia="GHEA Grapalat" w:cs="GHEA Grapalat"/>
              </w:rPr>
            </w:pPr>
          </w:p>
        </w:tc>
      </w:tr>
      <w:tr w14:paraId="5F7F5F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7" w:type="dxa"/>
            <w:shd w:val="clear" w:color="auto" w:fill="D9E2F3"/>
            <w:vAlign w:val="center"/>
          </w:tcPr>
          <w:p w14:paraId="47EED5B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Կազմակերպության նկատմամբ վերահսկողության իրականացումը</w:t>
            </w:r>
          </w:p>
        </w:tc>
        <w:tc>
          <w:tcPr>
            <w:tcW w:w="6180" w:type="dxa"/>
            <w:vAlign w:val="center"/>
          </w:tcPr>
          <w:p w14:paraId="3088FC7C">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 xml:space="preserve">Առանձին </w:t>
            </w:r>
          </w:p>
          <w:p w14:paraId="124AED54">
            <w:pPr>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Փոխկապակցված անձանց հետ համատեղ</w:t>
            </w:r>
          </w:p>
        </w:tc>
      </w:tr>
      <w:tr w14:paraId="56019F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48141E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DC9C555">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Այո</w:t>
            </w:r>
          </w:p>
          <w:p w14:paraId="20A4313C">
            <w:pPr>
              <w:spacing w:before="240" w:after="240"/>
              <w:rPr>
                <w:rFonts w:ascii="GHEA Grapalat" w:hAnsi="GHEA Grapalat" w:eastAsia="GHEA Grapalat" w:cs="GHEA Grapalat"/>
              </w:rPr>
            </w:pPr>
            <w:r>
              <w:rPr>
                <w:rFonts w:ascii="Segoe UI Symbol" w:hAnsi="Segoe UI Symbol" w:eastAsia="MS Gothic" w:cs="Segoe UI Symbol"/>
              </w:rPr>
              <w:t>☐</w:t>
            </w:r>
            <w:r>
              <w:rPr>
                <w:rFonts w:ascii="GHEA Grapalat" w:hAnsi="GHEA Grapalat" w:eastAsia="GHEA Grapalat" w:cs="GHEA Grapalat"/>
              </w:rPr>
              <w:tab/>
            </w:r>
            <w:r>
              <w:rPr>
                <w:rFonts w:ascii="GHEA Grapalat" w:hAnsi="GHEA Grapalat" w:eastAsia="GHEA Grapalat" w:cs="GHEA Grapalat"/>
              </w:rPr>
              <w:t>Ոչ</w:t>
            </w:r>
          </w:p>
        </w:tc>
      </w:tr>
    </w:tbl>
    <w:p w14:paraId="17411C76">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Իրական շահառուի կոնտակտային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444B0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7ED8BF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Էլ</w:t>
            </w:r>
            <w:r>
              <w:rPr>
                <w:rFonts w:ascii="Cambria Math" w:hAnsi="Cambria Math" w:eastAsia="Cambria Math" w:cs="Cambria Math"/>
                <w:color w:val="000000"/>
              </w:rPr>
              <w:t>․</w:t>
            </w:r>
            <w:r>
              <w:rPr>
                <w:rFonts w:ascii="GHEA Grapalat" w:hAnsi="GHEA Grapalat" w:eastAsia="GHEA Grapalat" w:cs="GHEA Grapalat"/>
                <w:color w:val="000000"/>
              </w:rPr>
              <w:t xml:space="preserve"> փոստի հասցեն</w:t>
            </w:r>
          </w:p>
        </w:tc>
        <w:tc>
          <w:tcPr>
            <w:tcW w:w="6180" w:type="dxa"/>
            <w:vAlign w:val="center"/>
          </w:tcPr>
          <w:p w14:paraId="2F1E9BC8">
            <w:pPr>
              <w:spacing w:before="240" w:after="240"/>
              <w:rPr>
                <w:rFonts w:ascii="GHEA Grapalat" w:hAnsi="GHEA Grapalat" w:eastAsia="GHEA Grapalat" w:cs="GHEA Grapalat"/>
              </w:rPr>
            </w:pPr>
          </w:p>
        </w:tc>
      </w:tr>
      <w:tr w14:paraId="23D8FF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E03BCD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Հեռախոսահամարը</w:t>
            </w:r>
          </w:p>
        </w:tc>
        <w:tc>
          <w:tcPr>
            <w:tcW w:w="6180" w:type="dxa"/>
            <w:vAlign w:val="center"/>
          </w:tcPr>
          <w:p w14:paraId="407000BC">
            <w:pPr>
              <w:spacing w:before="240" w:after="240"/>
              <w:rPr>
                <w:rFonts w:ascii="GHEA Grapalat" w:hAnsi="GHEA Grapalat" w:eastAsia="GHEA Grapalat" w:cs="GHEA Grapalat"/>
              </w:rPr>
            </w:pPr>
          </w:p>
        </w:tc>
      </w:tr>
    </w:tbl>
    <w:p w14:paraId="56CD69E5">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rPr>
      </w:pPr>
      <w:r>
        <w:rPr>
          <w:rFonts w:ascii="GHEA Grapalat" w:hAnsi="GHEA Grapalat"/>
        </w:rPr>
        <w:br w:type="page"/>
      </w:r>
    </w:p>
    <w:p w14:paraId="21646516">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Միջանկյալ իրավաբանական անձինք</w:t>
      </w:r>
    </w:p>
    <w:p w14:paraId="2386D03D">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Կազմակերպության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AF943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5EF866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w:t>
            </w:r>
          </w:p>
        </w:tc>
        <w:tc>
          <w:tcPr>
            <w:tcW w:w="6180" w:type="dxa"/>
            <w:vAlign w:val="center"/>
          </w:tcPr>
          <w:p w14:paraId="510514BC">
            <w:pPr>
              <w:spacing w:before="240" w:after="240"/>
              <w:rPr>
                <w:rFonts w:ascii="GHEA Grapalat" w:hAnsi="GHEA Grapalat" w:eastAsia="GHEA Grapalat" w:cs="GHEA Grapalat"/>
              </w:rPr>
            </w:pPr>
          </w:p>
        </w:tc>
      </w:tr>
      <w:tr w14:paraId="3C1205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57AF5D1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Անվանումը լատինատառ</w:t>
            </w:r>
          </w:p>
        </w:tc>
        <w:tc>
          <w:tcPr>
            <w:tcW w:w="6180" w:type="dxa"/>
            <w:vAlign w:val="center"/>
          </w:tcPr>
          <w:p w14:paraId="7D94446D">
            <w:pPr>
              <w:spacing w:before="240" w:after="240"/>
              <w:rPr>
                <w:rFonts w:ascii="GHEA Grapalat" w:hAnsi="GHEA Grapalat" w:eastAsia="GHEA Grapalat" w:cs="GHEA Grapalat"/>
              </w:rPr>
            </w:pPr>
          </w:p>
        </w:tc>
      </w:tr>
      <w:tr w14:paraId="7922D2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A6816B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Պետական գրանցման համարը</w:t>
            </w:r>
          </w:p>
        </w:tc>
        <w:tc>
          <w:tcPr>
            <w:tcW w:w="6180" w:type="dxa"/>
            <w:vAlign w:val="center"/>
          </w:tcPr>
          <w:p w14:paraId="263C7A0C">
            <w:pPr>
              <w:spacing w:before="240" w:after="240"/>
              <w:rPr>
                <w:rFonts w:ascii="GHEA Grapalat" w:hAnsi="GHEA Grapalat" w:eastAsia="GHEA Grapalat" w:cs="GHEA Grapalat"/>
              </w:rPr>
            </w:pPr>
          </w:p>
        </w:tc>
      </w:tr>
      <w:tr w14:paraId="0AC60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7FB4ED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օրը, ամիսը, տարին</w:t>
            </w:r>
          </w:p>
        </w:tc>
        <w:tc>
          <w:tcPr>
            <w:tcW w:w="6180" w:type="dxa"/>
            <w:vAlign w:val="center"/>
          </w:tcPr>
          <w:p w14:paraId="0F0D42BD">
            <w:pPr>
              <w:spacing w:before="240" w:after="240"/>
              <w:rPr>
                <w:rFonts w:ascii="GHEA Grapalat" w:hAnsi="GHEA Grapalat" w:eastAsia="GHEA Grapalat" w:cs="GHEA Grapalat"/>
              </w:rPr>
            </w:pPr>
          </w:p>
        </w:tc>
      </w:tr>
      <w:tr w14:paraId="29201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A05A49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հասցեն</w:t>
            </w:r>
          </w:p>
        </w:tc>
        <w:tc>
          <w:tcPr>
            <w:tcW w:w="6180" w:type="dxa"/>
            <w:vAlign w:val="center"/>
          </w:tcPr>
          <w:p w14:paraId="75892367">
            <w:pPr>
              <w:spacing w:before="240" w:after="240"/>
              <w:rPr>
                <w:rFonts w:ascii="GHEA Grapalat" w:hAnsi="GHEA Grapalat" w:eastAsia="GHEA Grapalat" w:cs="GHEA Grapalat"/>
              </w:rPr>
            </w:pPr>
          </w:p>
        </w:tc>
      </w:tr>
      <w:tr w14:paraId="3E1B33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F150EE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Գրանցման պետությունը</w:t>
            </w:r>
          </w:p>
        </w:tc>
        <w:tc>
          <w:tcPr>
            <w:tcW w:w="6180" w:type="dxa"/>
            <w:vAlign w:val="center"/>
          </w:tcPr>
          <w:p w14:paraId="75EA71C3">
            <w:pPr>
              <w:spacing w:before="240" w:after="240"/>
              <w:rPr>
                <w:rFonts w:ascii="GHEA Grapalat" w:hAnsi="GHEA Grapalat" w:eastAsia="GHEA Grapalat" w:cs="GHEA Grapalat"/>
              </w:rPr>
            </w:pPr>
          </w:p>
        </w:tc>
      </w:tr>
      <w:tr w14:paraId="5D7089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497C58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Գործադիր մարմնի ղեկավարի անունը և ազգանունը</w:t>
            </w:r>
          </w:p>
        </w:tc>
        <w:tc>
          <w:tcPr>
            <w:tcW w:w="6180" w:type="dxa"/>
            <w:vAlign w:val="center"/>
          </w:tcPr>
          <w:p w14:paraId="3D82C947">
            <w:pPr>
              <w:spacing w:before="240" w:after="240"/>
              <w:rPr>
                <w:rFonts w:ascii="GHEA Grapalat" w:hAnsi="GHEA Grapalat" w:eastAsia="GHEA Grapalat" w:cs="GHEA Grapalat"/>
              </w:rPr>
            </w:pPr>
          </w:p>
        </w:tc>
      </w:tr>
    </w:tbl>
    <w:p w14:paraId="4164461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Իրական շահառուի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7F4EE6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3EE26D9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pPr>
              <w:spacing w:before="240" w:after="240"/>
              <w:rPr>
                <w:rFonts w:ascii="GHEA Grapalat" w:hAnsi="GHEA Grapalat" w:eastAsia="GHEA Grapalat" w:cs="GHEA Grapalat"/>
              </w:rPr>
            </w:pPr>
          </w:p>
        </w:tc>
      </w:tr>
      <w:tr w14:paraId="25617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0E8F401">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53E5790B">
            <w:pPr>
              <w:spacing w:before="240" w:after="240"/>
              <w:rPr>
                <w:rFonts w:ascii="GHEA Grapalat" w:hAnsi="GHEA Grapalat" w:eastAsia="GHEA Grapalat" w:cs="GHEA Grapalat"/>
              </w:rPr>
            </w:pPr>
          </w:p>
        </w:tc>
      </w:tr>
      <w:tr w14:paraId="1A7BB4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27BA9CA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3D199BD3">
            <w:pPr>
              <w:spacing w:before="240" w:after="240"/>
              <w:rPr>
                <w:rFonts w:ascii="GHEA Grapalat" w:hAnsi="GHEA Grapalat" w:eastAsia="GHEA Grapalat" w:cs="GHEA Grapalat"/>
              </w:rPr>
            </w:pPr>
          </w:p>
        </w:tc>
      </w:tr>
      <w:tr w14:paraId="242D9D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16CC9F0A">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42FDF85B">
            <w:pPr>
              <w:spacing w:before="240" w:after="240"/>
              <w:rPr>
                <w:rFonts w:ascii="GHEA Grapalat" w:hAnsi="GHEA Grapalat" w:eastAsia="GHEA Grapalat" w:cs="GHEA Grapalat"/>
              </w:rPr>
            </w:pPr>
          </w:p>
        </w:tc>
      </w:tr>
      <w:tr w14:paraId="3808BC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0511DD95">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196E503C">
            <w:pPr>
              <w:spacing w:before="240" w:after="240"/>
              <w:rPr>
                <w:rFonts w:ascii="GHEA Grapalat" w:hAnsi="GHEA Grapalat" w:eastAsia="GHEA Grapalat" w:cs="GHEA Grapalat"/>
              </w:rPr>
            </w:pPr>
          </w:p>
        </w:tc>
      </w:tr>
    </w:tbl>
    <w:p w14:paraId="4239341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rPr>
      </w:pPr>
      <w:r>
        <w:rPr>
          <w:rFonts w:ascii="GHEA Grapalat" w:hAnsi="GHEA Grapalat" w:eastAsia="GHEA Grapalat" w:cs="GHEA Grapalat"/>
          <w:i/>
        </w:rPr>
        <w:t>Միջանկյալ իրավաբանական անձի բաժնետոմսերի ցուցակման տվյալները</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260919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791559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Ֆոնդային բորսայի անվանումը</w:t>
            </w:r>
          </w:p>
        </w:tc>
        <w:tc>
          <w:tcPr>
            <w:tcW w:w="6180" w:type="dxa"/>
            <w:vAlign w:val="center"/>
          </w:tcPr>
          <w:p w14:paraId="0D8E4566">
            <w:pPr>
              <w:spacing w:before="240" w:after="240"/>
              <w:rPr>
                <w:rFonts w:ascii="GHEA Grapalat" w:hAnsi="GHEA Grapalat" w:eastAsia="GHEA Grapalat" w:cs="GHEA Grapalat"/>
              </w:rPr>
            </w:pPr>
          </w:p>
        </w:tc>
      </w:tr>
      <w:tr w14:paraId="5180C0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636169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Հղումը բորսայում առկա փաստաթղթերին</w:t>
            </w:r>
          </w:p>
        </w:tc>
        <w:tc>
          <w:tcPr>
            <w:tcW w:w="6180" w:type="dxa"/>
            <w:vAlign w:val="center"/>
          </w:tcPr>
          <w:p w14:paraId="240E3E82">
            <w:pPr>
              <w:spacing w:before="240" w:after="240"/>
              <w:rPr>
                <w:rFonts w:ascii="GHEA Grapalat" w:hAnsi="GHEA Grapalat" w:eastAsia="GHEA Grapalat" w:cs="GHEA Grapalat"/>
              </w:rPr>
            </w:pPr>
          </w:p>
        </w:tc>
      </w:tr>
    </w:tbl>
    <w:p w14:paraId="5375B9FB">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rPr>
      </w:pPr>
      <w:r>
        <w:rPr>
          <w:rFonts w:ascii="GHEA Grapalat" w:hAnsi="GHEA Grapalat" w:eastAsia="GHEA Grapalat" w:cs="GHEA Grapalat"/>
          <w:i/>
        </w:rPr>
        <w:br w:type="page"/>
      </w:r>
    </w:p>
    <w:p w14:paraId="666CBE61">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Լրացուցիչ նշումներ</w:t>
      </w:r>
    </w:p>
    <w:p w14:paraId="74D0742A">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75AC0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016" w:type="dxa"/>
            <w:shd w:val="clear" w:color="auto" w:fill="DEEAF6"/>
          </w:tcPr>
          <w:p w14:paraId="7C0562CB">
            <w:pP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14:paraId="16CD5A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shd w:val="clear" w:color="auto" w:fill="auto"/>
          </w:tcPr>
          <w:p w14:paraId="63F706D1">
            <w:pPr>
              <w:rPr>
                <w:rFonts w:ascii="GHEA Grapalat" w:hAnsi="GHEA Grapalat" w:eastAsia="GHEA Grapalat" w:cs="GHEA Grapalat"/>
                <w:b/>
                <w:color w:val="000000"/>
              </w:rPr>
            </w:pPr>
          </w:p>
        </w:tc>
      </w:tr>
    </w:tbl>
    <w:p w14:paraId="5F1084D7">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rPr>
      </w:pPr>
    </w:p>
    <w:p w14:paraId="17C50AE4">
      <w:pPr>
        <w:pStyle w:val="20"/>
        <w:spacing w:line="240" w:lineRule="auto"/>
        <w:jc w:val="right"/>
        <w:rPr>
          <w:rFonts w:ascii="GHEA Grapalat" w:hAnsi="GHEA Grapalat" w:cs="Arial"/>
          <w:b/>
        </w:rPr>
      </w:pPr>
    </w:p>
    <w:p w14:paraId="7D3F9E0C">
      <w:pPr>
        <w:pStyle w:val="20"/>
        <w:spacing w:line="240" w:lineRule="auto"/>
        <w:ind w:firstLine="0"/>
        <w:jc w:val="left"/>
        <w:rPr>
          <w:rFonts w:ascii="GHEA Grapalat" w:hAnsi="GHEA Grapalat"/>
          <w:i/>
          <w:sz w:val="16"/>
          <w:szCs w:val="16"/>
          <w:lang w:val="hy-AM"/>
        </w:rPr>
      </w:pPr>
    </w:p>
    <w:p w14:paraId="0C9F2EAB">
      <w:pPr>
        <w:pStyle w:val="20"/>
        <w:spacing w:line="240" w:lineRule="auto"/>
        <w:ind w:firstLine="0"/>
        <w:jc w:val="left"/>
        <w:rPr>
          <w:rFonts w:ascii="GHEA Grapalat" w:hAnsi="GHEA Grapalat"/>
          <w:i/>
          <w:sz w:val="16"/>
          <w:szCs w:val="16"/>
          <w:lang w:val="hy-AM"/>
        </w:rPr>
      </w:pPr>
    </w:p>
    <w:p w14:paraId="51CE16C9">
      <w:pPr>
        <w:pStyle w:val="20"/>
        <w:spacing w:line="240" w:lineRule="auto"/>
        <w:ind w:firstLine="0"/>
        <w:jc w:val="left"/>
        <w:rPr>
          <w:rFonts w:ascii="GHEA Grapalat" w:hAnsi="GHEA Grapalat"/>
          <w:i/>
          <w:sz w:val="16"/>
          <w:szCs w:val="16"/>
          <w:lang w:val="hy-AM"/>
        </w:rPr>
      </w:pPr>
    </w:p>
    <w:p w14:paraId="6A4CED7E">
      <w:pPr>
        <w:pStyle w:val="20"/>
        <w:spacing w:line="240" w:lineRule="auto"/>
        <w:ind w:firstLine="0"/>
        <w:jc w:val="left"/>
        <w:rPr>
          <w:rFonts w:ascii="GHEA Grapalat" w:hAnsi="GHEA Grapalat"/>
          <w:i/>
          <w:sz w:val="16"/>
          <w:szCs w:val="16"/>
          <w:lang w:val="hy-AM"/>
        </w:rPr>
      </w:pPr>
    </w:p>
    <w:p w14:paraId="243FD7C3">
      <w:pPr>
        <w:pStyle w:val="20"/>
        <w:spacing w:line="240" w:lineRule="auto"/>
        <w:ind w:firstLine="0"/>
        <w:jc w:val="left"/>
        <w:rPr>
          <w:rFonts w:ascii="GHEA Grapalat" w:hAnsi="GHEA Grapalat"/>
          <w:b/>
          <w:lang w:val="hy-AM"/>
        </w:rPr>
      </w:pPr>
    </w:p>
    <w:p w14:paraId="40451747">
      <w:pPr>
        <w:pStyle w:val="20"/>
        <w:spacing w:line="240" w:lineRule="auto"/>
        <w:ind w:firstLine="0"/>
        <w:jc w:val="left"/>
        <w:rPr>
          <w:rFonts w:ascii="GHEA Grapalat" w:hAnsi="GHEA Grapalat"/>
          <w:b/>
          <w:lang w:val="hy-AM"/>
        </w:rPr>
      </w:pPr>
    </w:p>
    <w:p w14:paraId="359AC48D">
      <w:pPr>
        <w:pStyle w:val="20"/>
        <w:spacing w:line="240" w:lineRule="auto"/>
        <w:ind w:firstLine="0"/>
        <w:jc w:val="left"/>
        <w:rPr>
          <w:rFonts w:ascii="GHEA Grapalat" w:hAnsi="GHEA Grapalat"/>
          <w:b/>
          <w:lang w:val="hy-AM"/>
        </w:rPr>
      </w:pPr>
    </w:p>
    <w:p w14:paraId="0D733330">
      <w:pPr>
        <w:pStyle w:val="20"/>
        <w:spacing w:line="240" w:lineRule="auto"/>
        <w:ind w:firstLine="0"/>
        <w:jc w:val="left"/>
        <w:rPr>
          <w:rFonts w:ascii="GHEA Grapalat" w:hAnsi="GHEA Grapalat"/>
          <w:b/>
          <w:lang w:val="hy-AM"/>
        </w:rPr>
      </w:pPr>
    </w:p>
    <w:p w14:paraId="177F6360">
      <w:pPr>
        <w:spacing w:line="360" w:lineRule="auto"/>
        <w:jc w:val="center"/>
        <w:rPr>
          <w:rFonts w:ascii="GHEA Grapalat" w:hAnsi="GHEA Grapalat" w:eastAsia="GHEA Grapalat" w:cs="GHEA Grapalat"/>
          <w:b/>
        </w:rPr>
      </w:pPr>
    </w:p>
    <w:p w14:paraId="0D14106D">
      <w:pPr>
        <w:spacing w:line="360" w:lineRule="auto"/>
        <w:jc w:val="center"/>
        <w:rPr>
          <w:rFonts w:ascii="GHEA Grapalat" w:hAnsi="GHEA Grapalat" w:eastAsia="GHEA Grapalat" w:cs="GHEA Grapalat"/>
          <w:b/>
        </w:rPr>
      </w:pPr>
    </w:p>
    <w:p w14:paraId="55C6E210">
      <w:pPr>
        <w:spacing w:line="360" w:lineRule="auto"/>
        <w:jc w:val="center"/>
        <w:rPr>
          <w:rFonts w:ascii="GHEA Grapalat" w:hAnsi="GHEA Grapalat" w:eastAsia="GHEA Grapalat" w:cs="GHEA Grapalat"/>
          <w:b/>
        </w:rPr>
      </w:pPr>
      <w:r>
        <w:rPr>
          <w:rFonts w:ascii="GHEA Grapalat" w:hAnsi="GHEA Grapalat" w:eastAsia="GHEA Grapalat" w:cs="GHEA Grapalat"/>
          <w:b/>
        </w:rPr>
        <w:t>I. Հայտարարագրի լրացման կարգը</w:t>
      </w:r>
    </w:p>
    <w:p w14:paraId="49DB700E">
      <w:pPr>
        <w:pBdr>
          <w:top w:val="none" w:color="auto" w:sz="0" w:space="0"/>
          <w:left w:val="none" w:color="auto" w:sz="0" w:space="0"/>
          <w:bottom w:val="none" w:color="auto" w:sz="0" w:space="0"/>
          <w:right w:val="none" w:color="auto" w:sz="0" w:space="0"/>
          <w:between w:val="none" w:color="auto" w:sz="0" w:space="0"/>
        </w:pBdr>
        <w:spacing w:line="360" w:lineRule="auto"/>
        <w:ind w:left="567"/>
        <w:jc w:val="center"/>
        <w:rPr>
          <w:rFonts w:ascii="GHEA Grapalat" w:hAnsi="GHEA Grapalat" w:eastAsia="GHEA Grapalat" w:cs="GHEA Grapalat"/>
          <w:color w:val="000000"/>
        </w:rPr>
      </w:pPr>
    </w:p>
    <w:p w14:paraId="0266A6AD">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rPr>
      </w:pPr>
      <w:r>
        <w:rPr>
          <w:rFonts w:ascii="GHEA Grapalat" w:hAnsi="GHEA Grapalat" w:eastAsia="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hAnsi="Cambria Math" w:eastAsia="GHEA Grapalat" w:cs="GHEA Grapalat"/>
          <w:color w:val="000000"/>
        </w:rPr>
        <w:t>․</w:t>
      </w:r>
    </w:p>
    <w:p w14:paraId="3714E94E">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3847207E">
      <w:pPr>
        <w:numPr>
          <w:ilvl w:val="1"/>
          <w:numId w:val="5"/>
        </w:numPr>
        <w:spacing w:line="360" w:lineRule="auto"/>
        <w:ind w:left="0" w:firstLine="567"/>
        <w:jc w:val="both"/>
        <w:rPr>
          <w:rFonts w:ascii="GHEA Grapalat" w:hAnsi="GHEA Grapalat" w:eastAsia="GHEA Grapalat" w:cs="GHEA Grapalat"/>
        </w:rPr>
      </w:pPr>
      <w:r>
        <w:rPr>
          <w:rFonts w:ascii="GHEA Grapalat" w:hAnsi="GHEA Grapalat" w:eastAsia="GHEA Grapalat" w:cs="GHEA Grapalat"/>
        </w:rPr>
        <w:t xml:space="preserve">«Հայտարարագիրը ներկայացնող անձը» ենթաբաժնում լրացվում է այն ֆիզիկական անձի տվյալները ով ստորագրում է </w:t>
      </w:r>
      <w:r>
        <w:rPr>
          <w:rFonts w:ascii="GHEA Grapalat" w:hAnsi="GHEA Grapalat" w:eastAsia="GHEA Grapalat" w:cs="GHEA Grapalat"/>
          <w:lang w:val="hy-AM"/>
        </w:rPr>
        <w:t xml:space="preserve">սույն ընթացակարգի </w:t>
      </w:r>
      <w:r>
        <w:rPr>
          <w:rFonts w:ascii="GHEA Grapalat" w:hAnsi="GHEA Grapalat" w:eastAsia="GHEA Grapalat" w:cs="GHEA Grapalat"/>
        </w:rPr>
        <w:t>հայտում ներառվող փաստաթղթերը.</w:t>
      </w:r>
    </w:p>
    <w:p w14:paraId="1BB6535F">
      <w:pPr>
        <w:numPr>
          <w:ilvl w:val="1"/>
          <w:numId w:val="5"/>
        </w:numP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pPr>
        <w:spacing w:line="276" w:lineRule="auto"/>
        <w:ind w:firstLine="567"/>
        <w:jc w:val="both"/>
        <w:rPr>
          <w:rFonts w:ascii="GHEA Grapalat" w:hAnsi="GHEA Grapalat" w:eastAsia="GHEA Grapalat" w:cs="GHEA Grapalat"/>
        </w:rPr>
      </w:pPr>
    </w:p>
    <w:p w14:paraId="4286E42C">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Հայտարարագրի</w:t>
      </w:r>
      <w:r>
        <w:rPr>
          <w:rFonts w:ascii="GHEA Grapalat" w:hAnsi="GHEA Grapalat" w:eastAsia="GHEA Grapalat" w:cs="GHEA Grapalat"/>
          <w:color w:val="000000"/>
        </w:rPr>
        <w:t xml:space="preserve"> 2-րդ բաժինը (Բաժնետոմսերի ցուցակման տվյալները)</w:t>
      </w:r>
      <w:r>
        <w:rPr>
          <w:rFonts w:ascii="GHEA Grapalat" w:hAnsi="GHEA Grapalat" w:eastAsia="GHEA Grapalat" w:cs="GHEA Grapalat"/>
          <w:b/>
          <w:color w:val="000000"/>
        </w:rPr>
        <w:t xml:space="preserve"> </w:t>
      </w:r>
      <w:r>
        <w:rPr>
          <w:rFonts w:ascii="GHEA Grapalat" w:hAnsi="GHEA Grapalat" w:eastAsia="GHEA Grapalat" w:cs="GHEA Grapalat"/>
          <w:color w:val="000000"/>
        </w:rPr>
        <w:t>լրացվում է, եթե Կազմակերպության կամ Կազմակերպություն</w:t>
      </w:r>
      <w:r>
        <w:rPr>
          <w:rFonts w:ascii="GHEA Grapalat" w:hAnsi="GHEA Grapalat" w:eastAsia="GHEA Grapalat" w:cs="GHEA Grapalat"/>
        </w:rPr>
        <w:t xml:space="preserve">ն </w:t>
      </w:r>
      <w:r>
        <w:rPr>
          <w:rFonts w:ascii="GHEA Grapalat" w:hAnsi="GHEA Grapalat" w:eastAsia="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hAnsi="GHEA Grapalat" w:eastAsia="GHEA Grapalat" w:cs="GHEA Grapalat"/>
        </w:rPr>
        <w:t>այս</w:t>
      </w:r>
      <w:r>
        <w:rPr>
          <w:rFonts w:ascii="GHEA Grapalat" w:hAnsi="GHEA Grapalat" w:eastAsia="GHEA Grapalat" w:cs="GHEA Grapalat"/>
          <w:color w:val="000000"/>
        </w:rPr>
        <w:t xml:space="preserve"> բաժինը լրացվում է Կազմակերպության կամ </w:t>
      </w:r>
      <w:r>
        <w:rPr>
          <w:rFonts w:ascii="GHEA Grapalat" w:hAnsi="GHEA Grapalat" w:eastAsia="GHEA Grapalat" w:cs="GHEA Grapalat"/>
        </w:rPr>
        <w:t>Կազմակերպությունն</w:t>
      </w:r>
      <w:r>
        <w:rPr>
          <w:rFonts w:ascii="GHEA Grapalat" w:hAnsi="GHEA Grapalat" w:eastAsia="GHEA Grapalat" w:cs="GHEA Grapalat"/>
          <w:color w:val="000000"/>
        </w:rPr>
        <w:t xml:space="preserve"> ամբողջությամբ վերահսկող այլ իրավաբանական անձի համար։ </w:t>
      </w:r>
      <w:r>
        <w:rPr>
          <w:rFonts w:ascii="GHEA Grapalat" w:hAnsi="GHEA Grapalat" w:eastAsia="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hAnsi="GHEA Grapalat" w:eastAsia="GHEA Grapalat" w:cs="GHEA Grapalat"/>
          <w:color w:val="000000"/>
        </w:rPr>
        <w:t>Այս բաժնում ենթաբաժինները լրացվում են հետևյալ կանոններով</w:t>
      </w:r>
      <w:r>
        <w:rPr>
          <w:rFonts w:ascii="Cambria Math" w:hAnsi="Cambria Math" w:eastAsia="GHEA Grapalat" w:cs="GHEA Grapalat"/>
          <w:color w:val="000000"/>
        </w:rPr>
        <w:t>․</w:t>
      </w:r>
    </w:p>
    <w:p w14:paraId="4BEC375D">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4014BA49">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763B51A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«Վերահսկողության մակարդակը» ենթաբաժինը լրացվում է, եթե հայտարարագրի 2</w:t>
      </w:r>
      <w:r>
        <w:rPr>
          <w:rFonts w:ascii="Cambria Math" w:hAnsi="Cambria Math" w:eastAsia="Cambria Math" w:cs="Cambria Math"/>
        </w:rPr>
        <w:t>․</w:t>
      </w:r>
      <w:r>
        <w:rPr>
          <w:rFonts w:ascii="GHEA Grapalat" w:hAnsi="GHEA Grapalat" w:eastAsia="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CB7F996">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p>
    <w:p w14:paraId="18EED6D2">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rPr>
      </w:pPr>
      <w:r>
        <w:rPr>
          <w:rFonts w:ascii="GHEA Grapalat" w:hAnsi="GHEA Grapalat" w:eastAsia="GHEA Grapalat" w:cs="GHEA Grapalat"/>
          <w:color w:val="000000"/>
        </w:rPr>
        <w:t>Հայտարարագրի 3-րդ բաժինը (Պետության, համայնքի կամ միջազգային կազմակերպության մասնակցությունը)</w:t>
      </w:r>
      <w:r>
        <w:rPr>
          <w:rFonts w:ascii="GHEA Grapalat" w:hAnsi="GHEA Grapalat" w:eastAsia="GHEA Grapalat" w:cs="GHEA Grapalat"/>
          <w:b/>
          <w:color w:val="000000"/>
        </w:rPr>
        <w:t xml:space="preserve"> </w:t>
      </w:r>
      <w:r>
        <w:rPr>
          <w:rFonts w:ascii="GHEA Grapalat" w:hAnsi="GHEA Grapalat" w:eastAsia="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hAnsi="Cambria Math" w:eastAsia="GHEA Grapalat" w:cs="GHEA Grapalat"/>
          <w:color w:val="000000"/>
        </w:rPr>
        <w:t>․</w:t>
      </w:r>
    </w:p>
    <w:p w14:paraId="1DB3FC46">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CE1D5EF">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ED8F6C3">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rPr>
      </w:pPr>
    </w:p>
    <w:p w14:paraId="047F4E84">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rPr>
      </w:pPr>
      <w:r>
        <w:rPr>
          <w:rFonts w:ascii="GHEA Grapalat" w:hAnsi="GHEA Grapalat" w:eastAsia="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hAnsi="Cambria Math" w:eastAsia="GHEA Grapalat" w:cs="GHEA Grapalat"/>
          <w:color w:val="000000"/>
        </w:rPr>
        <w:t>․</w:t>
      </w:r>
    </w:p>
    <w:p w14:paraId="22F3CFDC">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E79DD58">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242D828A">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«Անձի հաշվառման հասցեն» ենթաբաժնում լրացվում է իրական շահառուի հաշվառման վայրի հասցեն.</w:t>
      </w:r>
    </w:p>
    <w:p w14:paraId="00F5AE7F">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hAnsi="Cambria Math" w:eastAsia="GHEA Grapalat" w:cs="GHEA Grapalat"/>
        </w:rPr>
        <w:t>․</w:t>
      </w:r>
    </w:p>
    <w:p w14:paraId="1D4222CF">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ա</w:t>
      </w:r>
      <w:r>
        <w:rPr>
          <w:rFonts w:ascii="Cambria Math" w:hAnsi="Cambria Math" w:eastAsia="GHEA Grapalat" w:cs="GHEA Grapalat"/>
        </w:rPr>
        <w:t>․</w:t>
      </w:r>
      <w:r>
        <w:rPr>
          <w:rFonts w:ascii="GHEA Grapalat" w:hAnsi="GHEA Grapalat" w:eastAsia="GHEA Grapalat" w:cs="GHEA Grapalat"/>
        </w:rPr>
        <w:t xml:space="preserve"> Այս ենթաբաժնի «</w:t>
      </w:r>
      <w:r>
        <w:rPr>
          <w:rFonts w:ascii="GHEA Grapalat" w:hAnsi="GHEA Grapalat" w:eastAsia="GHEA Grapalat" w:cs="GHEA Grapalat"/>
          <w:b/>
        </w:rPr>
        <w:t>ա</w:t>
      </w:r>
      <w:r>
        <w:rPr>
          <w:rFonts w:ascii="GHEA Grapalat" w:hAnsi="GHEA Grapalat" w:eastAsia="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E245D">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բ</w:t>
      </w:r>
      <w:r>
        <w:rPr>
          <w:rFonts w:ascii="Cambria Math" w:hAnsi="Cambria Math" w:eastAsia="GHEA Grapalat" w:cs="GHEA Grapalat"/>
        </w:rPr>
        <w:t>․</w:t>
      </w:r>
      <w:r>
        <w:rPr>
          <w:rFonts w:ascii="GHEA Grapalat" w:hAnsi="GHEA Grapalat" w:eastAsia="GHEA Grapalat" w:cs="GHEA Grapalat"/>
        </w:rPr>
        <w:t xml:space="preserve"> Այս ենթաբաժնի «</w:t>
      </w:r>
      <w:r>
        <w:rPr>
          <w:rFonts w:ascii="GHEA Grapalat" w:hAnsi="GHEA Grapalat" w:eastAsia="GHEA Grapalat" w:cs="GHEA Grapalat"/>
          <w:b/>
        </w:rPr>
        <w:t>բ</w:t>
      </w:r>
      <w:r>
        <w:rPr>
          <w:rFonts w:ascii="GHEA Grapalat" w:hAnsi="GHEA Grapalat" w:eastAsia="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405AA00">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գ</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գ</w:t>
      </w:r>
      <w:r>
        <w:rPr>
          <w:rFonts w:ascii="GHEA Grapalat" w:hAnsi="GHEA Grapalat" w:eastAsia="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08578DE8">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bookmarkStart w:id="6" w:name="_heading=h.gjdgxs" w:colFirst="0" w:colLast="0"/>
      <w:bookmarkEnd w:id="6"/>
      <w:r>
        <w:rPr>
          <w:rFonts w:ascii="GHEA Grapalat" w:hAnsi="GHEA Grapalat" w:eastAsia="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Pr>
          <w:rFonts w:ascii="Cambria Math" w:hAnsi="Cambria Math" w:eastAsia="Cambria Math" w:cs="Cambria Math"/>
        </w:rPr>
        <w:t>․</w:t>
      </w:r>
      <w:r>
        <w:rPr>
          <w:rFonts w:ascii="GHEA Grapalat" w:hAnsi="GHEA Grapalat" w:eastAsia="GHEA Grapalat" w:cs="GHEA Grapalat"/>
        </w:rPr>
        <w:t>5-րդ կետում սահմանված կանոնների հաշվառմամբ։ Այս ենթաբաժնում հիմքերի վերաբերյալ տվյալները լրացվում են հետևյալ կանոններով</w:t>
      </w:r>
      <w:r>
        <w:rPr>
          <w:rFonts w:ascii="Cambria Math" w:hAnsi="Cambria Math" w:eastAsia="GHEA Grapalat" w:cs="GHEA Grapalat"/>
        </w:rPr>
        <w:t>․</w:t>
      </w:r>
    </w:p>
    <w:p w14:paraId="21EBB0D6">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ա</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ա</w:t>
      </w:r>
      <w:r>
        <w:rPr>
          <w:rFonts w:ascii="GHEA Grapalat" w:hAnsi="GHEA Grapalat" w:eastAsia="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69EBB404">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բ</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բ</w:t>
      </w:r>
      <w:r>
        <w:rPr>
          <w:rFonts w:ascii="GHEA Grapalat" w:hAnsi="GHEA Grapalat" w:eastAsia="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265F917">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գ</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գ</w:t>
      </w:r>
      <w:r>
        <w:rPr>
          <w:rFonts w:ascii="GHEA Grapalat" w:hAnsi="GHEA Grapalat" w:eastAsia="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D118F97">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դ</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դ</w:t>
      </w:r>
      <w:r>
        <w:rPr>
          <w:rFonts w:ascii="GHEA Grapalat" w:hAnsi="GHEA Grapalat" w:eastAsia="GHEA Grapalat" w:cs="GHEA Grapalat"/>
        </w:rPr>
        <w:t>»</w:t>
      </w:r>
      <w:r>
        <w:rPr>
          <w:rFonts w:ascii="GHEA Grapalat" w:hAnsi="GHEA Grapalat" w:eastAsia="GHEA Grapalat" w:cs="GHEA Grapalat"/>
          <w:b/>
        </w:rPr>
        <w:t xml:space="preserve"> </w:t>
      </w:r>
      <w:r>
        <w:rPr>
          <w:rFonts w:ascii="GHEA Grapalat" w:hAnsi="GHEA Grapalat" w:eastAsia="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5BE8273">
      <w:pPr>
        <w:pBdr>
          <w:top w:val="none" w:color="auto" w:sz="0" w:space="0"/>
          <w:left w:val="none" w:color="auto" w:sz="0" w:space="0"/>
          <w:bottom w:val="none" w:color="auto" w:sz="0" w:space="0"/>
          <w:right w:val="none" w:color="auto" w:sz="0" w:space="0"/>
          <w:between w:val="none" w:color="auto" w:sz="0" w:space="0"/>
        </w:pBdr>
        <w:spacing w:line="360" w:lineRule="auto"/>
        <w:ind w:firstLine="567"/>
        <w:jc w:val="both"/>
        <w:rPr>
          <w:rFonts w:ascii="GHEA Grapalat" w:hAnsi="GHEA Grapalat" w:eastAsia="GHEA Grapalat" w:cs="GHEA Grapalat"/>
        </w:rPr>
      </w:pPr>
      <w:r>
        <w:rPr>
          <w:rFonts w:ascii="GHEA Grapalat" w:hAnsi="GHEA Grapalat" w:eastAsia="GHEA Grapalat" w:cs="GHEA Grapalat"/>
        </w:rPr>
        <w:t>ե</w:t>
      </w:r>
      <w:r>
        <w:rPr>
          <w:rFonts w:ascii="Cambria Math" w:hAnsi="Cambria Math" w:eastAsia="GHEA Grapalat" w:cs="GHEA Grapalat"/>
        </w:rPr>
        <w:t xml:space="preserve">․ </w:t>
      </w:r>
      <w:r>
        <w:rPr>
          <w:rFonts w:ascii="GHEA Grapalat" w:hAnsi="GHEA Grapalat" w:eastAsia="GHEA Grapalat" w:cs="GHEA Grapalat"/>
        </w:rPr>
        <w:t>Այս ենթաբաժնի «</w:t>
      </w:r>
      <w:r>
        <w:rPr>
          <w:rFonts w:ascii="GHEA Grapalat" w:hAnsi="GHEA Grapalat" w:eastAsia="GHEA Grapalat" w:cs="GHEA Grapalat"/>
          <w:b/>
        </w:rPr>
        <w:t>ե</w:t>
      </w:r>
      <w:r>
        <w:rPr>
          <w:rFonts w:ascii="GHEA Grapalat" w:hAnsi="GHEA Grapalat" w:eastAsia="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89F5384">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6353AB58">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rPr>
      </w:pPr>
    </w:p>
    <w:p w14:paraId="2A37843B">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color w:val="000000"/>
        </w:rPr>
      </w:pPr>
      <w:r>
        <w:rPr>
          <w:rFonts w:ascii="GHEA Grapalat" w:hAnsi="GHEA Grapalat" w:eastAsia="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hAnsi="GHEA Grapalat" w:eastAsia="GHEA Grapalat" w:cs="GHEA Grapalat"/>
          <w:color w:val="000000"/>
        </w:rPr>
        <w:t xml:space="preserve">ենթակա է լրացման յուրաքանչյուր </w:t>
      </w:r>
      <w:r>
        <w:rPr>
          <w:rFonts w:ascii="GHEA Grapalat" w:hAnsi="GHEA Grapalat" w:eastAsia="GHEA Grapalat" w:cs="GHEA Grapalat"/>
        </w:rPr>
        <w:t xml:space="preserve">միջանկյալ իրավաբանական անձի համար առանձին՝ բոլոր միջանկյալ իրավաբանական անձանց քանակով։ </w:t>
      </w:r>
      <w:r>
        <w:rPr>
          <w:rFonts w:ascii="GHEA Grapalat" w:hAnsi="GHEA Grapalat" w:eastAsia="GHEA Grapalat" w:cs="GHEA Grapalat"/>
          <w:color w:val="000000"/>
        </w:rPr>
        <w:t>Այս բաժնում ենթաբաժինները լրացվում են հետևյալ կանոններով</w:t>
      </w:r>
      <w:r>
        <w:rPr>
          <w:rFonts w:ascii="Cambria Math" w:hAnsi="Cambria Math" w:eastAsia="GHEA Grapalat" w:cs="GHEA Grapalat"/>
          <w:color w:val="000000"/>
        </w:rPr>
        <w:t>․</w:t>
      </w:r>
    </w:p>
    <w:p w14:paraId="2ED89FE1">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477A496A">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pPr>
        <w:numPr>
          <w:ilvl w:val="1"/>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pPr>
        <w:pBdr>
          <w:top w:val="none" w:color="auto" w:sz="0" w:space="0"/>
          <w:left w:val="none" w:color="auto" w:sz="0" w:space="0"/>
          <w:bottom w:val="none" w:color="auto" w:sz="0" w:space="0"/>
          <w:right w:val="none" w:color="auto" w:sz="0" w:space="0"/>
          <w:between w:val="none" w:color="auto" w:sz="0" w:space="0"/>
        </w:pBdr>
        <w:spacing w:line="360" w:lineRule="auto"/>
        <w:ind w:left="1789" w:firstLine="567"/>
        <w:jc w:val="both"/>
        <w:rPr>
          <w:rFonts w:ascii="GHEA Grapalat" w:hAnsi="GHEA Grapalat" w:eastAsia="GHEA Grapalat" w:cs="GHEA Grapalat"/>
        </w:rPr>
      </w:pPr>
    </w:p>
    <w:p w14:paraId="0835D448">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41D8D8C">
      <w:pPr>
        <w:numPr>
          <w:ilvl w:val="0"/>
          <w:numId w:val="5"/>
        </w:numPr>
        <w:pBdr>
          <w:top w:val="none" w:color="auto" w:sz="0" w:space="0"/>
          <w:left w:val="none" w:color="auto" w:sz="0" w:space="0"/>
          <w:bottom w:val="none" w:color="auto" w:sz="0" w:space="0"/>
          <w:right w:val="none" w:color="auto" w:sz="0" w:space="0"/>
          <w:between w:val="none" w:color="auto" w:sz="0" w:space="0"/>
        </w:pBdr>
        <w:spacing w:line="360" w:lineRule="auto"/>
        <w:ind w:left="0" w:firstLine="567"/>
        <w:jc w:val="both"/>
        <w:rPr>
          <w:rFonts w:ascii="GHEA Grapalat" w:hAnsi="GHEA Grapalat" w:eastAsia="GHEA Grapalat" w:cs="GHEA Grapalat"/>
        </w:rPr>
      </w:pPr>
      <w:r>
        <w:rPr>
          <w:rFonts w:ascii="GHEA Grapalat" w:hAnsi="GHEA Grapalat" w:eastAsia="GHEA Grapalat" w:cs="GHEA Grapalat"/>
        </w:rPr>
        <w:t xml:space="preserve">Հայտարարագիրը լրացնում և ստորագրում է հայտը ներկայացնող անձը։ </w:t>
      </w:r>
    </w:p>
    <w:p w14:paraId="4CCC00F6">
      <w:pPr>
        <w:pStyle w:val="20"/>
        <w:spacing w:line="240" w:lineRule="auto"/>
        <w:ind w:left="360" w:firstLine="0"/>
        <w:rPr>
          <w:rFonts w:ascii="GHEA Grapalat" w:hAnsi="GHEA Grapalat" w:cs="Sylfaen"/>
          <w:i/>
          <w:sz w:val="16"/>
          <w:szCs w:val="16"/>
          <w:lang w:val="hy-AM" w:eastAsia="ru-RU"/>
        </w:rPr>
      </w:pPr>
    </w:p>
    <w:p w14:paraId="494DB3AF">
      <w:pPr>
        <w:pStyle w:val="20"/>
        <w:spacing w:line="240" w:lineRule="auto"/>
        <w:ind w:left="360" w:firstLine="0"/>
        <w:rPr>
          <w:rFonts w:ascii="GHEA Grapalat" w:hAnsi="GHEA Grapalat" w:cs="Sylfaen"/>
          <w:i/>
          <w:sz w:val="16"/>
          <w:szCs w:val="16"/>
          <w:lang w:val="hy-AM" w:eastAsia="ru-RU"/>
        </w:rPr>
      </w:pPr>
    </w:p>
    <w:p w14:paraId="3EB915A0">
      <w:pPr>
        <w:pStyle w:val="20"/>
        <w:spacing w:line="240" w:lineRule="auto"/>
        <w:ind w:firstLine="0"/>
        <w:rPr>
          <w:rFonts w:ascii="GHEA Grapalat" w:hAnsi="GHEA Grapalat" w:cs="Sylfaen"/>
          <w:i/>
          <w:sz w:val="16"/>
          <w:szCs w:val="16"/>
          <w:lang w:val="hy-AM" w:eastAsia="ru-RU"/>
        </w:rPr>
      </w:pPr>
    </w:p>
    <w:p w14:paraId="5D7F7E1B">
      <w:pPr>
        <w:pStyle w:val="20"/>
        <w:spacing w:line="240" w:lineRule="auto"/>
        <w:ind w:left="360" w:firstLine="0"/>
        <w:rPr>
          <w:rFonts w:ascii="GHEA Grapalat" w:hAnsi="GHEA Grapalat" w:cs="Sylfaen"/>
          <w:i/>
          <w:sz w:val="16"/>
          <w:szCs w:val="16"/>
          <w:lang w:val="hy-AM" w:eastAsia="ru-RU"/>
        </w:rPr>
      </w:pPr>
    </w:p>
    <w:p w14:paraId="7F15A99F">
      <w:pPr>
        <w:pStyle w:val="20"/>
        <w:spacing w:line="240" w:lineRule="auto"/>
        <w:ind w:left="360" w:firstLine="0"/>
        <w:rPr>
          <w:rFonts w:ascii="GHEA Grapalat" w:hAnsi="GHEA Grapalat" w:cs="Sylfaen"/>
          <w:i/>
          <w:sz w:val="16"/>
          <w:szCs w:val="16"/>
          <w:lang w:val="hy-AM" w:eastAsia="ru-RU"/>
        </w:rPr>
      </w:pPr>
    </w:p>
    <w:p w14:paraId="7D193477">
      <w:pPr>
        <w:pStyle w:val="20"/>
        <w:spacing w:line="240" w:lineRule="auto"/>
        <w:ind w:left="360" w:firstLine="0"/>
        <w:rPr>
          <w:rFonts w:ascii="GHEA Grapalat" w:hAnsi="GHEA Grapalat" w:cs="Sylfaen"/>
          <w:i/>
          <w:sz w:val="16"/>
          <w:szCs w:val="16"/>
          <w:lang w:val="hy-AM" w:eastAsia="ru-RU"/>
        </w:rPr>
      </w:pPr>
    </w:p>
    <w:p w14:paraId="4AFEB53D">
      <w:pPr>
        <w:pStyle w:val="20"/>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029B8A5">
      <w:pPr>
        <w:pStyle w:val="20"/>
        <w:spacing w:line="240" w:lineRule="auto"/>
        <w:ind w:left="360" w:firstLine="0"/>
        <w:rPr>
          <w:rFonts w:ascii="GHEA Grapalat" w:hAnsi="GHEA Grapalat"/>
          <w:i/>
          <w:sz w:val="16"/>
          <w:szCs w:val="16"/>
          <w:lang w:val="hy-AM"/>
        </w:rPr>
      </w:pPr>
      <w:r>
        <w:rPr>
          <w:rFonts w:ascii="GHEA Grapalat" w:hAnsi="GHEA Grapalat" w:cs="Sylfaen"/>
          <w:i/>
          <w:sz w:val="16"/>
          <w:szCs w:val="16"/>
          <w:lang w:val="hy-AM" w:eastAsia="ru-RU"/>
        </w:rPr>
        <w:t>** 1.2</w:t>
      </w:r>
      <w:r>
        <w:rPr>
          <w:rFonts w:ascii="GHEA Grapalat" w:hAnsi="GHEA Grapalat"/>
          <w:i/>
          <w:sz w:val="16"/>
          <w:szCs w:val="16"/>
          <w:lang w:val="hy-AM"/>
        </w:rPr>
        <w:t xml:space="preserve"> հավելվածը չի ներկայացվում մասնակցի կողմից եթե վերջինս հանդիսանում է ՀՀ ռեզիդենտ, ինչպես նաև եթե մասնակիցը անհատ ձեռնարկատեր է կամ ֆիզիկական անձ։</w:t>
      </w:r>
    </w:p>
    <w:p w14:paraId="2C27CE05">
      <w:pPr>
        <w:pStyle w:val="20"/>
        <w:spacing w:line="240" w:lineRule="auto"/>
        <w:ind w:left="360" w:firstLine="0"/>
        <w:jc w:val="right"/>
        <w:rPr>
          <w:rFonts w:ascii="GHEA Grapalat" w:hAnsi="GHEA Grapalat" w:cs="Arial"/>
          <w:b/>
          <w:lang w:val="hy-AM"/>
        </w:rPr>
      </w:pPr>
      <w:r>
        <w:rPr>
          <w:rFonts w:ascii="GHEA Grapalat" w:hAnsi="GHEA Grapalat"/>
          <w:b/>
          <w:lang w:val="hy-AM"/>
        </w:rPr>
        <w:t xml:space="preserve"> </w:t>
      </w:r>
      <w:r>
        <w:rPr>
          <w:rFonts w:ascii="GHEA Grapalat" w:hAnsi="GHEA Grapalat"/>
          <w:b/>
          <w:lang w:val="hy-AM"/>
        </w:rPr>
        <w:br w:type="page"/>
      </w:r>
      <w:r>
        <w:rPr>
          <w:rFonts w:ascii="GHEA Grapalat" w:hAnsi="GHEA Grapalat" w:cs="Sylfaen"/>
          <w:b/>
          <w:lang w:val="hy-AM"/>
        </w:rPr>
        <w:t>Հավելված</w:t>
      </w:r>
      <w:r>
        <w:rPr>
          <w:rFonts w:ascii="GHEA Grapalat" w:hAnsi="GHEA Grapalat" w:cs="Arial"/>
          <w:b/>
          <w:lang w:val="hy-AM"/>
        </w:rPr>
        <w:t xml:space="preserve"> 2</w:t>
      </w:r>
    </w:p>
    <w:p w14:paraId="0E17714F">
      <w:pPr>
        <w:pStyle w:val="20"/>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hy-AM"/>
        </w:rPr>
        <w:t>*</w:t>
      </w:r>
      <w:r>
        <w:rPr>
          <w:rFonts w:ascii="GHEA Grapalat" w:hAnsi="GHEA Grapalat"/>
          <w:b/>
          <w:lang w:val="hy-AM"/>
        </w:rPr>
        <w:t xml:space="preserve">  </w:t>
      </w:r>
      <w:r>
        <w:rPr>
          <w:rFonts w:ascii="GHEA Grapalat" w:hAnsi="GHEA Grapalat" w:cs="Sylfaen"/>
          <w:b/>
          <w:lang w:val="hy-AM"/>
        </w:rPr>
        <w:t>ծածկագրով</w:t>
      </w:r>
    </w:p>
    <w:p w14:paraId="34628EDC">
      <w:pPr>
        <w:pStyle w:val="20"/>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Arial"/>
          <w:b/>
          <w:lang w:val="hy-AM"/>
        </w:rPr>
        <w:t xml:space="preserve"> </w:t>
      </w:r>
      <w:r>
        <w:rPr>
          <w:rFonts w:ascii="GHEA Grapalat" w:hAnsi="GHEA Grapalat" w:cs="Sylfaen"/>
          <w:b/>
          <w:lang w:val="hy-AM"/>
        </w:rPr>
        <w:t>հրավերի</w:t>
      </w:r>
    </w:p>
    <w:p w14:paraId="440F5960">
      <w:pPr>
        <w:rPr>
          <w:rFonts w:ascii="GHEA Grapalat" w:hAnsi="GHEA Grapalat"/>
          <w:lang w:val="hy-AM"/>
        </w:rPr>
      </w:pPr>
    </w:p>
    <w:p w14:paraId="1BE48E58">
      <w:pPr>
        <w:ind w:firstLine="567"/>
        <w:jc w:val="center"/>
        <w:rPr>
          <w:rFonts w:ascii="GHEA Grapalat" w:hAnsi="GHEA Grapalat"/>
          <w:sz w:val="20"/>
          <w:lang w:val="hy-AM"/>
        </w:rPr>
      </w:pPr>
    </w:p>
    <w:p w14:paraId="2A3590F9">
      <w:pPr>
        <w:ind w:left="-66"/>
        <w:jc w:val="center"/>
        <w:rPr>
          <w:rFonts w:ascii="GHEA Grapalat" w:hAnsi="GHEA Grapalat"/>
          <w:b/>
          <w:sz w:val="20"/>
          <w:lang w:val="hy-AM"/>
        </w:rPr>
      </w:pPr>
      <w:r>
        <w:rPr>
          <w:rFonts w:ascii="GHEA Grapalat" w:hAnsi="GHEA Grapalat"/>
          <w:b/>
          <w:sz w:val="20"/>
          <w:lang w:val="hy-AM"/>
        </w:rPr>
        <w:t>Գ Ն Ա Յ Ի Ն   Ա Ռ Ա Ջ Ա Ր Կ</w:t>
      </w:r>
    </w:p>
    <w:p w14:paraId="6407737A">
      <w:pPr>
        <w:ind w:firstLine="567"/>
        <w:rPr>
          <w:rFonts w:ascii="GHEA Grapalat" w:hAnsi="GHEA Grapalat"/>
          <w:lang w:val="hy-AM"/>
        </w:rPr>
      </w:pPr>
    </w:p>
    <w:p w14:paraId="0CE5F30E">
      <w:pPr>
        <w:ind w:firstLine="567"/>
        <w:jc w:val="both"/>
        <w:rPr>
          <w:rFonts w:ascii="GHEA Grapalat" w:hAnsi="GHEA Grapalat" w:cs="Arial"/>
          <w:lang w:val="hy-AM"/>
        </w:rPr>
      </w:pPr>
      <w:r>
        <w:rPr>
          <w:rFonts w:ascii="GHEA Grapalat" w:hAnsi="GHEA Grapalat" w:cs="Arial"/>
          <w:sz w:val="20"/>
          <w:szCs w:val="20"/>
          <w:lang w:val="es-ES"/>
        </w:rPr>
        <w:t xml:space="preserve">Ուսումնասիրելով </w:t>
      </w:r>
      <w:r>
        <w:rPr>
          <w:rFonts w:ascii="GHEA Grapalat" w:hAnsi="GHEA Grapalat"/>
          <w:sz w:val="20"/>
          <w:szCs w:val="20"/>
          <w:lang w:val="es-ES"/>
        </w:rPr>
        <w:t>«</w:t>
      </w:r>
      <w:r>
        <w:rPr>
          <w:rFonts w:ascii="GHEA Grapalat" w:hAnsi="GHEA Grapalat"/>
          <w:sz w:val="20"/>
          <w:szCs w:val="20"/>
          <w:lang w:val="hy-AM"/>
        </w:rPr>
        <w:t>ՀՀ ԳՄՍ6ՄԴ</w:t>
      </w:r>
      <w:r>
        <w:rPr>
          <w:rFonts w:ascii="GHEA Grapalat" w:hAnsi="GHEA Grapalat"/>
          <w:sz w:val="20"/>
          <w:szCs w:val="20"/>
          <w:lang w:val="es-ES"/>
        </w:rPr>
        <w:t>---</w:t>
      </w:r>
      <w:r>
        <w:rPr>
          <w:rFonts w:ascii="GHEA Grapalat" w:hAnsi="GHEA Grapalat" w:cs="Sylfaen"/>
          <w:sz w:val="20"/>
          <w:szCs w:val="20"/>
          <w:lang w:val="hy-AM"/>
        </w:rPr>
        <w:t>ԳՀ</w:t>
      </w:r>
      <w:r>
        <w:rPr>
          <w:rFonts w:ascii="GHEA Grapalat" w:hAnsi="GHEA Grapalat" w:cs="Sylfaen"/>
          <w:sz w:val="20"/>
          <w:szCs w:val="20"/>
          <w:lang w:val="es-ES"/>
        </w:rPr>
        <w:t>Ա</w:t>
      </w:r>
      <w:r>
        <w:rPr>
          <w:rFonts w:ascii="GHEA Grapalat" w:hAnsi="GHEA Grapalat" w:cs="Sylfaen"/>
          <w:sz w:val="20"/>
          <w:szCs w:val="20"/>
          <w:lang w:val="hy-AM"/>
        </w:rPr>
        <w:t>Շ</w:t>
      </w:r>
      <w:r>
        <w:rPr>
          <w:rFonts w:ascii="GHEA Grapalat" w:hAnsi="GHEA Grapalat" w:cs="Sylfaen"/>
          <w:sz w:val="20"/>
          <w:szCs w:val="20"/>
          <w:lang w:val="es-ES"/>
        </w:rPr>
        <w:t>ՁԲ</w:t>
      </w:r>
      <w:r>
        <w:rPr>
          <w:rFonts w:ascii="GHEA Grapalat" w:hAnsi="GHEA Grapalat" w:cs="Sylfaen"/>
          <w:sz w:val="20"/>
          <w:szCs w:val="20"/>
          <w:lang w:val="hy-AM"/>
        </w:rPr>
        <w:t xml:space="preserve"> </w:t>
      </w:r>
      <w:r>
        <w:rPr>
          <w:rFonts w:ascii="GHEA Grapalat" w:hAnsi="GHEA Grapalat" w:cs="Arial"/>
          <w:sz w:val="20"/>
          <w:szCs w:val="20"/>
          <w:lang w:val="hy-AM"/>
        </w:rPr>
        <w:t>24</w:t>
      </w:r>
      <w:r>
        <w:rPr>
          <w:rFonts w:ascii="GHEA Grapalat" w:hAnsi="GHEA Grapalat" w:cs="Arial"/>
          <w:sz w:val="20"/>
          <w:szCs w:val="20"/>
          <w:lang w:val="es-ES"/>
        </w:rPr>
        <w:t>/</w:t>
      </w:r>
      <w:r>
        <w:rPr>
          <w:rFonts w:ascii="GHEA Grapalat" w:hAnsi="GHEA Grapalat" w:cs="Arial"/>
          <w:sz w:val="20"/>
          <w:szCs w:val="20"/>
          <w:lang w:val="hy-AM"/>
        </w:rPr>
        <w:t>02</w:t>
      </w:r>
      <w:r>
        <w:rPr>
          <w:rFonts w:ascii="GHEA Grapalat" w:hAnsi="GHEA Grapalat"/>
          <w:sz w:val="20"/>
          <w:szCs w:val="20"/>
          <w:lang w:val="es-ES"/>
        </w:rPr>
        <w:t>»</w:t>
      </w:r>
      <w:r>
        <w:rPr>
          <w:rFonts w:ascii="GHEA Grapalat" w:hAnsi="GHEA Grapalat" w:cs="Arial"/>
          <w:sz w:val="20"/>
          <w:szCs w:val="20"/>
          <w:lang w:val="es-ES"/>
        </w:rPr>
        <w:t xml:space="preserve">* ծածկագրով </w:t>
      </w:r>
      <w:r>
        <w:rPr>
          <w:rFonts w:ascii="GHEA Grapalat" w:hAnsi="GHEA Grapalat" w:cs="Arial"/>
          <w:sz w:val="20"/>
          <w:szCs w:val="20"/>
          <w:lang w:val="hy-AM"/>
        </w:rPr>
        <w:t>գնանշման հարցման</w:t>
      </w:r>
      <w:r>
        <w:rPr>
          <w:rFonts w:ascii="GHEA Grapalat" w:hAnsi="GHEA Grapalat" w:cs="Arial"/>
          <w:sz w:val="20"/>
          <w:szCs w:val="20"/>
          <w:lang w:val="es-ES"/>
        </w:rPr>
        <w:t xml:space="preserve"> հրավերը, այդ թվում կնքվելիք  պայմանագրի նախագիծը</w:t>
      </w:r>
      <w:r>
        <w:rPr>
          <w:rFonts w:ascii="GHEA Grapalat" w:hAnsi="GHEA Grapalat" w:cs="Arial"/>
          <w:lang w:val="hy-AM"/>
        </w:rPr>
        <w:t xml:space="preserve">, </w:t>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 xml:space="preserve">     </w:t>
      </w:r>
      <w:r>
        <w:rPr>
          <w:rFonts w:ascii="GHEA Grapalat" w:hAnsi="GHEA Grapalat"/>
          <w:sz w:val="20"/>
          <w:u w:val="single"/>
          <w:lang w:val="hy-AM"/>
        </w:rPr>
        <w:tab/>
      </w:r>
      <w:r>
        <w:rPr>
          <w:rFonts w:ascii="GHEA Grapalat" w:hAnsi="GHEA Grapalat"/>
          <w:sz w:val="20"/>
          <w:u w:val="single"/>
          <w:lang w:val="hy-AM"/>
        </w:rPr>
        <w:tab/>
      </w:r>
      <w:r>
        <w:rPr>
          <w:rFonts w:ascii="GHEA Grapalat" w:hAnsi="GHEA Grapalat"/>
          <w:sz w:val="20"/>
          <w:u w:val="single"/>
          <w:lang w:val="hy-AM"/>
        </w:rPr>
        <w:t xml:space="preserve">           </w:t>
      </w:r>
      <w:r>
        <w:rPr>
          <w:rFonts w:ascii="GHEA Grapalat" w:hAnsi="GHEA Grapalat" w:cs="Arial"/>
          <w:sz w:val="20"/>
          <w:szCs w:val="20"/>
          <w:lang w:val="es-ES"/>
        </w:rPr>
        <w:t>-ն առաջարկում է</w:t>
      </w:r>
      <w:r>
        <w:rPr>
          <w:rFonts w:ascii="GHEA Grapalat" w:hAnsi="GHEA Grapalat" w:cs="Arial"/>
          <w:lang w:val="hy-AM"/>
        </w:rPr>
        <w:t xml:space="preserve">   </w:t>
      </w:r>
    </w:p>
    <w:p w14:paraId="6CAA0A7E">
      <w:pPr>
        <w:ind w:firstLine="567"/>
        <w:jc w:val="both"/>
        <w:rPr>
          <w:rFonts w:ascii="GHEA Grapalat" w:hAnsi="GHEA Grapalat" w:cs="Arial"/>
        </w:rPr>
      </w:pPr>
      <w:bookmarkStart w:id="7" w:name="_Hlk23147299"/>
      <w:r>
        <w:rPr>
          <w:rFonts w:ascii="GHEA Grapalat" w:hAnsi="GHEA Grapalat" w:cs="Sylfaen"/>
          <w:vertAlign w:val="superscript"/>
          <w:lang w:val="hy-AM"/>
        </w:rPr>
        <w:t xml:space="preserve">                                                                                     մասնակցի անվանումը</w:t>
      </w:r>
    </w:p>
    <w:bookmarkEnd w:id="7"/>
    <w:p w14:paraId="52617CA2">
      <w:pPr>
        <w:jc w:val="both"/>
        <w:rPr>
          <w:rFonts w:ascii="GHEA Grapalat" w:hAnsi="GHEA Grapalat"/>
          <w:sz w:val="20"/>
          <w:lang w:val="hy-AM"/>
        </w:rPr>
      </w:pPr>
      <w:r>
        <w:rPr>
          <w:rFonts w:ascii="GHEA Grapalat" w:hAnsi="GHEA Grapalat" w:cs="Arial"/>
          <w:sz w:val="20"/>
          <w:szCs w:val="20"/>
          <w:lang w:val="es-ES"/>
        </w:rPr>
        <w:t>պայմանագիրը կատարել ներքոհիշյալ ընդհանուր գներով.</w:t>
      </w:r>
    </w:p>
    <w:p w14:paraId="00F72C3F">
      <w:pPr>
        <w:jc w:val="center"/>
        <w:rPr>
          <w:rFonts w:ascii="GHEA Grapalat" w:hAnsi="GHEA Grapalat"/>
          <w:sz w:val="20"/>
          <w:lang w:val="hy-AM"/>
        </w:rPr>
      </w:pPr>
      <w:r>
        <w:rPr>
          <w:rFonts w:ascii="GHEA Grapalat" w:hAnsi="GHEA Grapalat"/>
          <w:sz w:val="20"/>
          <w:szCs w:val="20"/>
          <w:lang w:val="es-ES"/>
        </w:rPr>
        <w:t xml:space="preserve">                                                                                                                                   </w:t>
      </w:r>
      <w:r>
        <w:rPr>
          <w:rFonts w:ascii="GHEA Grapalat" w:hAnsi="GHEA Grapalat"/>
          <w:sz w:val="20"/>
          <w:lang w:val="es-ES"/>
        </w:rPr>
        <w:t>ՀՀ դրամ</w:t>
      </w:r>
    </w:p>
    <w:tbl>
      <w:tblPr>
        <w:tblStyle w:val="12"/>
        <w:tblW w:w="9440"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136"/>
        <w:gridCol w:w="3259"/>
        <w:gridCol w:w="1643"/>
        <w:gridCol w:w="1701"/>
        <w:gridCol w:w="1701"/>
      </w:tblGrid>
      <w:tr w14:paraId="78F6C5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16" w:hRule="atLeast"/>
          <w:jc w:val="center"/>
        </w:trPr>
        <w:tc>
          <w:tcPr>
            <w:tcW w:w="1136" w:type="dxa"/>
            <w:tcBorders>
              <w:top w:val="single" w:color="auto" w:sz="4" w:space="0"/>
              <w:left w:val="single" w:color="auto" w:sz="4" w:space="0"/>
              <w:right w:val="single" w:color="auto" w:sz="4" w:space="0"/>
            </w:tcBorders>
            <w:vAlign w:val="center"/>
          </w:tcPr>
          <w:p w14:paraId="256914C0">
            <w:pPr>
              <w:jc w:val="center"/>
              <w:rPr>
                <w:rFonts w:ascii="GHEA Grapalat" w:hAnsi="GHEA Grapalat"/>
                <w:b/>
                <w:bCs/>
                <w:sz w:val="16"/>
                <w:szCs w:val="18"/>
                <w:lang w:val="es-ES"/>
              </w:rPr>
            </w:pPr>
            <w:r>
              <w:rPr>
                <w:rFonts w:ascii="GHEA Grapalat" w:hAnsi="GHEA Grapalat"/>
                <w:b/>
                <w:bCs/>
                <w:sz w:val="16"/>
                <w:szCs w:val="18"/>
                <w:lang w:val="es-ES"/>
              </w:rPr>
              <w:t>Չափա-</w:t>
            </w:r>
          </w:p>
          <w:p w14:paraId="4B4DD581">
            <w:pPr>
              <w:jc w:val="center"/>
              <w:rPr>
                <w:rFonts w:ascii="GHEA Grapalat" w:hAnsi="GHEA Grapalat"/>
                <w:b/>
                <w:bCs/>
                <w:sz w:val="16"/>
                <w:lang w:val="es-ES"/>
              </w:rPr>
            </w:pPr>
            <w:r>
              <w:rPr>
                <w:rFonts w:ascii="GHEA Grapalat" w:hAnsi="GHEA Grapalat"/>
                <w:b/>
                <w:bCs/>
                <w:sz w:val="16"/>
                <w:szCs w:val="18"/>
                <w:lang w:val="es-ES"/>
              </w:rPr>
              <w:t>բաժինների համարները</w:t>
            </w:r>
          </w:p>
        </w:tc>
        <w:tc>
          <w:tcPr>
            <w:tcW w:w="3259" w:type="dxa"/>
            <w:tcBorders>
              <w:top w:val="single" w:color="auto" w:sz="4" w:space="0"/>
              <w:left w:val="single" w:color="auto" w:sz="4" w:space="0"/>
              <w:right w:val="single" w:color="auto" w:sz="4" w:space="0"/>
            </w:tcBorders>
            <w:vAlign w:val="center"/>
          </w:tcPr>
          <w:p w14:paraId="04048D59">
            <w:pPr>
              <w:jc w:val="center"/>
              <w:rPr>
                <w:rFonts w:ascii="GHEA Grapalat" w:hAnsi="GHEA Grapalat"/>
                <w:b/>
                <w:bCs/>
                <w:sz w:val="16"/>
                <w:szCs w:val="18"/>
                <w:lang w:val="es-ES"/>
              </w:rPr>
            </w:pPr>
            <w:r>
              <w:rPr>
                <w:rFonts w:ascii="GHEA Grapalat" w:hAnsi="GHEA Grapalat"/>
                <w:b/>
                <w:bCs/>
                <w:sz w:val="16"/>
                <w:szCs w:val="18"/>
                <w:lang w:val="es-ES"/>
              </w:rPr>
              <w:t>Աշխատանքի անվանումը</w:t>
            </w:r>
          </w:p>
        </w:tc>
        <w:tc>
          <w:tcPr>
            <w:tcW w:w="1643" w:type="dxa"/>
            <w:tcBorders>
              <w:top w:val="single" w:color="auto" w:sz="4" w:space="0"/>
              <w:left w:val="single" w:color="auto" w:sz="4" w:space="0"/>
              <w:right w:val="single" w:color="auto" w:sz="4" w:space="0"/>
            </w:tcBorders>
            <w:vAlign w:val="center"/>
          </w:tcPr>
          <w:p w14:paraId="3DAF3219">
            <w:pPr>
              <w:jc w:val="center"/>
              <w:rPr>
                <w:rFonts w:ascii="GHEA Grapalat" w:hAnsi="GHEA Grapalat"/>
                <w:bCs/>
                <w:sz w:val="16"/>
                <w:szCs w:val="18"/>
                <w:lang w:val="es-ES"/>
              </w:rPr>
            </w:pPr>
            <w:r>
              <w:rPr>
                <w:rFonts w:ascii="GHEA Grapalat" w:hAnsi="GHEA Grapalat"/>
                <w:b/>
                <w:bCs/>
                <w:sz w:val="16"/>
                <w:szCs w:val="18"/>
                <w:lang w:val="es-ES"/>
              </w:rPr>
              <w:t xml:space="preserve">Արժեք </w:t>
            </w:r>
            <w:r>
              <w:rPr>
                <w:rFonts w:ascii="GHEA Grapalat" w:hAnsi="GHEA Grapalat"/>
                <w:bCs/>
                <w:sz w:val="16"/>
                <w:szCs w:val="18"/>
                <w:lang w:val="es-ES"/>
              </w:rPr>
              <w:t>(ինքնարժեքի և կանխատեսվող շահույթի հանրագումարը)</w:t>
            </w:r>
          </w:p>
          <w:p w14:paraId="0521CDB7">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701" w:type="dxa"/>
            <w:tcBorders>
              <w:top w:val="single" w:color="auto" w:sz="4" w:space="0"/>
              <w:left w:val="single" w:color="auto" w:sz="4" w:space="0"/>
              <w:right w:val="single" w:color="auto" w:sz="4" w:space="0"/>
            </w:tcBorders>
            <w:vAlign w:val="center"/>
          </w:tcPr>
          <w:p w14:paraId="7CDD96C8">
            <w:pPr>
              <w:jc w:val="center"/>
              <w:rPr>
                <w:rFonts w:ascii="GHEA Grapalat" w:hAnsi="GHEA Grapalat"/>
                <w:b/>
                <w:bCs/>
                <w:sz w:val="16"/>
                <w:szCs w:val="18"/>
                <w:lang w:val="es-ES"/>
              </w:rPr>
            </w:pPr>
            <w:r>
              <w:rPr>
                <w:rFonts w:ascii="GHEA Grapalat" w:hAnsi="GHEA Grapalat"/>
                <w:b/>
                <w:bCs/>
                <w:sz w:val="16"/>
                <w:szCs w:val="18"/>
                <w:lang w:val="es-ES"/>
              </w:rPr>
              <w:t>ԱԱՀ**</w:t>
            </w:r>
          </w:p>
          <w:p w14:paraId="5BEE646D">
            <w:pPr>
              <w:jc w:val="center"/>
              <w:rPr>
                <w:rFonts w:ascii="GHEA Grapalat" w:hAnsi="GHEA Grapalat"/>
                <w:b/>
                <w:bCs/>
                <w:sz w:val="16"/>
                <w:szCs w:val="18"/>
                <w:lang w:val="es-ES"/>
              </w:rPr>
            </w:pPr>
            <w:r>
              <w:rPr>
                <w:rFonts w:ascii="GHEA Grapalat" w:hAnsi="GHEA Grapalat"/>
                <w:b/>
                <w:bCs/>
                <w:sz w:val="16"/>
                <w:szCs w:val="18"/>
                <w:lang w:val="es-ES"/>
              </w:rPr>
              <w:t>/տառերով և թվերով/</w:t>
            </w:r>
          </w:p>
        </w:tc>
        <w:tc>
          <w:tcPr>
            <w:tcW w:w="1701" w:type="dxa"/>
            <w:tcBorders>
              <w:top w:val="single" w:color="auto" w:sz="4" w:space="0"/>
              <w:left w:val="single" w:color="auto" w:sz="4" w:space="0"/>
              <w:right w:val="single" w:color="auto" w:sz="4" w:space="0"/>
            </w:tcBorders>
            <w:vAlign w:val="center"/>
          </w:tcPr>
          <w:p w14:paraId="638F877B">
            <w:pPr>
              <w:jc w:val="center"/>
              <w:rPr>
                <w:rFonts w:ascii="GHEA Grapalat" w:hAnsi="GHEA Grapalat"/>
                <w:b/>
                <w:bCs/>
                <w:sz w:val="16"/>
                <w:szCs w:val="18"/>
                <w:lang w:val="es-ES"/>
              </w:rPr>
            </w:pPr>
            <w:r>
              <w:rPr>
                <w:rFonts w:ascii="GHEA Grapalat" w:hAnsi="GHEA Grapalat"/>
                <w:b/>
                <w:bCs/>
                <w:sz w:val="16"/>
                <w:szCs w:val="18"/>
                <w:lang w:val="es-ES"/>
              </w:rPr>
              <w:t>Ընդհանուր գինը</w:t>
            </w:r>
          </w:p>
          <w:p w14:paraId="144D6A61">
            <w:pPr>
              <w:jc w:val="center"/>
              <w:rPr>
                <w:rFonts w:ascii="GHEA Grapalat" w:hAnsi="GHEA Grapalat"/>
                <w:b/>
                <w:bCs/>
                <w:sz w:val="16"/>
                <w:szCs w:val="18"/>
                <w:lang w:val="es-ES"/>
              </w:rPr>
            </w:pPr>
            <w:r>
              <w:rPr>
                <w:rFonts w:ascii="GHEA Grapalat" w:hAnsi="GHEA Grapalat"/>
                <w:b/>
                <w:bCs/>
                <w:sz w:val="16"/>
                <w:szCs w:val="18"/>
                <w:lang w:val="es-ES"/>
              </w:rPr>
              <w:t xml:space="preserve"> /տառերով և թվերով/</w:t>
            </w:r>
          </w:p>
        </w:tc>
      </w:tr>
      <w:tr w14:paraId="14FFF58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136" w:type="dxa"/>
            <w:tcBorders>
              <w:top w:val="single" w:color="auto" w:sz="4" w:space="0"/>
              <w:left w:val="single" w:color="auto" w:sz="4" w:space="0"/>
              <w:bottom w:val="single" w:color="auto" w:sz="4" w:space="0"/>
              <w:right w:val="single" w:color="auto" w:sz="4" w:space="0"/>
            </w:tcBorders>
            <w:shd w:val="clear" w:color="auto" w:fill="99CCFF"/>
            <w:vAlign w:val="center"/>
          </w:tcPr>
          <w:p w14:paraId="2E1337BD">
            <w:pPr>
              <w:jc w:val="center"/>
              <w:rPr>
                <w:rFonts w:ascii="GHEA Grapalat" w:hAnsi="GHEA Grapalat"/>
                <w:b/>
                <w:i/>
                <w:sz w:val="16"/>
                <w:lang w:val="es-ES"/>
              </w:rPr>
            </w:pPr>
            <w:r>
              <w:rPr>
                <w:rFonts w:ascii="GHEA Grapalat" w:hAnsi="GHEA Grapalat"/>
                <w:b/>
                <w:i/>
                <w:sz w:val="16"/>
                <w:lang w:val="es-ES"/>
              </w:rPr>
              <w:t>1</w:t>
            </w:r>
          </w:p>
        </w:tc>
        <w:tc>
          <w:tcPr>
            <w:tcW w:w="3259" w:type="dxa"/>
            <w:tcBorders>
              <w:top w:val="single" w:color="auto" w:sz="4" w:space="0"/>
              <w:left w:val="single" w:color="auto" w:sz="4" w:space="0"/>
              <w:bottom w:val="single" w:color="auto" w:sz="4" w:space="0"/>
              <w:right w:val="single" w:color="auto" w:sz="4" w:space="0"/>
            </w:tcBorders>
            <w:shd w:val="clear" w:color="auto" w:fill="99CCFF"/>
          </w:tcPr>
          <w:p w14:paraId="324E1B36">
            <w:pPr>
              <w:jc w:val="center"/>
              <w:rPr>
                <w:rFonts w:ascii="GHEA Grapalat" w:hAnsi="GHEA Grapalat"/>
                <w:b/>
                <w:i/>
                <w:sz w:val="16"/>
                <w:lang w:val="es-ES"/>
              </w:rPr>
            </w:pPr>
            <w:r>
              <w:rPr>
                <w:rFonts w:ascii="GHEA Grapalat" w:hAnsi="GHEA Grapalat"/>
                <w:b/>
                <w:i/>
                <w:sz w:val="16"/>
                <w:lang w:val="es-ES"/>
              </w:rPr>
              <w:t>2</w:t>
            </w:r>
          </w:p>
        </w:tc>
        <w:tc>
          <w:tcPr>
            <w:tcW w:w="1643" w:type="dxa"/>
            <w:tcBorders>
              <w:top w:val="single" w:color="auto" w:sz="4" w:space="0"/>
              <w:left w:val="single" w:color="auto" w:sz="4" w:space="0"/>
              <w:bottom w:val="single" w:color="auto" w:sz="4" w:space="0"/>
              <w:right w:val="single" w:color="auto" w:sz="4" w:space="0"/>
            </w:tcBorders>
            <w:shd w:val="clear" w:color="auto" w:fill="99CCFF"/>
          </w:tcPr>
          <w:p w14:paraId="7976C061">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color="auto" w:sz="4" w:space="0"/>
              <w:left w:val="single" w:color="auto" w:sz="4" w:space="0"/>
              <w:bottom w:val="single" w:color="auto" w:sz="4" w:space="0"/>
              <w:right w:val="single" w:color="auto" w:sz="4" w:space="0"/>
            </w:tcBorders>
            <w:shd w:val="clear" w:color="auto" w:fill="99CCFF"/>
          </w:tcPr>
          <w:p w14:paraId="5BBF3A4E">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color="auto" w:sz="4" w:space="0"/>
              <w:left w:val="single" w:color="auto" w:sz="4" w:space="0"/>
              <w:bottom w:val="single" w:color="auto" w:sz="4" w:space="0"/>
              <w:right w:val="single" w:color="auto" w:sz="4" w:space="0"/>
            </w:tcBorders>
            <w:shd w:val="clear" w:color="auto" w:fill="99CCFF"/>
          </w:tcPr>
          <w:p w14:paraId="522C9FEC">
            <w:pPr>
              <w:jc w:val="center"/>
              <w:rPr>
                <w:rFonts w:ascii="GHEA Grapalat" w:hAnsi="GHEA Grapalat"/>
                <w:i/>
                <w:sz w:val="16"/>
                <w:lang w:val="es-ES"/>
              </w:rPr>
            </w:pPr>
            <w:r>
              <w:rPr>
                <w:rFonts w:ascii="GHEA Grapalat" w:hAnsi="GHEA Grapalat"/>
                <w:b/>
                <w:i/>
                <w:sz w:val="16"/>
                <w:lang w:val="es-ES"/>
              </w:rPr>
              <w:t>5=3+4</w:t>
            </w:r>
          </w:p>
        </w:tc>
      </w:tr>
      <w:tr w14:paraId="505AA65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136" w:type="dxa"/>
            <w:tcBorders>
              <w:top w:val="single" w:color="auto" w:sz="4" w:space="0"/>
              <w:left w:val="single" w:color="auto" w:sz="4" w:space="0"/>
              <w:bottom w:val="single" w:color="auto" w:sz="4" w:space="0"/>
              <w:right w:val="single" w:color="auto" w:sz="4" w:space="0"/>
            </w:tcBorders>
            <w:vAlign w:val="center"/>
          </w:tcPr>
          <w:p w14:paraId="3A7C13BD">
            <w:pPr>
              <w:jc w:val="center"/>
              <w:rPr>
                <w:rFonts w:ascii="GHEA Grapalat" w:hAnsi="GHEA Grapalat"/>
                <w:b/>
                <w:bCs/>
                <w:sz w:val="18"/>
                <w:lang w:val="es-ES"/>
              </w:rPr>
            </w:pPr>
            <w:r>
              <w:rPr>
                <w:rFonts w:ascii="GHEA Grapalat" w:hAnsi="GHEA Grapalat"/>
                <w:b/>
                <w:bCs/>
                <w:sz w:val="18"/>
                <w:lang w:val="es-ES"/>
              </w:rPr>
              <w:t>1</w:t>
            </w:r>
          </w:p>
        </w:tc>
        <w:tc>
          <w:tcPr>
            <w:tcW w:w="3259" w:type="dxa"/>
            <w:tcBorders>
              <w:top w:val="single" w:color="auto" w:sz="4" w:space="0"/>
              <w:left w:val="single" w:color="auto" w:sz="4" w:space="0"/>
              <w:bottom w:val="single" w:color="auto" w:sz="4" w:space="0"/>
              <w:right w:val="single" w:color="auto" w:sz="4" w:space="0"/>
            </w:tcBorders>
            <w:vAlign w:val="center"/>
          </w:tcPr>
          <w:p w14:paraId="450E1A9E">
            <w:pPr>
              <w:rPr>
                <w:rFonts w:ascii="GHEA Grapalat" w:hAnsi="GHEA Grapalat"/>
                <w:sz w:val="18"/>
                <w:lang w:val="es-ES"/>
              </w:rPr>
            </w:pPr>
            <w:r>
              <w:rPr>
                <w:rFonts w:ascii="GHEA Grapalat" w:hAnsi="GHEA Grapalat"/>
                <w:sz w:val="20"/>
                <w:u w:val="single"/>
                <w:vertAlign w:val="subscript"/>
                <w:lang w:val="es-ES"/>
              </w:rPr>
              <w:t>&lt;&lt;Գնման առարկայի չափաբաժնի անվանում N1&gt;&gt;</w:t>
            </w:r>
          </w:p>
        </w:tc>
        <w:tc>
          <w:tcPr>
            <w:tcW w:w="1643" w:type="dxa"/>
            <w:tcBorders>
              <w:top w:val="single" w:color="auto" w:sz="4" w:space="0"/>
              <w:left w:val="single" w:color="auto" w:sz="4" w:space="0"/>
              <w:bottom w:val="single" w:color="auto" w:sz="4" w:space="0"/>
              <w:right w:val="single" w:color="auto" w:sz="4" w:space="0"/>
            </w:tcBorders>
            <w:shd w:val="clear" w:color="auto" w:fill="auto"/>
          </w:tcPr>
          <w:p w14:paraId="491FFAE3">
            <w:pPr>
              <w:jc w:val="center"/>
              <w:rPr>
                <w:rFonts w:ascii="GHEA Grapalat" w:hAnsi="GHEA Grapalat"/>
                <w:lang w:val="es-ES"/>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14:paraId="6AE8A7FC">
            <w:pPr>
              <w:jc w:val="center"/>
              <w:rPr>
                <w:rFonts w:ascii="GHEA Grapalat" w:hAnsi="GHEA Grapalat"/>
                <w:lang w:val="es-ES"/>
              </w:rPr>
            </w:pPr>
          </w:p>
        </w:tc>
        <w:tc>
          <w:tcPr>
            <w:tcW w:w="1701" w:type="dxa"/>
            <w:tcBorders>
              <w:top w:val="single" w:color="auto" w:sz="4" w:space="0"/>
              <w:left w:val="single" w:color="auto" w:sz="4" w:space="0"/>
              <w:bottom w:val="single" w:color="auto" w:sz="4" w:space="0"/>
              <w:right w:val="single" w:color="auto" w:sz="4" w:space="0"/>
            </w:tcBorders>
            <w:shd w:val="clear" w:color="auto" w:fill="auto"/>
          </w:tcPr>
          <w:p w14:paraId="7A81605C">
            <w:pPr>
              <w:jc w:val="center"/>
              <w:rPr>
                <w:rFonts w:ascii="GHEA Grapalat" w:hAnsi="GHEA Grapalat"/>
                <w:lang w:val="es-ES"/>
              </w:rPr>
            </w:pPr>
          </w:p>
        </w:tc>
      </w:tr>
    </w:tbl>
    <w:p w14:paraId="01A4E512">
      <w:pPr>
        <w:rPr>
          <w:rFonts w:ascii="GHEA Grapalat" w:hAnsi="GHEA Grapalat"/>
          <w:sz w:val="18"/>
          <w:szCs w:val="18"/>
          <w:lang w:val="es-ES"/>
        </w:rPr>
      </w:pPr>
    </w:p>
    <w:p w14:paraId="2DF487BB">
      <w:pPr>
        <w:rPr>
          <w:rFonts w:ascii="GHEA Grapalat" w:hAnsi="GHEA Grapalat"/>
          <w:sz w:val="18"/>
          <w:szCs w:val="18"/>
          <w:lang w:val="es-ES"/>
        </w:rPr>
      </w:pPr>
    </w:p>
    <w:p w14:paraId="1907E083">
      <w:pPr>
        <w:rPr>
          <w:rFonts w:ascii="GHEA Grapalat" w:hAnsi="GHEA Grapalat"/>
          <w:sz w:val="18"/>
          <w:szCs w:val="18"/>
          <w:lang w:val="hy-AM"/>
        </w:rPr>
      </w:pPr>
    </w:p>
    <w:p w14:paraId="5E3CBCD2">
      <w:pPr>
        <w:ind w:left="720" w:firstLine="720"/>
        <w:jc w:val="both"/>
        <w:rPr>
          <w:rFonts w:ascii="GHEA Grapalat" w:hAnsi="GHEA Grapalat"/>
          <w:sz w:val="20"/>
          <w:lang w:val="hy-AM"/>
        </w:rPr>
      </w:pPr>
      <w:r>
        <w:rPr>
          <w:rFonts w:ascii="GHEA Grapalat" w:hAnsi="GHEA Grapalat"/>
          <w:sz w:val="20"/>
          <w:lang w:val="es-ES"/>
        </w:rPr>
        <w:t xml:space="preserve">     </w:t>
      </w:r>
      <w:r>
        <w:rPr>
          <w:rFonts w:ascii="GHEA Grapalat" w:hAnsi="GHEA Grapalat"/>
          <w:sz w:val="20"/>
          <w:lang w:val="hy-AM"/>
        </w:rPr>
        <w:t xml:space="preserve">___________________________________________ </w:t>
      </w:r>
      <w:r>
        <w:rPr>
          <w:rFonts w:ascii="GHEA Grapalat" w:hAnsi="GHEA Grapalat"/>
          <w:sz w:val="20"/>
          <w:lang w:val="hy-AM"/>
        </w:rPr>
        <w:tab/>
      </w:r>
      <w:r>
        <w:rPr>
          <w:rFonts w:ascii="GHEA Grapalat" w:hAnsi="GHEA Grapalat"/>
          <w:sz w:val="20"/>
          <w:lang w:val="hy-AM"/>
        </w:rPr>
        <w:t xml:space="preserve">                </w:t>
      </w:r>
      <w:r>
        <w:rPr>
          <w:rFonts w:ascii="GHEA Grapalat" w:hAnsi="GHEA Grapalat"/>
          <w:sz w:val="20"/>
          <w:lang w:val="es-ES"/>
        </w:rPr>
        <w:t xml:space="preserve">       </w:t>
      </w:r>
      <w:r>
        <w:rPr>
          <w:rFonts w:ascii="GHEA Grapalat" w:hAnsi="GHEA Grapalat"/>
          <w:sz w:val="20"/>
          <w:lang w:val="hy-AM"/>
        </w:rPr>
        <w:t xml:space="preserve">_____________ </w:t>
      </w:r>
    </w:p>
    <w:p w14:paraId="5B24A176">
      <w:pPr>
        <w:jc w:val="both"/>
        <w:rPr>
          <w:rFonts w:ascii="GHEA Grapalat" w:hAnsi="GHEA Grapalat"/>
          <w:sz w:val="20"/>
          <w:vertAlign w:val="superscript"/>
          <w:lang w:val="hy-AM"/>
        </w:rPr>
      </w:pPr>
      <w:r>
        <w:rPr>
          <w:rFonts w:ascii="GHEA Grapalat" w:hAnsi="GHEA Grapalat"/>
          <w:sz w:val="20"/>
          <w:vertAlign w:val="superscript"/>
          <w:lang w:val="hy-AM"/>
        </w:rPr>
        <w:t xml:space="preserve">                                                      մասնակցի անվանումը (ղեկավարի պաշտոնը, անուն ազգանունը)                                                       ստորագրությունը</w:t>
      </w:r>
      <w:r>
        <w:rPr>
          <w:rFonts w:ascii="GHEA Grapalat" w:hAnsi="GHEA Grapalat"/>
          <w:sz w:val="20"/>
          <w:vertAlign w:val="superscript"/>
          <w:lang w:val="hy-AM"/>
        </w:rPr>
        <w:tab/>
      </w:r>
    </w:p>
    <w:p w14:paraId="275313DF">
      <w:pPr>
        <w:jc w:val="right"/>
        <w:rPr>
          <w:rFonts w:ascii="GHEA Grapalat" w:hAnsi="GHEA Grapalat"/>
          <w:sz w:val="20"/>
          <w:lang w:val="hy-AM"/>
        </w:rPr>
      </w:pPr>
      <w:r>
        <w:rPr>
          <w:rFonts w:ascii="GHEA Grapalat" w:hAnsi="GHEA Grapalat"/>
          <w:sz w:val="20"/>
          <w:lang w:val="hy-AM"/>
        </w:rPr>
        <w:t xml:space="preserve">    </w:t>
      </w:r>
    </w:p>
    <w:p w14:paraId="392E09FC">
      <w:pPr>
        <w:jc w:val="right"/>
        <w:rPr>
          <w:rFonts w:ascii="GHEA Grapalat" w:hAnsi="GHEA Grapalat"/>
          <w:sz w:val="20"/>
          <w:lang w:val="hy-AM"/>
        </w:rPr>
      </w:pPr>
      <w:r>
        <w:rPr>
          <w:rFonts w:ascii="GHEA Grapalat" w:hAnsi="GHEA Grapalat"/>
          <w:sz w:val="20"/>
          <w:lang w:val="hy-AM"/>
        </w:rPr>
        <w:t>Կ. Տ.</w:t>
      </w:r>
      <w:r>
        <w:rPr>
          <w:rFonts w:ascii="GHEA Grapalat" w:hAnsi="GHEA Grapalat"/>
          <w:sz w:val="20"/>
          <w:lang w:val="hy-AM"/>
        </w:rPr>
        <w:tab/>
      </w:r>
      <w:r>
        <w:rPr>
          <w:rFonts w:ascii="GHEA Grapalat" w:hAnsi="GHEA Grapalat"/>
          <w:sz w:val="20"/>
          <w:lang w:val="hy-AM"/>
        </w:rPr>
        <w:t xml:space="preserve"> </w:t>
      </w:r>
    </w:p>
    <w:p w14:paraId="3641D653">
      <w:pPr>
        <w:jc w:val="right"/>
        <w:rPr>
          <w:rFonts w:ascii="GHEA Grapalat" w:hAnsi="GHEA Grapalat"/>
          <w:sz w:val="20"/>
          <w:lang w:val="hy-AM"/>
        </w:rPr>
      </w:pPr>
    </w:p>
    <w:p w14:paraId="16C7F676">
      <w:pPr>
        <w:rPr>
          <w:rFonts w:ascii="GHEA Grapalat" w:hAnsi="GHEA Grapalat" w:cs="Sylfaen"/>
          <w:i/>
          <w:sz w:val="16"/>
          <w:szCs w:val="16"/>
          <w:lang w:val="hy-AM" w:eastAsia="ru-RU"/>
        </w:rPr>
      </w:pPr>
    </w:p>
    <w:p w14:paraId="1046CB36">
      <w:pPr>
        <w:rPr>
          <w:rFonts w:ascii="GHEA Grapalat" w:hAnsi="GHEA Grapalat" w:cs="Sylfaen"/>
          <w:i/>
          <w:sz w:val="16"/>
          <w:szCs w:val="16"/>
          <w:lang w:val="hy-AM" w:eastAsia="ru-RU"/>
        </w:rPr>
      </w:pPr>
    </w:p>
    <w:p w14:paraId="06EE8EE4">
      <w:pPr>
        <w:rPr>
          <w:rFonts w:ascii="GHEA Grapalat" w:hAnsi="GHEA Grapalat" w:cs="Sylfaen"/>
          <w:i/>
          <w:sz w:val="16"/>
          <w:szCs w:val="16"/>
          <w:lang w:val="hy-AM" w:eastAsia="ru-RU"/>
        </w:rPr>
      </w:pPr>
    </w:p>
    <w:p w14:paraId="08EC841E">
      <w:pPr>
        <w:rPr>
          <w:rFonts w:ascii="GHEA Grapalat" w:hAnsi="GHEA Grapalat" w:cs="Sylfaen"/>
          <w:i/>
          <w:sz w:val="16"/>
          <w:szCs w:val="16"/>
          <w:lang w:val="hy-AM" w:eastAsia="ru-RU"/>
        </w:rPr>
      </w:pPr>
    </w:p>
    <w:p w14:paraId="74952AB8">
      <w:pPr>
        <w:rPr>
          <w:rFonts w:ascii="GHEA Grapalat" w:hAnsi="GHEA Grapalat" w:cs="Sylfaen"/>
          <w:i/>
          <w:sz w:val="16"/>
          <w:szCs w:val="16"/>
          <w:lang w:val="hy-AM" w:eastAsia="ru-RU"/>
        </w:rPr>
      </w:pPr>
    </w:p>
    <w:p w14:paraId="1994BB0C">
      <w:pPr>
        <w:rPr>
          <w:rFonts w:ascii="GHEA Grapalat" w:hAnsi="GHEA Grapalat" w:cs="Sylfaen"/>
          <w:i/>
          <w:sz w:val="16"/>
          <w:szCs w:val="16"/>
          <w:lang w:val="hy-AM" w:eastAsia="ru-RU"/>
        </w:rPr>
      </w:pPr>
    </w:p>
    <w:p w14:paraId="79D88BE7">
      <w:pPr>
        <w:rPr>
          <w:rFonts w:ascii="GHEA Grapalat" w:hAnsi="GHEA Grapalat" w:cs="Sylfaen"/>
          <w:i/>
          <w:sz w:val="16"/>
          <w:szCs w:val="16"/>
          <w:lang w:val="hy-AM" w:eastAsia="ru-RU"/>
        </w:rPr>
      </w:pPr>
    </w:p>
    <w:p w14:paraId="037C273D">
      <w:pPr>
        <w:rPr>
          <w:rFonts w:ascii="GHEA Grapalat" w:hAnsi="GHEA Grapalat" w:cs="Sylfaen"/>
          <w:i/>
          <w:sz w:val="16"/>
          <w:szCs w:val="16"/>
          <w:lang w:val="hy-AM" w:eastAsia="ru-RU"/>
        </w:rPr>
      </w:pPr>
    </w:p>
    <w:p w14:paraId="4CFA0EA0">
      <w:pPr>
        <w:rPr>
          <w:rFonts w:ascii="GHEA Grapalat" w:hAnsi="GHEA Grapalat" w:cs="Sylfaen"/>
          <w:i/>
          <w:sz w:val="16"/>
          <w:szCs w:val="16"/>
          <w:lang w:val="hy-AM" w:eastAsia="ru-RU"/>
        </w:rPr>
      </w:pPr>
    </w:p>
    <w:p w14:paraId="300FE432">
      <w:pPr>
        <w:rPr>
          <w:rFonts w:ascii="GHEA Grapalat" w:hAnsi="GHEA Grapalat" w:cs="Sylfaen"/>
          <w:i/>
          <w:sz w:val="16"/>
          <w:szCs w:val="16"/>
          <w:lang w:val="hy-AM" w:eastAsia="ru-RU"/>
        </w:rPr>
      </w:pPr>
    </w:p>
    <w:p w14:paraId="6CB2245C">
      <w:pPr>
        <w:rPr>
          <w:rFonts w:ascii="GHEA Grapalat" w:hAnsi="GHEA Grapalat" w:cs="Sylfaen"/>
          <w:i/>
          <w:sz w:val="16"/>
          <w:szCs w:val="16"/>
          <w:lang w:val="hy-AM" w:eastAsia="ru-RU"/>
        </w:rPr>
      </w:pPr>
    </w:p>
    <w:p w14:paraId="0929C13B">
      <w:pPr>
        <w:rPr>
          <w:rFonts w:ascii="GHEA Grapalat" w:hAnsi="GHEA Grapalat" w:cs="Sylfaen"/>
          <w:i/>
          <w:sz w:val="16"/>
          <w:szCs w:val="16"/>
          <w:lang w:val="hy-AM" w:eastAsia="ru-RU"/>
        </w:rPr>
      </w:pPr>
    </w:p>
    <w:p w14:paraId="21E6A5D0">
      <w:pPr>
        <w:pStyle w:val="20"/>
        <w:spacing w:line="240" w:lineRule="auto"/>
        <w:jc w:val="right"/>
        <w:rPr>
          <w:rFonts w:ascii="GHEA Grapalat" w:hAnsi="GHEA Grapalat"/>
          <w:i/>
          <w:lang w:val="hy-AM"/>
        </w:rPr>
      </w:pPr>
    </w:p>
    <w:p w14:paraId="2873EAF0">
      <w:pPr>
        <w:pStyle w:val="20"/>
        <w:spacing w:line="240" w:lineRule="auto"/>
        <w:jc w:val="right"/>
        <w:rPr>
          <w:rFonts w:ascii="GHEA Grapalat" w:hAnsi="GHEA Grapalat"/>
          <w:i/>
          <w:lang w:val="hy-AM"/>
        </w:rPr>
      </w:pPr>
    </w:p>
    <w:p w14:paraId="0208D2E1">
      <w:pPr>
        <w:pStyle w:val="20"/>
        <w:spacing w:line="240" w:lineRule="auto"/>
        <w:jc w:val="right"/>
        <w:rPr>
          <w:rFonts w:ascii="GHEA Grapalat" w:hAnsi="GHEA Grapalat"/>
          <w:i/>
          <w:lang w:val="hy-AM"/>
        </w:rPr>
      </w:pPr>
    </w:p>
    <w:p w14:paraId="278EC57A">
      <w:pPr>
        <w:pStyle w:val="20"/>
        <w:spacing w:line="240" w:lineRule="auto"/>
        <w:jc w:val="right"/>
        <w:rPr>
          <w:rFonts w:ascii="GHEA Grapalat" w:hAnsi="GHEA Grapalat"/>
          <w:i/>
          <w:lang w:val="es-ES" w:eastAsia="ru-RU"/>
        </w:rPr>
      </w:pPr>
    </w:p>
    <w:p w14:paraId="324C1949">
      <w:pPr>
        <w:pStyle w:val="20"/>
        <w:spacing w:line="240" w:lineRule="auto"/>
        <w:ind w:firstLine="0"/>
        <w:rPr>
          <w:rFonts w:ascii="GHEA Grapalat" w:hAnsi="GHEA Grapalat" w:cs="Sylfaen"/>
          <w:i/>
          <w:sz w:val="16"/>
          <w:szCs w:val="16"/>
          <w:lang w:val="af-ZA" w:eastAsia="ru-RU"/>
        </w:rPr>
      </w:pPr>
      <w:r>
        <w:rPr>
          <w:rFonts w:ascii="GHEA Grapalat" w:hAnsi="GHEA Grapalat" w:cs="Sylfaen"/>
          <w:i/>
          <w:sz w:val="16"/>
          <w:szCs w:val="16"/>
          <w:lang w:val="hy-AM" w:eastAsia="ru-RU"/>
        </w:rPr>
        <w:t>*</w:t>
      </w:r>
      <w:r>
        <w:rPr>
          <w:rFonts w:ascii="GHEA Grapalat" w:hAnsi="GHEA Grapalat"/>
          <w:i/>
          <w:sz w:val="16"/>
          <w:szCs w:val="16"/>
          <w:lang w:val="af-ZA"/>
        </w:rPr>
        <w:t xml:space="preserve"> </w:t>
      </w: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C72DF6F">
      <w:pPr>
        <w:ind w:right="309"/>
        <w:jc w:val="both"/>
        <w:rPr>
          <w:rFonts w:ascii="GHEA Grapalat" w:hAnsi="GHEA Grapalat"/>
          <w:bCs/>
          <w:i/>
          <w:iCs/>
          <w:sz w:val="20"/>
          <w:lang w:val="es-ES"/>
        </w:rPr>
      </w:pPr>
      <w:r>
        <w:rPr>
          <w:rFonts w:ascii="GHEA Grapalat" w:hAnsi="GHEA Grapalat"/>
          <w:bCs/>
          <w:i/>
          <w:sz w:val="18"/>
          <w:szCs w:val="18"/>
          <w:lang w:val="es-ES"/>
        </w:rPr>
        <w:t>**</w:t>
      </w:r>
      <w:r>
        <w:rPr>
          <w:rFonts w:ascii="GHEA Grapalat" w:hAnsi="GHEA Grapalat"/>
          <w:i/>
          <w:sz w:val="16"/>
          <w:szCs w:val="16"/>
        </w:rPr>
        <w:t>եթե</w:t>
      </w:r>
      <w:r>
        <w:rPr>
          <w:rFonts w:ascii="GHEA Grapalat" w:hAnsi="GHEA Grapalat"/>
          <w:i/>
          <w:sz w:val="16"/>
          <w:szCs w:val="16"/>
          <w:lang w:val="af-ZA"/>
        </w:rPr>
        <w:t xml:space="preserve"> </w:t>
      </w:r>
      <w:r>
        <w:rPr>
          <w:rFonts w:ascii="GHEA Grapalat" w:hAnsi="GHEA Grapalat"/>
          <w:i/>
          <w:sz w:val="16"/>
          <w:szCs w:val="16"/>
        </w:rPr>
        <w:t>մասնակիցն</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w:t>
      </w:r>
      <w:r>
        <w:rPr>
          <w:rFonts w:ascii="GHEA Grapalat" w:hAnsi="GHEA Grapalat"/>
          <w:i/>
          <w:sz w:val="16"/>
          <w:szCs w:val="16"/>
          <w:lang w:val="af-ZA"/>
        </w:rPr>
        <w:t xml:space="preserve"> </w:t>
      </w:r>
      <w:r>
        <w:rPr>
          <w:rFonts w:ascii="GHEA Grapalat" w:hAnsi="GHEA Grapalat"/>
          <w:i/>
          <w:sz w:val="16"/>
          <w:szCs w:val="16"/>
        </w:rPr>
        <w:t>վճարող</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w:t>
      </w:r>
      <w:r>
        <w:rPr>
          <w:rFonts w:ascii="GHEA Grapalat" w:hAnsi="GHEA Grapalat"/>
          <w:i/>
          <w:sz w:val="16"/>
          <w:szCs w:val="16"/>
        </w:rPr>
        <w:t>ապա</w:t>
      </w:r>
      <w:r>
        <w:rPr>
          <w:rFonts w:ascii="GHEA Grapalat" w:hAnsi="GHEA Grapalat"/>
          <w:i/>
          <w:sz w:val="16"/>
          <w:szCs w:val="16"/>
          <w:lang w:val="af-ZA"/>
        </w:rPr>
        <w:t xml:space="preserve"> </w:t>
      </w:r>
      <w:r>
        <w:rPr>
          <w:rFonts w:ascii="GHEA Grapalat" w:hAnsi="GHEA Grapalat"/>
          <w:i/>
          <w:sz w:val="16"/>
          <w:szCs w:val="16"/>
        </w:rPr>
        <w:t>տվյալ</w:t>
      </w:r>
      <w:r>
        <w:rPr>
          <w:rFonts w:ascii="GHEA Grapalat" w:hAnsi="GHEA Grapalat"/>
          <w:i/>
          <w:sz w:val="16"/>
          <w:szCs w:val="16"/>
          <w:lang w:val="af-ZA"/>
        </w:rPr>
        <w:t xml:space="preserve"> </w:t>
      </w:r>
      <w:r>
        <w:rPr>
          <w:rFonts w:ascii="GHEA Grapalat" w:hAnsi="GHEA Grapalat"/>
          <w:i/>
          <w:sz w:val="16"/>
          <w:szCs w:val="16"/>
        </w:rPr>
        <w:t>պայմանագրի</w:t>
      </w:r>
      <w:r>
        <w:rPr>
          <w:rFonts w:ascii="GHEA Grapalat" w:hAnsi="GHEA Grapalat"/>
          <w:i/>
          <w:sz w:val="16"/>
          <w:szCs w:val="16"/>
          <w:lang w:val="af-ZA"/>
        </w:rPr>
        <w:t xml:space="preserve"> </w:t>
      </w:r>
      <w:r>
        <w:rPr>
          <w:rFonts w:ascii="GHEA Grapalat" w:hAnsi="GHEA Grapalat"/>
          <w:i/>
          <w:sz w:val="16"/>
          <w:szCs w:val="16"/>
        </w:rPr>
        <w:t>գծով</w:t>
      </w:r>
      <w:r>
        <w:rPr>
          <w:rFonts w:ascii="GHEA Grapalat" w:hAnsi="GHEA Grapalat"/>
          <w:i/>
          <w:sz w:val="16"/>
          <w:szCs w:val="16"/>
          <w:lang w:val="af-ZA"/>
        </w:rPr>
        <w:t xml:space="preserve"> </w:t>
      </w:r>
      <w:r>
        <w:rPr>
          <w:rFonts w:ascii="GHEA Grapalat" w:hAnsi="GHEA Grapalat"/>
          <w:i/>
          <w:sz w:val="16"/>
          <w:szCs w:val="16"/>
        </w:rPr>
        <w:t>Հայաստանի</w:t>
      </w:r>
      <w:r>
        <w:rPr>
          <w:rFonts w:ascii="GHEA Grapalat" w:hAnsi="GHEA Grapalat"/>
          <w:i/>
          <w:sz w:val="16"/>
          <w:szCs w:val="16"/>
          <w:lang w:val="af-ZA"/>
        </w:rPr>
        <w:t xml:space="preserve"> </w:t>
      </w:r>
      <w:r>
        <w:rPr>
          <w:rFonts w:ascii="GHEA Grapalat" w:hAnsi="GHEA Grapalat"/>
          <w:i/>
          <w:sz w:val="16"/>
          <w:szCs w:val="16"/>
        </w:rPr>
        <w:t>Հանրապետության</w:t>
      </w:r>
      <w:r>
        <w:rPr>
          <w:rFonts w:ascii="GHEA Grapalat" w:hAnsi="GHEA Grapalat"/>
          <w:i/>
          <w:sz w:val="16"/>
          <w:szCs w:val="16"/>
          <w:lang w:val="af-ZA"/>
        </w:rPr>
        <w:t xml:space="preserve"> </w:t>
      </w:r>
      <w:r>
        <w:rPr>
          <w:rFonts w:ascii="GHEA Grapalat" w:hAnsi="GHEA Grapalat"/>
          <w:i/>
          <w:sz w:val="16"/>
          <w:szCs w:val="16"/>
        </w:rPr>
        <w:t>պետական</w:t>
      </w:r>
      <w:r>
        <w:rPr>
          <w:rFonts w:ascii="GHEA Grapalat" w:hAnsi="GHEA Grapalat"/>
          <w:i/>
          <w:sz w:val="16"/>
          <w:szCs w:val="16"/>
          <w:lang w:val="af-ZA"/>
        </w:rPr>
        <w:t xml:space="preserve"> </w:t>
      </w:r>
      <w:r>
        <w:rPr>
          <w:rFonts w:ascii="GHEA Grapalat" w:hAnsi="GHEA Grapalat"/>
          <w:i/>
          <w:sz w:val="16"/>
          <w:szCs w:val="16"/>
        </w:rPr>
        <w:t>բյուջե</w:t>
      </w:r>
      <w:r>
        <w:rPr>
          <w:rFonts w:ascii="GHEA Grapalat" w:hAnsi="GHEA Grapalat"/>
          <w:i/>
          <w:sz w:val="16"/>
          <w:szCs w:val="16"/>
          <w:lang w:val="af-ZA"/>
        </w:rPr>
        <w:t xml:space="preserve"> </w:t>
      </w:r>
      <w:r>
        <w:rPr>
          <w:rFonts w:ascii="GHEA Grapalat" w:hAnsi="GHEA Grapalat"/>
          <w:i/>
          <w:sz w:val="16"/>
          <w:szCs w:val="16"/>
        </w:rPr>
        <w:t>վճարվելիք</w:t>
      </w:r>
      <w:r>
        <w:rPr>
          <w:rFonts w:ascii="GHEA Grapalat" w:hAnsi="GHEA Grapalat"/>
          <w:i/>
          <w:sz w:val="16"/>
          <w:szCs w:val="16"/>
          <w:lang w:val="af-ZA"/>
        </w:rPr>
        <w:t xml:space="preserve"> </w:t>
      </w:r>
      <w:r>
        <w:rPr>
          <w:rFonts w:ascii="GHEA Grapalat" w:hAnsi="GHEA Grapalat"/>
          <w:i/>
          <w:sz w:val="16"/>
          <w:szCs w:val="16"/>
        </w:rPr>
        <w:t>ավելացված</w:t>
      </w:r>
      <w:r>
        <w:rPr>
          <w:rFonts w:ascii="GHEA Grapalat" w:hAnsi="GHEA Grapalat"/>
          <w:i/>
          <w:sz w:val="16"/>
          <w:szCs w:val="16"/>
          <w:lang w:val="af-ZA"/>
        </w:rPr>
        <w:t xml:space="preserve"> </w:t>
      </w:r>
      <w:r>
        <w:rPr>
          <w:rFonts w:ascii="GHEA Grapalat" w:hAnsi="GHEA Grapalat"/>
          <w:i/>
          <w:sz w:val="16"/>
          <w:szCs w:val="16"/>
        </w:rPr>
        <w:t>արժեքի</w:t>
      </w:r>
      <w:r>
        <w:rPr>
          <w:rFonts w:ascii="GHEA Grapalat" w:hAnsi="GHEA Grapalat"/>
          <w:i/>
          <w:sz w:val="16"/>
          <w:szCs w:val="16"/>
          <w:lang w:val="af-ZA"/>
        </w:rPr>
        <w:t xml:space="preserve"> </w:t>
      </w:r>
      <w:r>
        <w:rPr>
          <w:rFonts w:ascii="GHEA Grapalat" w:hAnsi="GHEA Grapalat"/>
          <w:i/>
          <w:sz w:val="16"/>
          <w:szCs w:val="16"/>
        </w:rPr>
        <w:t>հարկի</w:t>
      </w:r>
      <w:r>
        <w:rPr>
          <w:rFonts w:ascii="GHEA Grapalat" w:hAnsi="GHEA Grapalat"/>
          <w:i/>
          <w:sz w:val="16"/>
          <w:szCs w:val="16"/>
          <w:lang w:val="af-ZA"/>
        </w:rPr>
        <w:t xml:space="preserve"> </w:t>
      </w:r>
      <w:r>
        <w:rPr>
          <w:rFonts w:ascii="GHEA Grapalat" w:hAnsi="GHEA Grapalat"/>
          <w:i/>
          <w:sz w:val="16"/>
          <w:szCs w:val="16"/>
        </w:rPr>
        <w:t>գումարը</w:t>
      </w:r>
      <w:r>
        <w:rPr>
          <w:rFonts w:ascii="GHEA Grapalat" w:hAnsi="GHEA Grapalat"/>
          <w:i/>
          <w:sz w:val="16"/>
          <w:szCs w:val="16"/>
          <w:lang w:val="af-ZA"/>
        </w:rPr>
        <w:t xml:space="preserve"> </w:t>
      </w:r>
      <w:r>
        <w:rPr>
          <w:rFonts w:ascii="GHEA Grapalat" w:hAnsi="GHEA Grapalat"/>
          <w:i/>
          <w:sz w:val="16"/>
          <w:szCs w:val="16"/>
        </w:rPr>
        <w:t>նշվում</w:t>
      </w:r>
      <w:r>
        <w:rPr>
          <w:rFonts w:ascii="GHEA Grapalat" w:hAnsi="GHEA Grapalat"/>
          <w:i/>
          <w:sz w:val="16"/>
          <w:szCs w:val="16"/>
          <w:lang w:val="af-ZA"/>
        </w:rPr>
        <w:t xml:space="preserve"> </w:t>
      </w:r>
      <w:r>
        <w:rPr>
          <w:rFonts w:ascii="GHEA Grapalat" w:hAnsi="GHEA Grapalat"/>
          <w:i/>
          <w:sz w:val="16"/>
          <w:szCs w:val="16"/>
        </w:rPr>
        <w:t>է</w:t>
      </w:r>
      <w:r>
        <w:rPr>
          <w:rFonts w:ascii="GHEA Grapalat" w:hAnsi="GHEA Grapalat"/>
          <w:i/>
          <w:sz w:val="16"/>
          <w:szCs w:val="16"/>
          <w:lang w:val="af-ZA"/>
        </w:rPr>
        <w:t xml:space="preserve"> 4-</w:t>
      </w:r>
      <w:r>
        <w:rPr>
          <w:rFonts w:ascii="GHEA Grapalat" w:hAnsi="GHEA Grapalat"/>
          <w:i/>
          <w:sz w:val="16"/>
          <w:szCs w:val="16"/>
        </w:rPr>
        <w:t>րդ</w:t>
      </w:r>
      <w:r>
        <w:rPr>
          <w:rFonts w:ascii="GHEA Grapalat" w:hAnsi="GHEA Grapalat"/>
          <w:i/>
          <w:sz w:val="16"/>
          <w:szCs w:val="16"/>
          <w:lang w:val="af-ZA"/>
        </w:rPr>
        <w:t xml:space="preserve"> </w:t>
      </w:r>
      <w:r>
        <w:rPr>
          <w:rFonts w:ascii="GHEA Grapalat" w:hAnsi="GHEA Grapalat"/>
          <w:i/>
          <w:sz w:val="16"/>
          <w:szCs w:val="16"/>
        </w:rPr>
        <w:t>սյունակում։</w:t>
      </w:r>
    </w:p>
    <w:p w14:paraId="2B3A9498">
      <w:pPr>
        <w:pStyle w:val="20"/>
        <w:spacing w:line="240" w:lineRule="auto"/>
        <w:jc w:val="right"/>
        <w:rPr>
          <w:rFonts w:ascii="GHEA Grapalat" w:hAnsi="GHEA Grapalat"/>
          <w:i/>
          <w:lang w:val="es-ES" w:eastAsia="ru-RU"/>
        </w:rPr>
      </w:pPr>
      <w:r>
        <w:rPr>
          <w:rFonts w:ascii="GHEA Grapalat" w:hAnsi="GHEA Grapalat"/>
          <w:i/>
          <w:lang w:val="es-ES" w:eastAsia="ru-RU"/>
        </w:rPr>
        <w:br w:type="page"/>
      </w:r>
    </w:p>
    <w:p w14:paraId="21ABF326">
      <w:pPr>
        <w:pStyle w:val="20"/>
        <w:spacing w:line="240" w:lineRule="auto"/>
        <w:jc w:val="right"/>
        <w:rPr>
          <w:rFonts w:ascii="GHEA Grapalat" w:hAnsi="GHEA Grapalat" w:cs="Arial"/>
          <w:b/>
          <w:lang w:val="hy-AM"/>
        </w:rPr>
      </w:pPr>
      <w:r>
        <w:rPr>
          <w:rFonts w:ascii="GHEA Grapalat" w:hAnsi="GHEA Grapalat" w:cs="Sylfaen"/>
          <w:b/>
          <w:lang w:val="hy-AM"/>
        </w:rPr>
        <w:t>Հավելված</w:t>
      </w:r>
      <w:r>
        <w:rPr>
          <w:rFonts w:ascii="GHEA Grapalat" w:hAnsi="GHEA Grapalat" w:cs="Arial"/>
          <w:b/>
          <w:lang w:val="hy-AM"/>
        </w:rPr>
        <w:t xml:space="preserve"> 4.2</w:t>
      </w:r>
    </w:p>
    <w:p w14:paraId="5C9BC8E7">
      <w:pPr>
        <w:pStyle w:val="20"/>
        <w:spacing w:line="240" w:lineRule="auto"/>
        <w:jc w:val="right"/>
        <w:rPr>
          <w:rFonts w:ascii="GHEA Grapalat" w:hAnsi="GHEA Grapalat" w:cs="Arial"/>
          <w:b/>
          <w:lang w:val="hy-AM"/>
        </w:rPr>
      </w:pP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es-ES"/>
        </w:rPr>
        <w:t>*</w:t>
      </w:r>
      <w:r>
        <w:rPr>
          <w:rFonts w:ascii="GHEA Grapalat" w:hAnsi="GHEA Grapalat"/>
          <w:b/>
          <w:lang w:val="hy-AM"/>
        </w:rPr>
        <w:t xml:space="preserve">  </w:t>
      </w:r>
      <w:r>
        <w:rPr>
          <w:rFonts w:ascii="GHEA Grapalat" w:hAnsi="GHEA Grapalat" w:cs="Sylfaen"/>
          <w:b/>
          <w:lang w:val="hy-AM"/>
        </w:rPr>
        <w:t>ծածկագրով</w:t>
      </w:r>
    </w:p>
    <w:p w14:paraId="5F77266D">
      <w:pPr>
        <w:pStyle w:val="20"/>
        <w:spacing w:line="240" w:lineRule="auto"/>
        <w:jc w:val="right"/>
        <w:rPr>
          <w:rFonts w:ascii="GHEA Grapalat" w:hAnsi="GHEA Grapalat" w:cs="Sylfaen"/>
          <w:b/>
          <w:lang w:val="hy-AM"/>
        </w:rPr>
      </w:pPr>
      <w:r>
        <w:rPr>
          <w:rFonts w:ascii="GHEA Grapalat" w:hAnsi="GHEA Grapalat" w:cs="Sylfaen"/>
          <w:b/>
          <w:lang w:val="hy-AM"/>
        </w:rPr>
        <w:t>Գնանշման հարցման</w:t>
      </w:r>
      <w:r>
        <w:rPr>
          <w:rFonts w:ascii="GHEA Grapalat" w:hAnsi="GHEA Grapalat" w:cs="Arial"/>
          <w:b/>
          <w:lang w:val="hy-AM"/>
        </w:rPr>
        <w:t xml:space="preserve"> </w:t>
      </w:r>
      <w:r>
        <w:rPr>
          <w:rFonts w:ascii="GHEA Grapalat" w:hAnsi="GHEA Grapalat" w:cs="Sylfaen"/>
          <w:b/>
          <w:lang w:val="hy-AM"/>
        </w:rPr>
        <w:t>հրավերի</w:t>
      </w:r>
    </w:p>
    <w:p w14:paraId="7909FBA3">
      <w:pPr>
        <w:pStyle w:val="20"/>
        <w:spacing w:line="240" w:lineRule="auto"/>
        <w:jc w:val="right"/>
        <w:rPr>
          <w:rFonts w:ascii="GHEA Grapalat" w:hAnsi="GHEA Grapalat" w:cs="Sylfaen"/>
          <w:b/>
          <w:lang w:val="hy-AM"/>
        </w:rPr>
      </w:pPr>
    </w:p>
    <w:p w14:paraId="0F078677">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2EBE4C96">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(որակավորման ապահովում)</w:t>
      </w:r>
    </w:p>
    <w:p w14:paraId="558CE9A9">
      <w:pPr>
        <w:rPr>
          <w:rFonts w:ascii="GHEA Grapalat" w:hAnsi="GHEA Grapalat" w:cs="GHEA Grapalat"/>
          <w:b/>
          <w:sz w:val="20"/>
          <w:szCs w:val="20"/>
          <w:lang w:val="hy-AM"/>
        </w:rPr>
      </w:pPr>
      <w:r>
        <w:rPr>
          <w:rFonts w:ascii="GHEA Grapalat" w:hAnsi="GHEA Grapalat" w:cs="GHEA Grapalat"/>
          <w:color w:val="FF0000"/>
          <w:sz w:val="20"/>
          <w:szCs w:val="20"/>
          <w:shd w:val="clear" w:color="auto" w:fill="92CDDC"/>
          <w:lang w:val="hy-AM"/>
        </w:rPr>
        <w:t xml:space="preserve">                                                              </w:t>
      </w:r>
    </w:p>
    <w:p w14:paraId="19ECEA10">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0DC3058">
      <w:pPr>
        <w:rPr>
          <w:rFonts w:ascii="GHEA Grapalat" w:hAnsi="GHEA Grapalat" w:cs="GHEA Grapalat"/>
          <w:sz w:val="20"/>
          <w:szCs w:val="20"/>
          <w:lang w:val="hy-AM"/>
        </w:rPr>
      </w:pPr>
    </w:p>
    <w:p w14:paraId="0A377338">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0C4BD741">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pPr>
        <w:ind w:firstLine="708"/>
        <w:jc w:val="both"/>
        <w:rPr>
          <w:rFonts w:ascii="GHEA Grapalat" w:hAnsi="GHEA Grapalat" w:cs="GHEA Grapalat"/>
          <w:sz w:val="20"/>
          <w:szCs w:val="20"/>
          <w:lang w:val="hy-AM"/>
        </w:rPr>
      </w:pPr>
    </w:p>
    <w:p w14:paraId="57CDC2CC">
      <w:pPr>
        <w:numPr>
          <w:ilvl w:val="0"/>
          <w:numId w:val="6"/>
        </w:numPr>
        <w:jc w:val="center"/>
        <w:rPr>
          <w:rFonts w:ascii="GHEA Grapalat" w:hAnsi="GHEA Grapalat" w:cs="GHEA Grapalat"/>
          <w:b/>
          <w:bCs/>
          <w:sz w:val="20"/>
          <w:szCs w:val="20"/>
          <w:lang w:val="pt-BR"/>
        </w:rPr>
      </w:pPr>
      <w:r>
        <w:rPr>
          <w:rFonts w:ascii="GHEA Grapalat" w:hAnsi="GHEA Grapalat" w:cs="GHEA Grapalat"/>
          <w:b/>
          <w:sz w:val="20"/>
          <w:szCs w:val="20"/>
          <w:lang w:val="hy-AM"/>
        </w:rPr>
        <w:t xml:space="preserve"> Հ</w:t>
      </w:r>
      <w:r>
        <w:rPr>
          <w:rFonts w:ascii="GHEA Grapalat" w:hAnsi="GHEA Grapalat" w:cs="GHEA Grapalat"/>
          <w:b/>
          <w:sz w:val="20"/>
          <w:szCs w:val="20"/>
        </w:rPr>
        <w:t>ամաձայնության առարկան</w:t>
      </w:r>
    </w:p>
    <w:p w14:paraId="0BB7013A">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r>
      <w:r>
        <w:rPr>
          <w:rFonts w:ascii="GHEA Grapalat" w:hAnsi="GHEA Grapalat" w:cs="GHEA Grapalat"/>
          <w:sz w:val="20"/>
          <w:szCs w:val="20"/>
          <w:lang w:val="pt-BR"/>
        </w:rPr>
        <w:t xml:space="preserve">                               </w:t>
      </w:r>
    </w:p>
    <w:p w14:paraId="10309B28">
      <w:pPr>
        <w:numPr>
          <w:ilvl w:val="1"/>
          <w:numId w:val="7"/>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GHEA Grapalat" w:hAnsi="GHEA Grapalat" w:cs="GHEA Grapalat"/>
          <w:sz w:val="20"/>
          <w:szCs w:val="20"/>
          <w:lang w:val="hy-AM"/>
        </w:rPr>
        <w:t>«ՀՀ Գեղարքունիքի մարզի Սևան քաղաքի թիվ 6 միջնակարգ դպրոց» ՊՈԱԿ-ի</w:t>
      </w:r>
      <w:r>
        <w:rPr>
          <w:rFonts w:ascii="GHEA Grapalat" w:hAnsi="GHEA Grapalat" w:cs="GHEA Grapalat"/>
          <w:sz w:val="20"/>
          <w:szCs w:val="20"/>
          <w:u w:val="single"/>
          <w:lang w:val="pt-BR"/>
        </w:rPr>
        <w:t xml:space="preserve">           </w:t>
      </w:r>
      <w:r>
        <w:rPr>
          <w:rFonts w:ascii="GHEA Grapalat" w:hAnsi="GHEA Grapalat" w:cs="GHEA Grapalat"/>
          <w:sz w:val="20"/>
          <w:szCs w:val="20"/>
          <w:u w:val="single"/>
          <w:lang w:val="pt-BR"/>
        </w:rPr>
        <w:tab/>
      </w:r>
      <w:r>
        <w:rPr>
          <w:rFonts w:ascii="GHEA Grapalat" w:hAnsi="GHEA Grapalat" w:cs="GHEA Grapalat"/>
          <w:sz w:val="20"/>
          <w:szCs w:val="20"/>
          <w:lang w:val="pt-BR"/>
        </w:rPr>
        <w:t>*  (այսուհետ` Պատվիրատու) կողմից</w:t>
      </w:r>
      <w:r>
        <w:rPr>
          <w:rFonts w:ascii="GHEA Grapalat" w:hAnsi="GHEA Grapalat" w:cs="GHEA Grapalat"/>
          <w:sz w:val="20"/>
          <w:szCs w:val="20"/>
          <w:lang w:val="hy-AM"/>
        </w:rPr>
        <w:t xml:space="preserve"> </w:t>
      </w:r>
      <w:r>
        <w:rPr>
          <w:rFonts w:ascii="GHEA Grapalat" w:hAnsi="GHEA Grapalat" w:cs="GHEA Grapalat"/>
          <w:sz w:val="20"/>
          <w:szCs w:val="20"/>
          <w:lang w:val="pt-BR"/>
        </w:rPr>
        <w:t xml:space="preserve">կազմակերպված`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pt-BR"/>
        </w:rPr>
        <w:t xml:space="preserve"> 24</w:t>
      </w:r>
      <w:r>
        <w:rPr>
          <w:rFonts w:ascii="GHEA Grapalat" w:hAnsi="GHEA Grapalat" w:cs="Sylfaen"/>
          <w:lang w:val="hy-AM"/>
        </w:rPr>
        <w:t>/</w:t>
      </w:r>
      <w:r>
        <w:rPr>
          <w:rFonts w:ascii="GHEA Grapalat" w:hAnsi="GHEA Grapalat" w:cs="Sylfaen"/>
          <w:lang w:val="pt-BR"/>
        </w:rPr>
        <w:t>0</w:t>
      </w:r>
      <w:r>
        <w:rPr>
          <w:rFonts w:ascii="GHEA Grapalat" w:hAnsi="GHEA Grapalat" w:cs="Sylfaen"/>
          <w:lang w:val="hy-AM"/>
        </w:rPr>
        <w:t>2</w:t>
      </w:r>
      <w:r>
        <w:rPr>
          <w:rFonts w:ascii="GHEA Grapalat" w:hAnsi="GHEA Grapalat" w:cs="GHEA Grapalat"/>
          <w:sz w:val="20"/>
          <w:szCs w:val="20"/>
          <w:lang w:val="pt-BR"/>
        </w:rPr>
        <w:t>* ծածկագրով գնման ընթացակարգին:</w:t>
      </w:r>
    </w:p>
    <w:p w14:paraId="33BD0966">
      <w:pPr>
        <w:ind w:left="426"/>
        <w:jc w:val="both"/>
        <w:rPr>
          <w:rFonts w:ascii="GHEA Grapalat" w:hAnsi="GHEA Grapalat" w:cs="GHEA Grapalat"/>
          <w:sz w:val="20"/>
          <w:szCs w:val="20"/>
          <w:lang w:val="pt-BR"/>
        </w:rPr>
      </w:pPr>
      <w:r>
        <w:rPr>
          <w:rFonts w:ascii="GHEA Grapalat" w:hAnsi="GHEA Grapalat"/>
          <w:sz w:val="20"/>
          <w:szCs w:val="20"/>
          <w:vertAlign w:val="superscript"/>
          <w:lang w:val="pt-BR"/>
        </w:rPr>
        <w:t xml:space="preserve">                                                        </w:t>
      </w:r>
      <w:r>
        <w:rPr>
          <w:rFonts w:ascii="GHEA Grapalat" w:hAnsi="GHEA Grapalat"/>
          <w:sz w:val="20"/>
          <w:szCs w:val="20"/>
          <w:vertAlign w:val="superscript"/>
          <w:lang w:val="hy-AM"/>
        </w:rPr>
        <w:t>ընթացակարգի ծածկագիրը</w:t>
      </w:r>
    </w:p>
    <w:p w14:paraId="761E6CE9">
      <w:pPr>
        <w:ind w:firstLine="360"/>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8452534">
      <w:pPr>
        <w:ind w:firstLine="360"/>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5FB0E76C">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13D5380E">
      <w:pPr>
        <w:numPr>
          <w:ilvl w:val="1"/>
          <w:numId w:val="8"/>
        </w:numPr>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pPr>
        <w:ind w:firstLine="426"/>
        <w:jc w:val="both"/>
        <w:rPr>
          <w:rFonts w:ascii="GHEA Grapalat" w:hAnsi="GHEA Grapalat" w:cs="GHEA Grapalat"/>
          <w:sz w:val="20"/>
          <w:szCs w:val="20"/>
          <w:lang w:val="pt-BR"/>
        </w:rPr>
      </w:pPr>
      <w:r>
        <w:rPr>
          <w:rFonts w:ascii="GHEA Grapalat" w:hAnsi="GHEA Grapalat" w:cs="GHEA Grapalat"/>
          <w:sz w:val="20"/>
          <w:szCs w:val="20"/>
          <w:lang w:val="hy-AM"/>
        </w:rPr>
        <w:t>1.6 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pPr>
        <w:ind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1.7 </w:t>
      </w: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4870C539">
      <w:pPr>
        <w:ind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1.8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pPr>
        <w:jc w:val="both"/>
        <w:rPr>
          <w:rFonts w:ascii="GHEA Grapalat" w:hAnsi="GHEA Grapalat" w:cs="GHEA Grapalat"/>
          <w:sz w:val="20"/>
          <w:szCs w:val="20"/>
          <w:lang w:val="hy-AM"/>
        </w:rPr>
      </w:pPr>
    </w:p>
    <w:p w14:paraId="39A70575">
      <w:pPr>
        <w:numPr>
          <w:ilvl w:val="0"/>
          <w:numId w:val="6"/>
        </w:numPr>
        <w:jc w:val="center"/>
        <w:rPr>
          <w:rFonts w:ascii="GHEA Grapalat" w:hAnsi="GHEA Grapalat" w:cs="GHEA Grapalat"/>
          <w:b/>
          <w:bCs/>
          <w:sz w:val="20"/>
          <w:szCs w:val="20"/>
        </w:rPr>
      </w:pPr>
      <w:r>
        <w:rPr>
          <w:rFonts w:ascii="GHEA Grapalat" w:hAnsi="GHEA Grapalat" w:cs="GHEA Grapalat"/>
          <w:b/>
          <w:bCs/>
          <w:sz w:val="20"/>
          <w:szCs w:val="20"/>
        </w:rPr>
        <w:t>Այլ պայմաններ</w:t>
      </w:r>
    </w:p>
    <w:p w14:paraId="57892E06">
      <w:pPr>
        <w:ind w:firstLine="567"/>
        <w:jc w:val="both"/>
        <w:rPr>
          <w:rFonts w:ascii="GHEA Grapalat" w:hAnsi="GHEA Grapalat" w:cs="GHEA Grapalat"/>
          <w:sz w:val="20"/>
          <w:szCs w:val="20"/>
          <w:lang w:val="hy-AM"/>
        </w:rPr>
      </w:pPr>
      <w:r>
        <w:rPr>
          <w:rFonts w:ascii="GHEA Grapalat" w:hAnsi="GHEA Grapalat" w:cs="GHEA Grapalat"/>
          <w:sz w:val="20"/>
          <w:szCs w:val="20"/>
        </w:rPr>
        <w:t>2.1 Սույն համաձայնագիրը</w:t>
      </w:r>
      <w:r>
        <w:rPr>
          <w:rFonts w:ascii="GHEA Grapalat" w:hAnsi="GHEA Grapalat" w:cs="GHEA Grapalat"/>
          <w:sz w:val="20"/>
          <w:szCs w:val="20"/>
          <w:lang w:val="hy-AM"/>
        </w:rPr>
        <w:t xml:space="preserve"> և Պահանջագիրը անհետկանչելի են,</w:t>
      </w:r>
      <w:r>
        <w:rPr>
          <w:rFonts w:ascii="GHEA Grapalat" w:hAnsi="GHEA Grapalat" w:cs="GHEA Grapalat"/>
          <w:sz w:val="20"/>
          <w:szCs w:val="20"/>
        </w:rPr>
        <w:t xml:space="preserve"> ուժի մեջ </w:t>
      </w:r>
      <w:r>
        <w:rPr>
          <w:rFonts w:ascii="GHEA Grapalat" w:hAnsi="GHEA Grapalat" w:cs="GHEA Grapalat"/>
          <w:sz w:val="20"/>
          <w:szCs w:val="20"/>
          <w:lang w:val="hy-AM"/>
        </w:rPr>
        <w:t>են</w:t>
      </w:r>
      <w:r>
        <w:rPr>
          <w:rFonts w:ascii="GHEA Grapalat" w:hAnsi="GHEA Grapalat" w:cs="GHEA Grapalat"/>
          <w:sz w:val="20"/>
          <w:szCs w:val="20"/>
        </w:rPr>
        <w:t xml:space="preserve"> մտնում Ընկերության կողմից վավերացման պահից և ուժի մեջ</w:t>
      </w:r>
      <w:r>
        <w:rPr>
          <w:rFonts w:ascii="GHEA Grapalat" w:hAnsi="GHEA Grapalat" w:cs="GHEA Grapalat"/>
          <w:sz w:val="20"/>
          <w:szCs w:val="20"/>
          <w:lang w:val="hy-AM"/>
        </w:rPr>
        <w:t xml:space="preserve"> են մինչև </w:t>
      </w:r>
      <w:r>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44B771D3">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pPr>
        <w:ind w:firstLine="567"/>
        <w:jc w:val="both"/>
        <w:rPr>
          <w:rFonts w:ascii="GHEA Grapalat" w:hAnsi="GHEA Grapalat" w:cs="GHEA Grapalat"/>
          <w:sz w:val="20"/>
          <w:szCs w:val="20"/>
          <w:lang w:val="hy-AM"/>
        </w:rPr>
      </w:pPr>
    </w:p>
    <w:p w14:paraId="5BE740DF">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51B09615">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7E7A931E">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14:paraId="3F6AF0E4">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04A83293">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14:paraId="43A8D96A">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3FA99133">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14:paraId="67341543">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14:paraId="54208CF8">
      <w:pPr>
        <w:jc w:val="both"/>
        <w:rPr>
          <w:rFonts w:ascii="GHEA Grapalat" w:hAnsi="GHEA Grapalat"/>
          <w:sz w:val="18"/>
          <w:szCs w:val="18"/>
          <w:u w:val="single"/>
          <w:vertAlign w:val="superscript"/>
          <w:lang w:val="hy-AM"/>
        </w:rPr>
      </w:pPr>
    </w:p>
    <w:p w14:paraId="7FCCF9EE">
      <w:pPr>
        <w:jc w:val="both"/>
        <w:rPr>
          <w:rFonts w:ascii="GHEA Grapalat" w:hAnsi="GHEA Grapalat"/>
          <w:sz w:val="20"/>
          <w:szCs w:val="20"/>
          <w:lang w:val="hy-AM"/>
        </w:rPr>
      </w:pPr>
      <w:r>
        <w:rPr>
          <w:rFonts w:ascii="GHEA Grapalat" w:hAnsi="GHEA Grapalat"/>
          <w:sz w:val="20"/>
          <w:szCs w:val="20"/>
          <w:lang w:val="hy-AM"/>
        </w:rPr>
        <w:t>Կ.Տ</w:t>
      </w:r>
    </w:p>
    <w:p w14:paraId="759D189E">
      <w:pPr>
        <w:jc w:val="both"/>
        <w:rPr>
          <w:rFonts w:ascii="GHEA Grapalat" w:hAnsi="GHEA Grapalat"/>
          <w:sz w:val="20"/>
          <w:szCs w:val="20"/>
          <w:lang w:val="hy-AM"/>
        </w:rPr>
      </w:pPr>
    </w:p>
    <w:p w14:paraId="26C65AAA">
      <w:pPr>
        <w:jc w:val="both"/>
        <w:rPr>
          <w:rFonts w:ascii="GHEA Grapalat" w:hAnsi="GHEA Grapalat"/>
          <w:sz w:val="20"/>
          <w:szCs w:val="20"/>
          <w:lang w:val="hy-AM"/>
        </w:rPr>
      </w:pPr>
      <w:r>
        <w:rPr>
          <w:rFonts w:ascii="GHEA Grapalat" w:hAnsi="GHEA Grapalat"/>
          <w:sz w:val="20"/>
          <w:szCs w:val="20"/>
          <w:lang w:val="hy-AM"/>
        </w:rPr>
        <w:t>Օր/ամիս/տարի</w:t>
      </w:r>
    </w:p>
    <w:p w14:paraId="2290E993">
      <w:pPr>
        <w:jc w:val="both"/>
        <w:rPr>
          <w:rFonts w:ascii="GHEA Grapalat" w:hAnsi="GHEA Grapalat"/>
          <w:sz w:val="18"/>
          <w:szCs w:val="18"/>
          <w:vertAlign w:val="superscript"/>
          <w:lang w:val="hy-AM"/>
        </w:rPr>
      </w:pPr>
    </w:p>
    <w:p w14:paraId="2C5D80A0">
      <w:pPr>
        <w:jc w:val="both"/>
        <w:rPr>
          <w:rFonts w:ascii="GHEA Grapalat" w:hAnsi="GHEA Grapalat" w:cs="GHEA Grapalat"/>
          <w:i/>
          <w:sz w:val="18"/>
          <w:szCs w:val="18"/>
          <w:lang w:val="hy-AM"/>
        </w:rPr>
      </w:pPr>
    </w:p>
    <w:p w14:paraId="1A1C33E6">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pPr>
        <w:pStyle w:val="20"/>
        <w:spacing w:line="240" w:lineRule="auto"/>
        <w:jc w:val="right"/>
        <w:rPr>
          <w:rFonts w:ascii="GHEA Grapalat" w:hAnsi="GHEA Grapalat"/>
          <w:b/>
          <w:lang w:val="hy-AM"/>
        </w:rPr>
      </w:pPr>
      <w:r>
        <w:rPr>
          <w:rFonts w:ascii="GHEA Grapalat" w:hAnsi="GHEA Grapalat"/>
          <w:b/>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64B52A6B">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A9FCB9A">
            <w:pPr>
              <w:rPr>
                <w:rFonts w:ascii="GHEA Grapalat" w:hAnsi="GHEA Grapalat" w:cs="Sylfaen"/>
                <w:b/>
                <w:bCs/>
                <w:sz w:val="20"/>
                <w:szCs w:val="20"/>
                <w:lang w:val="hy-AM"/>
              </w:rPr>
            </w:pPr>
            <w:r>
              <w:rPr>
                <w:rFonts w:ascii="GHEA Grapalat" w:hAnsi="GHEA Grapalat" w:cs="Sylfaen"/>
                <w:sz w:val="20"/>
                <w:szCs w:val="20"/>
              </w:rPr>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3F52C0A4">
            <w:pPr>
              <w:jc w:val="center"/>
              <w:rPr>
                <w:rFonts w:ascii="GHEA Grapalat" w:hAnsi="GHEA Grapalat" w:cs="Arial"/>
                <w:bCs/>
                <w:i/>
                <w:sz w:val="20"/>
                <w:szCs w:val="20"/>
              </w:rPr>
            </w:pPr>
          </w:p>
        </w:tc>
      </w:tr>
      <w:tr w14:paraId="6971A942">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2938B8">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14:paraId="1F42C94C">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8772E94">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14:paraId="57C46184">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03120CE">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 xml:space="preserve">(Ընկերություն </w:t>
            </w:r>
            <w:r>
              <w:rPr>
                <w:rFonts w:ascii="GHEA Grapalat" w:hAnsi="GHEA Grapalat" w:cs="Arial"/>
                <w:sz w:val="20"/>
                <w:szCs w:val="20"/>
              </w:rPr>
              <w:t>`</w:t>
            </w:r>
          </w:p>
        </w:tc>
      </w:tr>
      <w:tr w14:paraId="12FDB4CF">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3DDE743">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Վճարողի</w:t>
            </w:r>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r>
              <w:rPr>
                <w:rFonts w:ascii="GHEA Grapalat" w:hAnsi="GHEA Grapalat" w:cs="Sylfaen"/>
                <w:sz w:val="20"/>
                <w:szCs w:val="20"/>
              </w:rPr>
              <w:t>բանկ)</w:t>
            </w:r>
            <w:r>
              <w:rPr>
                <w:rFonts w:ascii="GHEA Grapalat" w:hAnsi="GHEA Grapalat" w:cs="Arial"/>
                <w:sz w:val="20"/>
                <w:szCs w:val="20"/>
              </w:rPr>
              <w:t>`</w:t>
            </w:r>
          </w:p>
        </w:tc>
      </w:tr>
      <w:tr w14:paraId="79919479">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A0E16E8">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14:paraId="6F7DD35D">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0F9F020">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14:paraId="4D4F6D85">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9228B86">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14:paraId="7C47BB4C">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B2958FC">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r>
              <w:rPr>
                <w:rFonts w:ascii="GHEA Grapalat" w:hAnsi="GHEA Grapalat" w:cs="Arial"/>
                <w:sz w:val="20"/>
                <w:szCs w:val="20"/>
                <w:lang w:val="hy-AM"/>
              </w:rPr>
              <w:t xml:space="preserve"> «ՀՀ Գեղարքունիքի մարզի Սևան քաղաքի </w:t>
            </w:r>
            <w:r>
              <w:rPr>
                <w:rFonts w:ascii="GHEA Grapalat" w:hAnsi="GHEA Grapalat" w:cs="Arial"/>
                <w:sz w:val="20"/>
                <w:szCs w:val="20"/>
              </w:rPr>
              <w:t xml:space="preserve">N6 </w:t>
            </w:r>
            <w:r>
              <w:rPr>
                <w:rFonts w:ascii="GHEA Grapalat" w:hAnsi="GHEA Grapalat" w:cs="Arial"/>
                <w:sz w:val="20"/>
                <w:szCs w:val="20"/>
                <w:lang w:val="hy-AM"/>
              </w:rPr>
              <w:t>միջնակարգ դպրոց » ՊՈԱԿ</w:t>
            </w:r>
          </w:p>
        </w:tc>
      </w:tr>
      <w:tr w14:paraId="1E601B3A">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6E94745">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14:paraId="153C8455">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8014EE5">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 xml:space="preserve"> 08606548</w:t>
            </w:r>
          </w:p>
        </w:tc>
      </w:tr>
      <w:tr w14:paraId="0EAAF759">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DAD5BE3">
            <w:pPr>
              <w:rPr>
                <w:rFonts w:ascii="Sylfaen" w:hAnsi="Sylfaen" w:eastAsia="MS Mincho" w:cs="MS Mincho"/>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w:t>
            </w:r>
            <w:r>
              <w:rPr>
                <w:rFonts w:ascii="GHEA Grapalat" w:hAnsi="GHEA Grapalat" w:cs="Arial"/>
                <w:sz w:val="20"/>
                <w:szCs w:val="20"/>
                <w:lang w:val="hy-AM"/>
              </w:rPr>
              <w:t xml:space="preserve"> ՀՀ ՖԻՆՆԱԽ</w:t>
            </w:r>
          </w:p>
        </w:tc>
      </w:tr>
      <w:tr w14:paraId="5748E277">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FDFC9AD">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Pr>
                <w:rFonts w:ascii="GHEA Grapalat" w:hAnsi="GHEA Grapalat" w:cs="Arial"/>
                <w:sz w:val="20"/>
                <w:szCs w:val="20"/>
                <w:lang w:val="hy-AM"/>
              </w:rPr>
              <w:t xml:space="preserve"> 900168000090</w:t>
            </w:r>
          </w:p>
        </w:tc>
      </w:tr>
      <w:tr w14:paraId="784B28D2">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224C94C">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14:paraId="59B6298F">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669F3AD">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14:paraId="1284FB4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C653A93">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14:paraId="507C90DB">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2A7F55C">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.Գործարքի</w:t>
            </w:r>
            <w:r>
              <w:rPr>
                <w:rFonts w:ascii="GHEA Grapalat" w:hAnsi="GHEA Grapalat" w:cs="Arial"/>
                <w:sz w:val="20"/>
                <w:szCs w:val="20"/>
              </w:rPr>
              <w:t xml:space="preserve"> (</w:t>
            </w:r>
            <w:r>
              <w:rPr>
                <w:rFonts w:ascii="GHEA Grapalat" w:hAnsi="GHEA Grapalat" w:cs="Sylfaen"/>
                <w:sz w:val="20"/>
                <w:szCs w:val="20"/>
              </w:rPr>
              <w:t>վճարման</w:t>
            </w:r>
            <w:r>
              <w:rPr>
                <w:rFonts w:ascii="GHEA Grapalat" w:hAnsi="GHEA Grapalat" w:cs="Arial"/>
                <w:sz w:val="20"/>
                <w:szCs w:val="20"/>
              </w:rPr>
              <w:t xml:space="preserve">) </w:t>
            </w:r>
            <w:r>
              <w:rPr>
                <w:rFonts w:ascii="GHEA Grapalat" w:hAnsi="GHEA Grapalat" w:cs="Sylfaen"/>
                <w:sz w:val="20"/>
                <w:szCs w:val="20"/>
              </w:rPr>
              <w:t>նպատակը</w:t>
            </w:r>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(որակավորման ապահովմ</w:t>
            </w:r>
            <w:r>
              <w:rPr>
                <w:rFonts w:ascii="GHEA Grapalat" w:hAnsi="GHEA Grapalat" w:cs="Sylfaen"/>
                <w:bCs/>
                <w:i/>
                <w:sz w:val="20"/>
                <w:szCs w:val="20"/>
                <w:lang w:val="hy-AM"/>
              </w:rPr>
              <w:t>ան համար</w:t>
            </w:r>
            <w:r>
              <w:rPr>
                <w:rFonts w:ascii="GHEA Grapalat" w:hAnsi="GHEA Grapalat" w:cs="Sylfaen"/>
                <w:bCs/>
                <w:i/>
                <w:sz w:val="20"/>
                <w:szCs w:val="20"/>
              </w:rPr>
              <w:t>)</w:t>
            </w:r>
          </w:p>
        </w:tc>
      </w:tr>
      <w:tr w14:paraId="79F4A464">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55CDF182">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w:t>
            </w:r>
            <w:r>
              <w:rPr>
                <w:rFonts w:ascii="GHEA Grapalat" w:hAnsi="GHEA Grapalat" w:cs="Arial"/>
                <w:sz w:val="20"/>
                <w:szCs w:val="20"/>
              </w:rPr>
              <w:t xml:space="preserve"> </w:t>
            </w:r>
            <w:r>
              <w:rPr>
                <w:rFonts w:ascii="GHEA Grapalat" w:hAnsi="GHEA Grapalat" w:cs="Sylfaen"/>
                <w:sz w:val="20"/>
                <w:szCs w:val="20"/>
                <w:lang w:val="hy-AM"/>
              </w:rPr>
              <w:t>պ</w:t>
            </w:r>
            <w:r>
              <w:rPr>
                <w:rFonts w:ascii="GHEA Grapalat" w:hAnsi="GHEA Grapalat" w:cs="Sylfaen"/>
                <w:sz w:val="20"/>
                <w:szCs w:val="20"/>
              </w:rPr>
              <w:t xml:space="preserve">այմանագրի </w:t>
            </w:r>
            <w:r>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58B6DACC">
            <w:pPr>
              <w:rPr>
                <w:rFonts w:ascii="GHEA Grapalat" w:hAnsi="GHEA Grapalat" w:cs="Arial"/>
                <w:sz w:val="20"/>
                <w:szCs w:val="20"/>
              </w:rPr>
            </w:pPr>
          </w:p>
        </w:tc>
      </w:tr>
      <w:tr w14:paraId="52758A43">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395379D4">
            <w:pPr>
              <w:rPr>
                <w:rFonts w:ascii="GHEA Grapalat" w:hAnsi="GHEA Grapalat" w:cs="Arial"/>
                <w:sz w:val="20"/>
                <w:szCs w:val="20"/>
                <w:lang w:val="hy-AM"/>
              </w:rPr>
            </w:pPr>
          </w:p>
        </w:tc>
      </w:tr>
      <w:tr w14:paraId="49551CED">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2461ACA">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567E60D1">
            <w:pPr>
              <w:rPr>
                <w:rFonts w:ascii="GHEA Grapalat" w:hAnsi="GHEA Grapalat" w:cs="Sylfaen"/>
                <w:sz w:val="20"/>
                <w:szCs w:val="20"/>
                <w:lang w:val="ru-RU"/>
              </w:rPr>
            </w:pPr>
          </w:p>
        </w:tc>
      </w:tr>
      <w:tr w14:paraId="4A48514C">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438943">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76F5AF05">
            <w:pPr>
              <w:rPr>
                <w:rFonts w:ascii="GHEA Grapalat" w:hAnsi="GHEA Grapalat" w:cs="Sylfaen"/>
                <w:sz w:val="20"/>
                <w:szCs w:val="20"/>
                <w:lang w:val="hy-AM"/>
              </w:rPr>
            </w:pPr>
          </w:p>
        </w:tc>
      </w:tr>
      <w:tr w14:paraId="254D9D03">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53639B76">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ա. Շահառուի ստորագրությունները</w:t>
            </w:r>
          </w:p>
          <w:p w14:paraId="2F4FE951">
            <w:pPr>
              <w:rPr>
                <w:rFonts w:ascii="GHEA Grapalat" w:hAnsi="GHEA Grapalat" w:cs="Sylfaen"/>
                <w:sz w:val="20"/>
                <w:szCs w:val="20"/>
              </w:rPr>
            </w:pPr>
          </w:p>
          <w:p w14:paraId="27B68E09">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2173BF4C">
            <w:pPr>
              <w:rPr>
                <w:rFonts w:ascii="GHEA Grapalat" w:hAnsi="GHEA Grapalat" w:cs="Tahoma"/>
                <w:color w:val="000000"/>
                <w:sz w:val="20"/>
                <w:szCs w:val="20"/>
              </w:rPr>
            </w:pPr>
          </w:p>
          <w:p w14:paraId="707E79C8">
            <w:pPr>
              <w:rPr>
                <w:rFonts w:ascii="GHEA Grapalat" w:hAnsi="GHEA Grapalat" w:cs="Sylfaen"/>
                <w:sz w:val="20"/>
                <w:szCs w:val="20"/>
              </w:rPr>
            </w:pPr>
          </w:p>
          <w:p w14:paraId="3F12F02F">
            <w:pPr>
              <w:jc w:val="right"/>
              <w:rPr>
                <w:rFonts w:ascii="GHEA Grapalat" w:hAnsi="GHEA Grapalat" w:cs="Sylfaen"/>
                <w:sz w:val="20"/>
                <w:szCs w:val="20"/>
              </w:rPr>
            </w:pPr>
            <w:r>
              <w:rPr>
                <w:rFonts w:ascii="GHEA Grapalat" w:hAnsi="GHEA Grapalat" w:cs="Tahoma"/>
                <w:color w:val="000000"/>
                <w:sz w:val="20"/>
                <w:szCs w:val="20"/>
              </w:rPr>
              <w:t>/____________________/</w:t>
            </w:r>
          </w:p>
          <w:p w14:paraId="5494FEBC">
            <w:pPr>
              <w:rPr>
                <w:rFonts w:ascii="GHEA Grapalat" w:hAnsi="GHEA Grapalat" w:cs="Sylfaen"/>
                <w:sz w:val="20"/>
                <w:szCs w:val="20"/>
              </w:rPr>
            </w:pPr>
          </w:p>
          <w:p w14:paraId="72FD4CF5">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7A7E4AF6">
            <w:pPr>
              <w:rPr>
                <w:rFonts w:ascii="GHEA Grapalat" w:hAnsi="GHEA Grapalat" w:cs="Sylfaen"/>
                <w:sz w:val="20"/>
                <w:szCs w:val="20"/>
              </w:rPr>
            </w:pPr>
            <w:r>
              <w:rPr>
                <w:rFonts w:ascii="GHEA Grapalat" w:hAnsi="GHEA Grapalat" w:cs="Sylfaen"/>
                <w:sz w:val="20"/>
                <w:szCs w:val="20"/>
              </w:rPr>
              <w:t xml:space="preserve">                                                                             Կ.Տ.</w:t>
            </w:r>
          </w:p>
          <w:p w14:paraId="5A0EB83A">
            <w:pPr>
              <w:rPr>
                <w:rFonts w:ascii="GHEA Grapalat" w:hAnsi="GHEA Grapalat" w:cs="Sylfaen"/>
                <w:sz w:val="20"/>
                <w:szCs w:val="20"/>
              </w:rPr>
            </w:pPr>
          </w:p>
        </w:tc>
        <w:tc>
          <w:tcPr>
            <w:tcW w:w="5364" w:type="dxa"/>
            <w:tcBorders>
              <w:top w:val="nil"/>
              <w:left w:val="nil"/>
              <w:bottom w:val="single" w:color="auto" w:sz="4" w:space="0"/>
              <w:right w:val="single" w:color="auto" w:sz="4" w:space="0"/>
            </w:tcBorders>
            <w:noWrap/>
            <w:vAlign w:val="bottom"/>
          </w:tcPr>
          <w:p w14:paraId="01BE6277">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r>
              <w:rPr>
                <w:rFonts w:ascii="GHEA Grapalat" w:hAnsi="GHEA Grapalat" w:cs="Sylfaen"/>
                <w:sz w:val="20"/>
                <w:szCs w:val="20"/>
              </w:rPr>
              <w:t>Վճարողի ստորագրությունները`</w:t>
            </w:r>
          </w:p>
          <w:p w14:paraId="7FD41717">
            <w:pPr>
              <w:jc w:val="right"/>
              <w:rPr>
                <w:rFonts w:ascii="GHEA Grapalat" w:hAnsi="GHEA Grapalat" w:cs="Sylfaen"/>
                <w:sz w:val="20"/>
                <w:szCs w:val="20"/>
              </w:rPr>
            </w:pPr>
          </w:p>
          <w:p w14:paraId="0686BF7A">
            <w:pPr>
              <w:rPr>
                <w:rFonts w:ascii="GHEA Grapalat" w:hAnsi="GHEA Grapalat" w:cs="Sylfaen"/>
                <w:sz w:val="20"/>
                <w:szCs w:val="20"/>
              </w:rPr>
            </w:pPr>
            <w:r>
              <w:rPr>
                <w:rFonts w:ascii="GHEA Grapalat" w:hAnsi="GHEA Grapalat" w:cs="Tahoma"/>
                <w:color w:val="000000"/>
                <w:sz w:val="20"/>
                <w:szCs w:val="20"/>
              </w:rPr>
              <w:t xml:space="preserve">                                               /____________________/</w:t>
            </w:r>
          </w:p>
          <w:p w14:paraId="7A6C67EF">
            <w:pPr>
              <w:jc w:val="right"/>
              <w:rPr>
                <w:rFonts w:ascii="GHEA Grapalat" w:hAnsi="GHEA Grapalat" w:cs="Tahoma"/>
                <w:color w:val="000000"/>
                <w:sz w:val="20"/>
                <w:szCs w:val="20"/>
              </w:rPr>
            </w:pPr>
          </w:p>
          <w:p w14:paraId="2BDC3A01">
            <w:pPr>
              <w:jc w:val="right"/>
              <w:rPr>
                <w:rFonts w:ascii="GHEA Grapalat" w:hAnsi="GHEA Grapalat" w:cs="Tahoma"/>
                <w:color w:val="000000"/>
                <w:sz w:val="20"/>
                <w:szCs w:val="20"/>
              </w:rPr>
            </w:pPr>
          </w:p>
          <w:p w14:paraId="3AAA0DB5">
            <w:pPr>
              <w:jc w:val="right"/>
              <w:rPr>
                <w:rFonts w:ascii="GHEA Grapalat" w:hAnsi="GHEA Grapalat" w:cs="Sylfaen"/>
                <w:sz w:val="20"/>
                <w:szCs w:val="20"/>
              </w:rPr>
            </w:pPr>
            <w:r>
              <w:rPr>
                <w:rFonts w:ascii="GHEA Grapalat" w:hAnsi="GHEA Grapalat" w:cs="Tahoma"/>
                <w:color w:val="000000"/>
                <w:sz w:val="20"/>
                <w:szCs w:val="20"/>
              </w:rPr>
              <w:t>/____________________/</w:t>
            </w:r>
          </w:p>
          <w:p w14:paraId="28DCAE53">
            <w:pPr>
              <w:jc w:val="right"/>
              <w:rPr>
                <w:rFonts w:ascii="GHEA Grapalat" w:hAnsi="GHEA Grapalat" w:cs="Sylfaen"/>
                <w:sz w:val="20"/>
                <w:szCs w:val="20"/>
              </w:rPr>
            </w:pPr>
          </w:p>
          <w:p w14:paraId="35186A43">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04B16A74">
            <w:pPr>
              <w:jc w:val="right"/>
              <w:rPr>
                <w:rFonts w:ascii="GHEA Grapalat" w:hAnsi="GHEA Grapalat" w:cs="Sylfaen"/>
                <w:sz w:val="20"/>
                <w:szCs w:val="20"/>
              </w:rPr>
            </w:pPr>
          </w:p>
        </w:tc>
      </w:tr>
      <w:tr w14:paraId="2EED1D9B">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2D8D50C3">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Շահառուին  սպասարկող ֆինանսական կազմակերպություն</w:t>
            </w:r>
            <w:r>
              <w:rPr>
                <w:rFonts w:ascii="GHEA Grapalat" w:hAnsi="GHEA Grapalat" w:cs="Tahoma"/>
                <w:color w:val="000000"/>
                <w:sz w:val="20"/>
                <w:szCs w:val="20"/>
              </w:rPr>
              <w:t xml:space="preserve"> </w:t>
            </w:r>
          </w:p>
          <w:p w14:paraId="2160060F">
            <w:pPr>
              <w:rPr>
                <w:rFonts w:ascii="GHEA Grapalat" w:hAnsi="GHEA Grapalat" w:cs="Tahoma"/>
                <w:color w:val="000000"/>
                <w:sz w:val="20"/>
                <w:szCs w:val="20"/>
                <w:lang w:val="hy-AM"/>
              </w:rPr>
            </w:pPr>
            <w:r>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7BD53048">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3CAA3B42">
            <w:pPr>
              <w:rPr>
                <w:rFonts w:ascii="GHEA Grapalat" w:hAnsi="GHEA Grapalat" w:cs="Sylfaen"/>
                <w:sz w:val="20"/>
                <w:szCs w:val="20"/>
              </w:rPr>
            </w:pPr>
            <w:r>
              <w:rPr>
                <w:rFonts w:ascii="GHEA Grapalat" w:hAnsi="GHEA Grapalat" w:cs="Sylfaen"/>
                <w:sz w:val="20"/>
                <w:szCs w:val="20"/>
              </w:rPr>
              <w:t xml:space="preserve">  </w:t>
            </w:r>
          </w:p>
          <w:p w14:paraId="69B02B9D">
            <w:pPr>
              <w:rPr>
                <w:rFonts w:ascii="GHEA Grapalat" w:hAnsi="GHEA Grapalat" w:cs="Sylfaen"/>
                <w:sz w:val="20"/>
                <w:szCs w:val="20"/>
              </w:rPr>
            </w:pPr>
            <w:r>
              <w:rPr>
                <w:rFonts w:ascii="GHEA Grapalat" w:hAnsi="GHEA Grapalat" w:cs="Sylfaen"/>
                <w:sz w:val="20"/>
                <w:szCs w:val="20"/>
              </w:rPr>
              <w:t xml:space="preserve">                                                       /ստորագրություն/</w:t>
            </w:r>
          </w:p>
          <w:p w14:paraId="268621AB">
            <w:pPr>
              <w:rPr>
                <w:rFonts w:ascii="GHEA Grapalat" w:hAnsi="GHEA Grapalat" w:cs="Tahoma"/>
                <w:color w:val="000000"/>
                <w:sz w:val="20"/>
                <w:szCs w:val="20"/>
              </w:rPr>
            </w:pPr>
          </w:p>
          <w:p w14:paraId="02C66BBA">
            <w:pPr>
              <w:rPr>
                <w:rFonts w:ascii="GHEA Grapalat" w:hAnsi="GHEA Grapalat" w:cs="Arial"/>
                <w:sz w:val="20"/>
                <w:szCs w:val="20"/>
              </w:rPr>
            </w:pPr>
          </w:p>
        </w:tc>
        <w:tc>
          <w:tcPr>
            <w:tcW w:w="5364" w:type="dxa"/>
            <w:tcBorders>
              <w:top w:val="single" w:color="auto" w:sz="4" w:space="0"/>
              <w:left w:val="nil"/>
              <w:right w:val="single" w:color="auto" w:sz="4" w:space="0"/>
            </w:tcBorders>
            <w:noWrap/>
            <w:vAlign w:val="bottom"/>
          </w:tcPr>
          <w:p w14:paraId="111F6071">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14:paraId="7BC3866C">
            <w:pPr>
              <w:jc w:val="right"/>
              <w:rPr>
                <w:rFonts w:ascii="GHEA Grapalat" w:hAnsi="GHEA Grapalat" w:cs="Tahoma"/>
                <w:color w:val="000000"/>
                <w:sz w:val="20"/>
                <w:szCs w:val="20"/>
              </w:rPr>
            </w:pPr>
          </w:p>
          <w:p w14:paraId="1708D6FF">
            <w:pPr>
              <w:jc w:val="right"/>
              <w:rPr>
                <w:rFonts w:ascii="GHEA Grapalat" w:hAnsi="GHEA Grapalat" w:cs="Tahoma"/>
                <w:color w:val="000000"/>
                <w:sz w:val="20"/>
                <w:szCs w:val="20"/>
              </w:rPr>
            </w:pPr>
          </w:p>
          <w:p w14:paraId="492CAE8E">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52316716">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4C4C873D">
            <w:pPr>
              <w:jc w:val="right"/>
              <w:rPr>
                <w:rFonts w:ascii="GHEA Grapalat" w:hAnsi="GHEA Grapalat" w:cs="Arial"/>
                <w:sz w:val="20"/>
                <w:szCs w:val="20"/>
                <w:lang w:val="hy-AM"/>
              </w:rPr>
            </w:pPr>
          </w:p>
        </w:tc>
      </w:tr>
      <w:tr w14:paraId="0D37BE01">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5995931B">
            <w:pPr>
              <w:rPr>
                <w:rFonts w:ascii="GHEA Grapalat" w:hAnsi="GHEA Grapalat" w:cs="Sylfaen"/>
                <w:sz w:val="20"/>
                <w:szCs w:val="20"/>
              </w:rPr>
            </w:pPr>
            <w:r>
              <w:rPr>
                <w:rFonts w:ascii="GHEA Grapalat" w:hAnsi="GHEA Grapalat" w:cs="Sylfaen"/>
                <w:sz w:val="20"/>
                <w:szCs w:val="20"/>
              </w:rPr>
              <w:t>24.բ.                                                       Կ.Տ.</w:t>
            </w:r>
          </w:p>
          <w:p w14:paraId="5A395DCE">
            <w:pPr>
              <w:rPr>
                <w:rFonts w:ascii="GHEA Grapalat" w:hAnsi="GHEA Grapalat" w:cs="Sylfaen"/>
                <w:sz w:val="20"/>
                <w:szCs w:val="20"/>
              </w:rPr>
            </w:pPr>
          </w:p>
          <w:p w14:paraId="65D0905C">
            <w:pPr>
              <w:rPr>
                <w:rFonts w:ascii="GHEA Grapalat" w:hAnsi="GHEA Grapalat" w:cs="Sylfaen"/>
                <w:sz w:val="20"/>
                <w:szCs w:val="20"/>
              </w:rPr>
            </w:pPr>
          </w:p>
          <w:p w14:paraId="0D3F022D">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45432947">
            <w:pPr>
              <w:rPr>
                <w:rFonts w:ascii="GHEA Grapalat" w:hAnsi="GHEA Grapalat" w:cs="Sylfaen"/>
                <w:sz w:val="20"/>
                <w:szCs w:val="20"/>
              </w:rPr>
            </w:pPr>
          </w:p>
          <w:p w14:paraId="3C9353B9">
            <w:pPr>
              <w:rPr>
                <w:rFonts w:ascii="GHEA Grapalat" w:hAnsi="GHEA Grapalat" w:cs="Sylfaen"/>
                <w:sz w:val="20"/>
                <w:szCs w:val="20"/>
              </w:rPr>
            </w:pPr>
            <w:r>
              <w:rPr>
                <w:rFonts w:ascii="GHEA Grapalat" w:hAnsi="GHEA Grapalat" w:cs="Sylfaen"/>
                <w:sz w:val="20"/>
                <w:szCs w:val="20"/>
              </w:rPr>
              <w:t xml:space="preserve">  </w:t>
            </w:r>
          </w:p>
          <w:p w14:paraId="7AFFAC42">
            <w:pPr>
              <w:rPr>
                <w:rFonts w:ascii="GHEA Grapalat" w:hAnsi="GHEA Grapalat" w:cs="Arial"/>
                <w:sz w:val="20"/>
                <w:szCs w:val="20"/>
              </w:rPr>
            </w:pPr>
          </w:p>
        </w:tc>
        <w:tc>
          <w:tcPr>
            <w:tcW w:w="5364" w:type="dxa"/>
            <w:tcBorders>
              <w:top w:val="nil"/>
              <w:left w:val="nil"/>
              <w:bottom w:val="single" w:color="auto" w:sz="4" w:space="0"/>
              <w:right w:val="single" w:color="auto" w:sz="4" w:space="0"/>
            </w:tcBorders>
            <w:noWrap/>
            <w:vAlign w:val="bottom"/>
          </w:tcPr>
          <w:p w14:paraId="3D8047D4">
            <w:pPr>
              <w:rPr>
                <w:rFonts w:ascii="GHEA Grapalat" w:hAnsi="GHEA Grapalat" w:cs="Sylfaen"/>
                <w:sz w:val="20"/>
                <w:szCs w:val="20"/>
              </w:rPr>
            </w:pPr>
            <w:r>
              <w:rPr>
                <w:rFonts w:ascii="GHEA Grapalat" w:hAnsi="GHEA Grapalat" w:cs="Sylfaen"/>
                <w:sz w:val="20"/>
                <w:szCs w:val="20"/>
              </w:rPr>
              <w:t xml:space="preserve">23.բ.                                                                 Կ.Տ.    </w:t>
            </w:r>
          </w:p>
          <w:p w14:paraId="7D50608F">
            <w:pPr>
              <w:rPr>
                <w:rFonts w:ascii="GHEA Grapalat" w:hAnsi="GHEA Grapalat" w:cs="Sylfaen"/>
                <w:sz w:val="20"/>
                <w:szCs w:val="20"/>
              </w:rPr>
            </w:pPr>
          </w:p>
          <w:p w14:paraId="0F955845">
            <w:pPr>
              <w:rPr>
                <w:rFonts w:ascii="GHEA Grapalat" w:hAnsi="GHEA Grapalat" w:cs="Sylfaen"/>
                <w:sz w:val="20"/>
                <w:szCs w:val="20"/>
              </w:rPr>
            </w:pPr>
            <w:r>
              <w:rPr>
                <w:rFonts w:ascii="GHEA Grapalat" w:hAnsi="GHEA Grapalat" w:cs="Sylfaen"/>
                <w:sz w:val="20"/>
                <w:szCs w:val="20"/>
              </w:rPr>
              <w:t xml:space="preserve">                     </w:t>
            </w:r>
          </w:p>
          <w:p w14:paraId="6F680E8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06024B7B">
            <w:pPr>
              <w:rPr>
                <w:rFonts w:ascii="GHEA Grapalat" w:hAnsi="GHEA Grapalat" w:cs="Sylfaen"/>
                <w:color w:val="000000"/>
                <w:sz w:val="20"/>
                <w:szCs w:val="20"/>
              </w:rPr>
            </w:pPr>
          </w:p>
          <w:p w14:paraId="211659AB">
            <w:pPr>
              <w:rPr>
                <w:rFonts w:ascii="GHEA Grapalat" w:hAnsi="GHEA Grapalat" w:cs="Sylfaen"/>
                <w:sz w:val="20"/>
                <w:szCs w:val="20"/>
              </w:rPr>
            </w:pPr>
          </w:p>
          <w:p w14:paraId="717AC07F">
            <w:pPr>
              <w:jc w:val="right"/>
              <w:rPr>
                <w:rFonts w:ascii="GHEA Grapalat" w:hAnsi="GHEA Grapalat" w:cs="Arial"/>
                <w:sz w:val="20"/>
                <w:szCs w:val="20"/>
              </w:rPr>
            </w:pPr>
          </w:p>
        </w:tc>
      </w:tr>
    </w:tbl>
    <w:p w14:paraId="2E80D53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577FE4F">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2763F7F7">
      <w:pPr>
        <w:jc w:val="center"/>
        <w:rPr>
          <w:rFonts w:ascii="GHEA Grapalat" w:hAnsi="GHEA Grapalat"/>
          <w:b/>
          <w:sz w:val="22"/>
          <w:szCs w:val="22"/>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2C832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12C7B59">
            <w:pPr>
              <w:jc w:val="both"/>
              <w:rPr>
                <w:rFonts w:ascii="GHEA Grapalat" w:hAnsi="GHEA Grapalat"/>
                <w:sz w:val="20"/>
                <w:szCs w:val="20"/>
              </w:rPr>
            </w:pPr>
            <w:r>
              <w:rPr>
                <w:rFonts w:ascii="GHEA Grapalat" w:hAnsi="GHEA Grapalat"/>
                <w:sz w:val="20"/>
                <w:szCs w:val="20"/>
              </w:rPr>
              <w:t>Հ/Հ</w:t>
            </w:r>
          </w:p>
        </w:tc>
        <w:tc>
          <w:tcPr>
            <w:tcW w:w="1938" w:type="dxa"/>
            <w:tcBorders>
              <w:top w:val="single" w:color="auto" w:sz="4" w:space="0"/>
              <w:left w:val="single" w:color="auto" w:sz="4" w:space="0"/>
              <w:bottom w:val="single" w:color="auto" w:sz="4" w:space="0"/>
              <w:right w:val="single" w:color="auto" w:sz="4" w:space="0"/>
            </w:tcBorders>
          </w:tcPr>
          <w:p w14:paraId="6284DD25">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1E24D027">
            <w:pPr>
              <w:jc w:val="center"/>
              <w:rPr>
                <w:rFonts w:ascii="GHEA Grapalat" w:hAnsi="GHEA Grapalat"/>
                <w:b/>
                <w:sz w:val="20"/>
                <w:szCs w:val="20"/>
              </w:rPr>
            </w:pPr>
            <w:r>
              <w:rPr>
                <w:rFonts w:ascii="GHEA Grapalat" w:hAnsi="GHEA Grapalat"/>
                <w:b/>
                <w:sz w:val="20"/>
                <w:szCs w:val="20"/>
              </w:rPr>
              <w:t>Նշված դաշտի/</w:t>
            </w:r>
          </w:p>
          <w:p w14:paraId="05521760">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395781FC">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6D227EA8">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5F61D243">
            <w:pPr>
              <w:ind w:left="-588" w:firstLine="588"/>
              <w:jc w:val="center"/>
              <w:rPr>
                <w:rFonts w:ascii="GHEA Grapalat" w:hAnsi="GHEA Grapalat"/>
                <w:b/>
                <w:sz w:val="20"/>
                <w:szCs w:val="20"/>
              </w:rPr>
            </w:pPr>
            <w:r>
              <w:rPr>
                <w:rFonts w:ascii="GHEA Grapalat" w:hAnsi="GHEA Grapalat"/>
                <w:b/>
                <w:sz w:val="20"/>
                <w:szCs w:val="20"/>
              </w:rPr>
              <w:t>Վավերապայմանը</w:t>
            </w:r>
          </w:p>
          <w:p w14:paraId="46CC4F72">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2710B2F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46AE6C72">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14:paraId="77333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F500C16">
            <w:pPr>
              <w:jc w:val="center"/>
              <w:rPr>
                <w:rFonts w:ascii="GHEA Grapalat" w:hAnsi="GHEA Grapalat"/>
                <w:b/>
                <w:sz w:val="20"/>
                <w:szCs w:val="20"/>
              </w:rPr>
            </w:pPr>
            <w:r>
              <w:rPr>
                <w:rFonts w:ascii="GHEA Grapalat" w:hAnsi="GHEA Grapalat"/>
                <w:b/>
                <w:sz w:val="20"/>
                <w:szCs w:val="20"/>
              </w:rPr>
              <w:t>1</w:t>
            </w:r>
          </w:p>
        </w:tc>
        <w:tc>
          <w:tcPr>
            <w:tcW w:w="1938" w:type="dxa"/>
            <w:tcBorders>
              <w:top w:val="single" w:color="auto" w:sz="4" w:space="0"/>
              <w:left w:val="single" w:color="auto" w:sz="4" w:space="0"/>
              <w:bottom w:val="single" w:color="auto" w:sz="4" w:space="0"/>
              <w:right w:val="single" w:color="auto" w:sz="4" w:space="0"/>
            </w:tcBorders>
          </w:tcPr>
          <w:p w14:paraId="7CEC880C">
            <w:pPr>
              <w:jc w:val="center"/>
              <w:rPr>
                <w:rFonts w:ascii="GHEA Grapalat" w:hAnsi="GHEA Grapalat"/>
                <w:b/>
                <w:sz w:val="20"/>
                <w:szCs w:val="20"/>
              </w:rPr>
            </w:pPr>
            <w:r>
              <w:rPr>
                <w:rFonts w:ascii="GHEA Grapalat" w:hAnsi="GHEA Grapalat"/>
                <w:b/>
                <w:sz w:val="20"/>
                <w:szCs w:val="20"/>
              </w:rPr>
              <w:t>2</w:t>
            </w:r>
          </w:p>
        </w:tc>
        <w:tc>
          <w:tcPr>
            <w:tcW w:w="2050" w:type="dxa"/>
            <w:tcBorders>
              <w:top w:val="single" w:color="auto" w:sz="4" w:space="0"/>
              <w:left w:val="single" w:color="auto" w:sz="4" w:space="0"/>
              <w:bottom w:val="single" w:color="auto" w:sz="4" w:space="0"/>
              <w:right w:val="single" w:color="auto" w:sz="4" w:space="0"/>
            </w:tcBorders>
          </w:tcPr>
          <w:p w14:paraId="192C2F52">
            <w:pPr>
              <w:jc w:val="center"/>
              <w:rPr>
                <w:rFonts w:ascii="GHEA Grapalat" w:hAnsi="GHEA Grapalat"/>
                <w:b/>
                <w:sz w:val="20"/>
                <w:szCs w:val="20"/>
              </w:rPr>
            </w:pPr>
            <w:r>
              <w:rPr>
                <w:rFonts w:ascii="GHEA Grapalat" w:hAnsi="GHEA Grapalat"/>
                <w:b/>
                <w:sz w:val="20"/>
                <w:szCs w:val="20"/>
              </w:rPr>
              <w:t>3</w:t>
            </w:r>
          </w:p>
        </w:tc>
        <w:tc>
          <w:tcPr>
            <w:tcW w:w="3350" w:type="dxa"/>
            <w:tcBorders>
              <w:top w:val="single" w:color="auto" w:sz="4" w:space="0"/>
              <w:left w:val="single" w:color="auto" w:sz="4" w:space="0"/>
              <w:bottom w:val="single" w:color="auto" w:sz="4" w:space="0"/>
              <w:right w:val="single" w:color="auto" w:sz="4" w:space="0"/>
            </w:tcBorders>
          </w:tcPr>
          <w:p w14:paraId="4F20131D">
            <w:pPr>
              <w:jc w:val="center"/>
              <w:rPr>
                <w:rFonts w:ascii="GHEA Grapalat" w:hAnsi="GHEA Grapalat"/>
                <w:b/>
                <w:sz w:val="20"/>
                <w:szCs w:val="20"/>
              </w:rPr>
            </w:pPr>
            <w:r>
              <w:rPr>
                <w:rFonts w:ascii="GHEA Grapalat" w:hAnsi="GHEA Grapalat"/>
                <w:b/>
                <w:sz w:val="20"/>
                <w:szCs w:val="20"/>
              </w:rPr>
              <w:t>4</w:t>
            </w:r>
          </w:p>
        </w:tc>
        <w:tc>
          <w:tcPr>
            <w:tcW w:w="2640" w:type="dxa"/>
            <w:tcBorders>
              <w:top w:val="single" w:color="auto" w:sz="4" w:space="0"/>
              <w:left w:val="single" w:color="auto" w:sz="4" w:space="0"/>
              <w:bottom w:val="single" w:color="auto" w:sz="4" w:space="0"/>
              <w:right w:val="single" w:color="auto" w:sz="4" w:space="0"/>
            </w:tcBorders>
          </w:tcPr>
          <w:p w14:paraId="1C8A0D77">
            <w:pPr>
              <w:jc w:val="center"/>
              <w:rPr>
                <w:rFonts w:ascii="GHEA Grapalat" w:hAnsi="GHEA Grapalat"/>
                <w:b/>
                <w:sz w:val="20"/>
                <w:szCs w:val="20"/>
              </w:rPr>
            </w:pPr>
            <w:r>
              <w:rPr>
                <w:rFonts w:ascii="GHEA Grapalat" w:hAnsi="GHEA Grapalat"/>
                <w:b/>
                <w:sz w:val="20"/>
                <w:szCs w:val="20"/>
              </w:rPr>
              <w:t>5</w:t>
            </w:r>
          </w:p>
        </w:tc>
      </w:tr>
      <w:tr w14:paraId="4D9E2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3E294A3">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color="auto" w:sz="4" w:space="0"/>
              <w:left w:val="single" w:color="auto" w:sz="4" w:space="0"/>
              <w:bottom w:val="single" w:color="auto" w:sz="4" w:space="0"/>
              <w:right w:val="single" w:color="auto" w:sz="4" w:space="0"/>
            </w:tcBorders>
          </w:tcPr>
          <w:p w14:paraId="266CEA63">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3B68A22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821388A">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6D82CA77">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14:paraId="381DC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7C785D5">
            <w:pPr>
              <w:pStyle w:val="76"/>
              <w:numPr>
                <w:ilvl w:val="0"/>
                <w:numId w:val="9"/>
              </w:numPr>
              <w:contextualSpacing/>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4C661924">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03DF4EF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8E57895">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064FA29B">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14:paraId="287C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9D3D833">
            <w:pPr>
              <w:pStyle w:val="76"/>
              <w:numPr>
                <w:ilvl w:val="0"/>
                <w:numId w:val="9"/>
              </w:numPr>
              <w:ind w:hanging="436"/>
              <w:contextualSpacing/>
              <w:jc w:val="both"/>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7F19F9BC">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228EA001">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49CFFD5">
            <w:pPr>
              <w:jc w:val="center"/>
              <w:rPr>
                <w:rFonts w:ascii="GHEA Grapalat" w:hAnsi="GHEA Grapalat"/>
                <w:sz w:val="20"/>
                <w:szCs w:val="20"/>
              </w:rPr>
            </w:pPr>
            <w:r>
              <w:rPr>
                <w:rFonts w:ascii="GHEA Grapalat" w:hAnsi="GHEA Grapalat"/>
                <w:sz w:val="20"/>
                <w:szCs w:val="20"/>
              </w:rPr>
              <w:t>պարտադիր</w:t>
            </w:r>
          </w:p>
          <w:p w14:paraId="260F746F">
            <w:pPr>
              <w:jc w:val="center"/>
              <w:rPr>
                <w:rFonts w:ascii="GHEA Grapalat" w:hAnsi="GHEA Grapalat"/>
                <w:sz w:val="20"/>
                <w:szCs w:val="20"/>
              </w:rPr>
            </w:pPr>
          </w:p>
        </w:tc>
        <w:tc>
          <w:tcPr>
            <w:tcW w:w="2640" w:type="dxa"/>
            <w:tcBorders>
              <w:top w:val="single" w:color="auto" w:sz="4" w:space="0"/>
              <w:left w:val="single" w:color="auto" w:sz="4" w:space="0"/>
              <w:bottom w:val="single" w:color="auto" w:sz="4" w:space="0"/>
              <w:right w:val="single" w:color="auto" w:sz="4" w:space="0"/>
            </w:tcBorders>
          </w:tcPr>
          <w:p w14:paraId="39F288F0">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14:paraId="7A192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DA515BF">
            <w:pPr>
              <w:pStyle w:val="76"/>
              <w:numPr>
                <w:ilvl w:val="0"/>
                <w:numId w:val="9"/>
              </w:numPr>
              <w:ind w:hanging="436"/>
              <w:contextualSpacing/>
              <w:jc w:val="both"/>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01400D91">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11552A9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B500EE5">
            <w:pPr>
              <w:jc w:val="center"/>
              <w:rPr>
                <w:rFonts w:ascii="GHEA Grapalat" w:hAnsi="GHEA Grapalat"/>
                <w:sz w:val="20"/>
                <w:szCs w:val="20"/>
              </w:rPr>
            </w:pPr>
            <w:r>
              <w:rPr>
                <w:rFonts w:ascii="GHEA Grapalat" w:hAnsi="GHEA Grapalat"/>
                <w:sz w:val="20"/>
                <w:szCs w:val="20"/>
              </w:rPr>
              <w:t>պարտադիր</w:t>
            </w:r>
          </w:p>
          <w:p w14:paraId="195827F8">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66021CD6">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14:paraId="38062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215F4F8">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color="auto" w:sz="4" w:space="0"/>
              <w:left w:val="single" w:color="auto" w:sz="4" w:space="0"/>
              <w:bottom w:val="single" w:color="auto" w:sz="4" w:space="0"/>
              <w:right w:val="single" w:color="auto" w:sz="4" w:space="0"/>
            </w:tcBorders>
          </w:tcPr>
          <w:p w14:paraId="0F63A53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7CC6D226">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278F676">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2593F40C">
            <w:pPr>
              <w:jc w:val="center"/>
              <w:rPr>
                <w:rFonts w:ascii="GHEA Grapalat" w:hAnsi="GHEA Grapalat"/>
                <w:sz w:val="20"/>
                <w:szCs w:val="20"/>
              </w:rPr>
            </w:pPr>
            <w:r>
              <w:rPr>
                <w:rFonts w:ascii="GHEA Grapalat" w:hAnsi="GHEA Grapalat"/>
                <w:sz w:val="20"/>
                <w:szCs w:val="20"/>
              </w:rPr>
              <w:t>լրացվում է վճարողի կողմից</w:t>
            </w:r>
          </w:p>
        </w:tc>
      </w:tr>
      <w:tr w14:paraId="3CE4A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F4BD265">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color="auto" w:sz="4" w:space="0"/>
              <w:left w:val="single" w:color="auto" w:sz="4" w:space="0"/>
              <w:bottom w:val="single" w:color="auto" w:sz="4" w:space="0"/>
              <w:right w:val="single" w:color="auto" w:sz="4" w:space="0"/>
            </w:tcBorders>
          </w:tcPr>
          <w:p w14:paraId="7AD3531D">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18288B5B">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676D36F">
            <w:pPr>
              <w:jc w:val="center"/>
              <w:rPr>
                <w:rFonts w:ascii="GHEA Grapalat" w:hAnsi="GHEA Grapalat"/>
                <w:sz w:val="20"/>
                <w:szCs w:val="20"/>
              </w:rPr>
            </w:pPr>
            <w:r>
              <w:rPr>
                <w:rFonts w:ascii="GHEA Grapalat" w:hAnsi="GHEA Grapalat"/>
                <w:sz w:val="20"/>
                <w:szCs w:val="20"/>
              </w:rPr>
              <w:t>պարտադիր</w:t>
            </w:r>
          </w:p>
          <w:p w14:paraId="779A3E0F">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734BC580">
            <w:pPr>
              <w:jc w:val="center"/>
              <w:rPr>
                <w:rFonts w:ascii="GHEA Grapalat" w:hAnsi="GHEA Grapalat"/>
                <w:sz w:val="20"/>
                <w:szCs w:val="20"/>
              </w:rPr>
            </w:pPr>
            <w:r>
              <w:rPr>
                <w:rFonts w:ascii="GHEA Grapalat" w:hAnsi="GHEA Grapalat"/>
                <w:sz w:val="20"/>
                <w:szCs w:val="20"/>
              </w:rPr>
              <w:t>լրացվում է վճարողի կողմից</w:t>
            </w:r>
          </w:p>
        </w:tc>
      </w:tr>
      <w:tr w14:paraId="6842A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B4E1429">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color="auto" w:sz="4" w:space="0"/>
              <w:left w:val="single" w:color="auto" w:sz="4" w:space="0"/>
              <w:bottom w:val="single" w:color="auto" w:sz="4" w:space="0"/>
              <w:right w:val="single" w:color="auto" w:sz="4" w:space="0"/>
            </w:tcBorders>
          </w:tcPr>
          <w:p w14:paraId="6D683937">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5267E864">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74B3671">
            <w:pPr>
              <w:jc w:val="center"/>
              <w:rPr>
                <w:rFonts w:ascii="GHEA Grapalat" w:hAnsi="GHEA Grapalat"/>
                <w:sz w:val="20"/>
                <w:szCs w:val="20"/>
              </w:rPr>
            </w:pPr>
            <w:r>
              <w:rPr>
                <w:rFonts w:ascii="GHEA Grapalat" w:hAnsi="GHEA Grapalat"/>
                <w:sz w:val="20"/>
                <w:szCs w:val="20"/>
              </w:rPr>
              <w:t>ոչ պարտադիր</w:t>
            </w:r>
          </w:p>
          <w:p w14:paraId="1B747F65">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5F48005C">
            <w:pPr>
              <w:jc w:val="center"/>
              <w:rPr>
                <w:rFonts w:ascii="GHEA Grapalat" w:hAnsi="GHEA Grapalat"/>
                <w:sz w:val="20"/>
                <w:szCs w:val="20"/>
              </w:rPr>
            </w:pPr>
            <w:r>
              <w:rPr>
                <w:rFonts w:ascii="GHEA Grapalat" w:hAnsi="GHEA Grapalat"/>
                <w:sz w:val="20"/>
                <w:szCs w:val="20"/>
              </w:rPr>
              <w:t>լրացվում է վճարողի կողմից</w:t>
            </w:r>
          </w:p>
        </w:tc>
      </w:tr>
      <w:tr w14:paraId="0C53E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0C8A423">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color="auto" w:sz="4" w:space="0"/>
              <w:left w:val="single" w:color="auto" w:sz="4" w:space="0"/>
              <w:bottom w:val="single" w:color="auto" w:sz="4" w:space="0"/>
              <w:right w:val="single" w:color="auto" w:sz="4" w:space="0"/>
            </w:tcBorders>
          </w:tcPr>
          <w:p w14:paraId="0C4DC4E9">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color="auto" w:sz="4" w:space="0"/>
              <w:left w:val="single" w:color="auto" w:sz="4" w:space="0"/>
              <w:bottom w:val="single" w:color="auto" w:sz="4" w:space="0"/>
              <w:right w:val="single" w:color="auto" w:sz="4" w:space="0"/>
            </w:tcBorders>
          </w:tcPr>
          <w:p w14:paraId="1E87CB3B">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A8C4CD5">
            <w:pPr>
              <w:jc w:val="center"/>
              <w:rPr>
                <w:rFonts w:ascii="GHEA Grapalat" w:hAnsi="GHEA Grapalat"/>
                <w:sz w:val="20"/>
                <w:szCs w:val="20"/>
              </w:rPr>
            </w:pPr>
            <w:r>
              <w:rPr>
                <w:rFonts w:ascii="GHEA Grapalat" w:hAnsi="GHEA Grapalat"/>
                <w:sz w:val="20"/>
                <w:szCs w:val="20"/>
              </w:rPr>
              <w:t>ոչ պարտադիր</w:t>
            </w:r>
          </w:p>
          <w:p w14:paraId="536C5C46">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7F1CBB8C">
            <w:pPr>
              <w:jc w:val="center"/>
              <w:rPr>
                <w:rFonts w:ascii="GHEA Grapalat" w:hAnsi="GHEA Grapalat"/>
                <w:sz w:val="20"/>
                <w:szCs w:val="20"/>
              </w:rPr>
            </w:pPr>
            <w:r>
              <w:rPr>
                <w:rFonts w:ascii="GHEA Grapalat" w:hAnsi="GHEA Grapalat"/>
                <w:sz w:val="20"/>
                <w:szCs w:val="20"/>
              </w:rPr>
              <w:t>լրացվում է վճարողի կողմից</w:t>
            </w:r>
          </w:p>
        </w:tc>
      </w:tr>
      <w:tr w14:paraId="0F951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ABA3464">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color="auto" w:sz="4" w:space="0"/>
              <w:left w:val="single" w:color="auto" w:sz="4" w:space="0"/>
              <w:bottom w:val="single" w:color="auto" w:sz="4" w:space="0"/>
              <w:right w:val="single" w:color="auto" w:sz="4" w:space="0"/>
            </w:tcBorders>
          </w:tcPr>
          <w:p w14:paraId="24788EEF">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40103FE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A70CCB9">
            <w:pPr>
              <w:jc w:val="center"/>
              <w:rPr>
                <w:rFonts w:ascii="GHEA Grapalat" w:hAnsi="GHEA Grapalat"/>
                <w:sz w:val="20"/>
                <w:szCs w:val="20"/>
              </w:rPr>
            </w:pPr>
            <w:r>
              <w:rPr>
                <w:rFonts w:ascii="GHEA Grapalat" w:hAnsi="GHEA Grapalat"/>
                <w:sz w:val="20"/>
                <w:szCs w:val="20"/>
              </w:rPr>
              <w:t>պարտադիր</w:t>
            </w:r>
          </w:p>
          <w:p w14:paraId="646AB171">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6C262CE4">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7F373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65720D65">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color="auto" w:sz="4" w:space="0"/>
              <w:left w:val="single" w:color="auto" w:sz="4" w:space="0"/>
              <w:bottom w:val="single" w:color="auto" w:sz="4" w:space="0"/>
              <w:right w:val="single" w:color="auto" w:sz="4" w:space="0"/>
            </w:tcBorders>
          </w:tcPr>
          <w:p w14:paraId="6378D72C">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color="auto" w:sz="4" w:space="0"/>
              <w:left w:val="single" w:color="auto" w:sz="4" w:space="0"/>
              <w:bottom w:val="single" w:color="auto" w:sz="4" w:space="0"/>
              <w:right w:val="single" w:color="auto" w:sz="4" w:space="0"/>
            </w:tcBorders>
          </w:tcPr>
          <w:p w14:paraId="2DE39A0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F983591">
            <w:pPr>
              <w:jc w:val="center"/>
              <w:rPr>
                <w:rFonts w:ascii="GHEA Grapalat" w:hAnsi="GHEA Grapalat"/>
                <w:sz w:val="20"/>
                <w:szCs w:val="20"/>
              </w:rPr>
            </w:pPr>
            <w:r>
              <w:rPr>
                <w:rFonts w:ascii="GHEA Grapalat" w:hAnsi="GHEA Grapalat"/>
                <w:sz w:val="20"/>
                <w:szCs w:val="20"/>
              </w:rPr>
              <w:t>ոչ պարտադիր</w:t>
            </w:r>
          </w:p>
          <w:p w14:paraId="5D4BB24C">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3C03F769">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14:paraId="3873B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52847E2">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color="auto" w:sz="4" w:space="0"/>
              <w:left w:val="single" w:color="auto" w:sz="4" w:space="0"/>
              <w:bottom w:val="single" w:color="auto" w:sz="4" w:space="0"/>
              <w:right w:val="single" w:color="auto" w:sz="4" w:space="0"/>
            </w:tcBorders>
          </w:tcPr>
          <w:p w14:paraId="755A542F">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255C79E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7BE2D78">
            <w:pPr>
              <w:jc w:val="center"/>
              <w:rPr>
                <w:rFonts w:ascii="GHEA Grapalat" w:hAnsi="GHEA Grapalat"/>
                <w:sz w:val="20"/>
                <w:szCs w:val="20"/>
              </w:rPr>
            </w:pPr>
            <w:r>
              <w:rPr>
                <w:rFonts w:ascii="GHEA Grapalat" w:hAnsi="GHEA Grapalat"/>
                <w:sz w:val="20"/>
                <w:szCs w:val="20"/>
              </w:rPr>
              <w:t>ոչ պարտադիր</w:t>
            </w:r>
          </w:p>
          <w:p w14:paraId="05E35387">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7D0809FA">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024FF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9EFF023">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color="auto" w:sz="4" w:space="0"/>
              <w:left w:val="single" w:color="auto" w:sz="4" w:space="0"/>
              <w:bottom w:val="single" w:color="auto" w:sz="4" w:space="0"/>
              <w:right w:val="single" w:color="auto" w:sz="4" w:space="0"/>
            </w:tcBorders>
          </w:tcPr>
          <w:p w14:paraId="14DC4FFA">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62F4D474">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5874D8A">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12B69A73">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7B787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0A34834">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color="auto" w:sz="4" w:space="0"/>
              <w:left w:val="single" w:color="auto" w:sz="4" w:space="0"/>
              <w:bottom w:val="single" w:color="auto" w:sz="4" w:space="0"/>
              <w:right w:val="single" w:color="auto" w:sz="4" w:space="0"/>
            </w:tcBorders>
          </w:tcPr>
          <w:p w14:paraId="2315CD69">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1675E97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4898C03">
            <w:pPr>
              <w:jc w:val="center"/>
              <w:rPr>
                <w:rFonts w:ascii="GHEA Grapalat" w:hAnsi="GHEA Grapalat"/>
                <w:sz w:val="20"/>
                <w:szCs w:val="20"/>
              </w:rPr>
            </w:pPr>
            <w:r>
              <w:rPr>
                <w:rFonts w:ascii="GHEA Grapalat" w:hAnsi="GHEA Grapalat"/>
                <w:sz w:val="20"/>
                <w:szCs w:val="20"/>
              </w:rPr>
              <w:t>պարտադիր</w:t>
            </w:r>
          </w:p>
          <w:p w14:paraId="6BCD2182">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378B70F0">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18C76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6D2D40B">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color="auto" w:sz="4" w:space="0"/>
              <w:left w:val="single" w:color="auto" w:sz="4" w:space="0"/>
              <w:bottom w:val="single" w:color="auto" w:sz="4" w:space="0"/>
              <w:right w:val="single" w:color="auto" w:sz="4" w:space="0"/>
            </w:tcBorders>
          </w:tcPr>
          <w:p w14:paraId="711D9B83">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17E3D18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19EAC380">
            <w:pPr>
              <w:jc w:val="center"/>
              <w:rPr>
                <w:rFonts w:ascii="GHEA Grapalat" w:hAnsi="GHEA Grapalat"/>
                <w:sz w:val="20"/>
                <w:szCs w:val="20"/>
              </w:rPr>
            </w:pPr>
            <w:r>
              <w:rPr>
                <w:rFonts w:ascii="GHEA Grapalat" w:hAnsi="GHEA Grapalat"/>
                <w:sz w:val="20"/>
                <w:szCs w:val="20"/>
              </w:rPr>
              <w:t>պարտադիր</w:t>
            </w:r>
          </w:p>
          <w:p w14:paraId="5E5ABE98">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5A4EB6CB">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14:paraId="77E4D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3DFA7B1">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color="auto" w:sz="4" w:space="0"/>
              <w:left w:val="single" w:color="auto" w:sz="4" w:space="0"/>
              <w:bottom w:val="single" w:color="auto" w:sz="4" w:space="0"/>
              <w:right w:val="single" w:color="auto" w:sz="4" w:space="0"/>
            </w:tcBorders>
          </w:tcPr>
          <w:p w14:paraId="2631017A">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4112666F">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9F0843E">
            <w:pPr>
              <w:jc w:val="center"/>
              <w:rPr>
                <w:rFonts w:ascii="GHEA Grapalat" w:hAnsi="GHEA Grapalat"/>
                <w:sz w:val="20"/>
                <w:szCs w:val="20"/>
                <w:lang w:val="hy-AM"/>
              </w:rPr>
            </w:pPr>
            <w:r>
              <w:rPr>
                <w:rFonts w:ascii="GHEA Grapalat" w:hAnsi="GHEA Grapalat"/>
                <w:sz w:val="20"/>
                <w:szCs w:val="20"/>
                <w:lang w:val="hy-AM"/>
              </w:rPr>
              <w:t>ոչ պարտադիր</w:t>
            </w:r>
          </w:p>
          <w:p w14:paraId="1B0E2926">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094D5C91">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14:paraId="34C52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22FF4BB">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color="auto" w:sz="4" w:space="0"/>
              <w:left w:val="single" w:color="auto" w:sz="4" w:space="0"/>
              <w:bottom w:val="single" w:color="auto" w:sz="4" w:space="0"/>
              <w:right w:val="single" w:color="auto" w:sz="4" w:space="0"/>
            </w:tcBorders>
          </w:tcPr>
          <w:p w14:paraId="24CC608F">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4FA1116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124C8B8">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2B353F2B">
            <w:pPr>
              <w:jc w:val="center"/>
              <w:rPr>
                <w:rFonts w:ascii="GHEA Grapalat" w:hAnsi="GHEA Grapalat"/>
                <w:sz w:val="20"/>
                <w:szCs w:val="20"/>
              </w:rPr>
            </w:pPr>
            <w:r>
              <w:rPr>
                <w:rFonts w:ascii="GHEA Grapalat" w:hAnsi="GHEA Grapalat"/>
                <w:sz w:val="20"/>
                <w:szCs w:val="20"/>
              </w:rPr>
              <w:t>լրացվում է վճարողի կողմից</w:t>
            </w:r>
          </w:p>
        </w:tc>
      </w:tr>
      <w:tr w14:paraId="5B0E6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A524507">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color="auto" w:sz="4" w:space="0"/>
              <w:left w:val="single" w:color="auto" w:sz="4" w:space="0"/>
              <w:bottom w:val="single" w:color="auto" w:sz="4" w:space="0"/>
              <w:right w:val="single" w:color="auto" w:sz="4" w:space="0"/>
            </w:tcBorders>
          </w:tcPr>
          <w:p w14:paraId="112ED1C5">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4C323D3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E627DB5">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որակավորման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637D5AB9">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14:paraId="6A1D0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197BFB2">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color="auto" w:sz="4" w:space="0"/>
              <w:left w:val="single" w:color="auto" w:sz="4" w:space="0"/>
              <w:bottom w:val="single" w:color="auto" w:sz="4" w:space="0"/>
              <w:right w:val="single" w:color="auto" w:sz="4" w:space="0"/>
            </w:tcBorders>
          </w:tcPr>
          <w:p w14:paraId="45A20347">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73649F0B">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6366A8B">
            <w:pPr>
              <w:jc w:val="center"/>
              <w:rPr>
                <w:rFonts w:ascii="GHEA Grapalat" w:hAnsi="GHEA Grapalat"/>
                <w:sz w:val="20"/>
                <w:szCs w:val="20"/>
              </w:rPr>
            </w:pPr>
            <w:r>
              <w:rPr>
                <w:rFonts w:ascii="GHEA Grapalat" w:hAnsi="GHEA Grapalat"/>
                <w:sz w:val="20"/>
                <w:szCs w:val="20"/>
              </w:rPr>
              <w:t>պարտադիր</w:t>
            </w:r>
          </w:p>
          <w:p w14:paraId="20A258F3">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0F3B1EE6">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14:paraId="137983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7D59511">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color="auto" w:sz="4" w:space="0"/>
              <w:left w:val="single" w:color="auto" w:sz="4" w:space="0"/>
              <w:bottom w:val="single" w:color="auto" w:sz="4" w:space="0"/>
              <w:right w:val="single" w:color="auto" w:sz="4" w:space="0"/>
            </w:tcBorders>
          </w:tcPr>
          <w:p w14:paraId="57C4A91B">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2E985B6F">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5F87702">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47FA5EB8">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6B108E42">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752E7CE0">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14:paraId="7B710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7C23500">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color="auto" w:sz="4" w:space="0"/>
              <w:left w:val="single" w:color="auto" w:sz="4" w:space="0"/>
              <w:bottom w:val="single" w:color="auto" w:sz="4" w:space="0"/>
              <w:right w:val="single" w:color="auto" w:sz="4" w:space="0"/>
            </w:tcBorders>
          </w:tcPr>
          <w:p w14:paraId="30781F90">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0B5F93A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CAF69CB">
            <w:pPr>
              <w:jc w:val="center"/>
              <w:rPr>
                <w:rFonts w:ascii="GHEA Grapalat" w:hAnsi="GHEA Grapalat"/>
                <w:sz w:val="20"/>
                <w:szCs w:val="20"/>
              </w:rPr>
            </w:pPr>
            <w:r>
              <w:rPr>
                <w:rFonts w:ascii="GHEA Grapalat" w:hAnsi="GHEA Grapalat"/>
                <w:sz w:val="20"/>
                <w:szCs w:val="20"/>
              </w:rPr>
              <w:t>ոչ պարտադիր</w:t>
            </w:r>
          </w:p>
          <w:p w14:paraId="207A7693">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1523B98D">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16920907">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14:paraId="06644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ABA9867">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color="auto" w:sz="4" w:space="0"/>
              <w:left w:val="single" w:color="auto" w:sz="4" w:space="0"/>
              <w:bottom w:val="single" w:color="auto" w:sz="4" w:space="0"/>
              <w:right w:val="single" w:color="auto" w:sz="4" w:space="0"/>
            </w:tcBorders>
          </w:tcPr>
          <w:p w14:paraId="23757246">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6BADAC8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0C00991">
            <w:pPr>
              <w:jc w:val="center"/>
              <w:rPr>
                <w:rFonts w:ascii="GHEA Grapalat" w:hAnsi="GHEA Grapalat"/>
                <w:sz w:val="20"/>
                <w:szCs w:val="20"/>
              </w:rPr>
            </w:pPr>
            <w:r>
              <w:rPr>
                <w:rFonts w:ascii="GHEA Grapalat" w:hAnsi="GHEA Grapalat"/>
                <w:sz w:val="20"/>
                <w:szCs w:val="20"/>
              </w:rPr>
              <w:t>պարտադիր</w:t>
            </w:r>
          </w:p>
          <w:p w14:paraId="623BA969">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pPr>
              <w:jc w:val="center"/>
              <w:rPr>
                <w:rFonts w:ascii="GHEA Grapalat" w:hAnsi="GHEA Grapalat"/>
                <w:sz w:val="20"/>
                <w:szCs w:val="20"/>
                <w:lang w:val="hy-AM"/>
              </w:rPr>
            </w:pPr>
          </w:p>
        </w:tc>
        <w:tc>
          <w:tcPr>
            <w:tcW w:w="2640" w:type="dxa"/>
            <w:tcBorders>
              <w:top w:val="single" w:color="auto" w:sz="4" w:space="0"/>
              <w:left w:val="single" w:color="auto" w:sz="4" w:space="0"/>
              <w:bottom w:val="single" w:color="auto" w:sz="4" w:space="0"/>
              <w:right w:val="single" w:color="auto" w:sz="4" w:space="0"/>
            </w:tcBorders>
          </w:tcPr>
          <w:p w14:paraId="774F472B">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376A4537">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02EE2DEB">
            <w:pPr>
              <w:jc w:val="center"/>
              <w:rPr>
                <w:rFonts w:ascii="GHEA Grapalat" w:hAnsi="GHEA Grapalat"/>
                <w:sz w:val="20"/>
                <w:szCs w:val="20"/>
                <w:lang w:val="hy-AM"/>
              </w:rPr>
            </w:pPr>
          </w:p>
        </w:tc>
      </w:tr>
      <w:tr w14:paraId="7AE6C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5057C453">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color="auto" w:sz="4" w:space="0"/>
              <w:left w:val="single" w:color="auto" w:sz="4" w:space="0"/>
              <w:bottom w:val="single" w:color="auto" w:sz="4" w:space="0"/>
              <w:right w:val="single" w:color="auto" w:sz="4" w:space="0"/>
            </w:tcBorders>
          </w:tcPr>
          <w:p w14:paraId="52137C7C">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509B718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65ED84D">
            <w:pPr>
              <w:jc w:val="center"/>
              <w:rPr>
                <w:rFonts w:ascii="GHEA Grapalat" w:hAnsi="GHEA Grapalat"/>
                <w:sz w:val="20"/>
                <w:szCs w:val="20"/>
              </w:rPr>
            </w:pPr>
            <w:r>
              <w:rPr>
                <w:rFonts w:ascii="GHEA Grapalat" w:hAnsi="GHEA Grapalat"/>
                <w:sz w:val="20"/>
                <w:szCs w:val="20"/>
              </w:rPr>
              <w:t xml:space="preserve">պարտադիր` </w:t>
            </w:r>
          </w:p>
          <w:p w14:paraId="2F9CEBC6">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320DD0B0">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570BCDE6">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14:paraId="54199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1A7A51C">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1775DFA4">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20116076">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5AE5197">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14:paraId="1B7CF153">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2342C8AF">
            <w:pPr>
              <w:jc w:val="center"/>
              <w:rPr>
                <w:rFonts w:ascii="GHEA Grapalat" w:hAnsi="GHEA Grapalat"/>
                <w:sz w:val="20"/>
                <w:szCs w:val="20"/>
              </w:rPr>
            </w:pPr>
            <w:r>
              <w:rPr>
                <w:rFonts w:ascii="GHEA Grapalat" w:hAnsi="GHEA Grapalat"/>
                <w:sz w:val="20"/>
                <w:szCs w:val="20"/>
              </w:rPr>
              <w:t>ստորագրվում է շահառուի կողմից</w:t>
            </w:r>
          </w:p>
        </w:tc>
      </w:tr>
      <w:tr w14:paraId="263A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7501DF2F">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63DC07D5">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0B2556A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27A7AE5">
            <w:pPr>
              <w:jc w:val="center"/>
              <w:rPr>
                <w:rFonts w:ascii="GHEA Grapalat" w:hAnsi="GHEA Grapalat"/>
                <w:sz w:val="20"/>
                <w:szCs w:val="20"/>
              </w:rPr>
            </w:pPr>
            <w:r>
              <w:rPr>
                <w:rFonts w:ascii="GHEA Grapalat" w:hAnsi="GHEA Grapalat"/>
                <w:sz w:val="20"/>
                <w:szCs w:val="20"/>
              </w:rPr>
              <w:t xml:space="preserve">պարտադիր` </w:t>
            </w:r>
          </w:p>
          <w:p w14:paraId="1FC97371">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0E5E7E23">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5A19AE26">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14:paraId="0309A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9B5EB00">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13052164">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46DEAA4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73670E7">
            <w:pPr>
              <w:jc w:val="center"/>
              <w:rPr>
                <w:rFonts w:ascii="GHEA Grapalat" w:hAnsi="GHEA Grapalat"/>
                <w:sz w:val="20"/>
                <w:szCs w:val="20"/>
              </w:rPr>
            </w:pPr>
            <w:r>
              <w:rPr>
                <w:rFonts w:ascii="GHEA Grapalat" w:hAnsi="GHEA Grapalat"/>
                <w:sz w:val="20"/>
                <w:szCs w:val="20"/>
              </w:rPr>
              <w:t>պարտադիր</w:t>
            </w:r>
          </w:p>
          <w:p w14:paraId="2E964056">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552EE4BB">
            <w:pPr>
              <w:jc w:val="center"/>
              <w:rPr>
                <w:rFonts w:ascii="GHEA Grapalat" w:hAnsi="GHEA Grapalat"/>
                <w:sz w:val="20"/>
                <w:szCs w:val="20"/>
              </w:rPr>
            </w:pPr>
          </w:p>
        </w:tc>
      </w:tr>
      <w:tr w14:paraId="32613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24D854E6">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1A3DC31E">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4E730BE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E9D3527">
            <w:pPr>
              <w:jc w:val="center"/>
              <w:rPr>
                <w:rFonts w:ascii="GHEA Grapalat" w:hAnsi="GHEA Grapalat"/>
                <w:sz w:val="20"/>
                <w:szCs w:val="20"/>
              </w:rPr>
            </w:pPr>
            <w:r>
              <w:rPr>
                <w:rFonts w:ascii="GHEA Grapalat" w:hAnsi="GHEA Grapalat"/>
                <w:sz w:val="20"/>
                <w:szCs w:val="20"/>
              </w:rPr>
              <w:t>պարտադիր</w:t>
            </w:r>
          </w:p>
          <w:p w14:paraId="600CD988">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6802115E">
            <w:pPr>
              <w:jc w:val="center"/>
              <w:rPr>
                <w:rFonts w:ascii="GHEA Grapalat" w:hAnsi="GHEA Grapalat"/>
                <w:sz w:val="20"/>
                <w:szCs w:val="20"/>
              </w:rPr>
            </w:pPr>
          </w:p>
        </w:tc>
      </w:tr>
      <w:tr w14:paraId="49649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59305B3">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color="auto" w:sz="4" w:space="0"/>
              <w:left w:val="single" w:color="auto" w:sz="4" w:space="0"/>
              <w:bottom w:val="single" w:color="auto" w:sz="4" w:space="0"/>
              <w:right w:val="single" w:color="auto" w:sz="4" w:space="0"/>
            </w:tcBorders>
          </w:tcPr>
          <w:p w14:paraId="044E77E0">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515989A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3032EEC">
            <w:pPr>
              <w:jc w:val="center"/>
              <w:rPr>
                <w:rFonts w:ascii="GHEA Grapalat" w:hAnsi="GHEA Grapalat"/>
                <w:sz w:val="20"/>
                <w:szCs w:val="20"/>
              </w:rPr>
            </w:pPr>
            <w:r>
              <w:rPr>
                <w:rFonts w:ascii="GHEA Grapalat" w:hAnsi="GHEA Grapalat"/>
                <w:sz w:val="20"/>
                <w:szCs w:val="20"/>
              </w:rPr>
              <w:t>պարտադիր</w:t>
            </w:r>
          </w:p>
          <w:p w14:paraId="5C2C10B7">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218A156C">
            <w:pPr>
              <w:jc w:val="center"/>
              <w:rPr>
                <w:rFonts w:ascii="GHEA Grapalat" w:hAnsi="GHEA Grapalat"/>
                <w:sz w:val="20"/>
                <w:szCs w:val="20"/>
              </w:rPr>
            </w:pPr>
          </w:p>
        </w:tc>
      </w:tr>
      <w:tr w14:paraId="18314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39BA692">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7551F8C4">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64C16D3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B87B41D">
            <w:pPr>
              <w:jc w:val="center"/>
              <w:rPr>
                <w:rFonts w:ascii="GHEA Grapalat" w:hAnsi="GHEA Grapalat"/>
                <w:sz w:val="20"/>
                <w:szCs w:val="20"/>
              </w:rPr>
            </w:pPr>
            <w:r>
              <w:rPr>
                <w:rFonts w:ascii="GHEA Grapalat" w:hAnsi="GHEA Grapalat"/>
                <w:sz w:val="20"/>
                <w:szCs w:val="20"/>
              </w:rPr>
              <w:t>ոչ պարտադիր</w:t>
            </w:r>
          </w:p>
          <w:p w14:paraId="5015B445">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6BB19F18">
            <w:pPr>
              <w:jc w:val="center"/>
              <w:rPr>
                <w:rFonts w:ascii="GHEA Grapalat" w:hAnsi="GHEA Grapalat"/>
                <w:sz w:val="20"/>
                <w:szCs w:val="20"/>
              </w:rPr>
            </w:pPr>
          </w:p>
        </w:tc>
      </w:tr>
      <w:tr w14:paraId="4288B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5B20050">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08C2BF74">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color="auto" w:sz="4" w:space="0"/>
              <w:left w:val="single" w:color="auto" w:sz="4" w:space="0"/>
              <w:bottom w:val="single" w:color="auto" w:sz="4" w:space="0"/>
              <w:right w:val="single" w:color="auto" w:sz="4" w:space="0"/>
            </w:tcBorders>
          </w:tcPr>
          <w:p w14:paraId="3237761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14B95B78">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25F6D6A6">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որտեղ   դրոշմակնիքը</w:t>
            </w:r>
            <w:r>
              <w:rPr>
                <w:rFonts w:ascii="GHEA Grapalat" w:hAnsi="GHEA Grapalat"/>
                <w:sz w:val="20"/>
                <w:szCs w:val="20"/>
              </w:rPr>
              <w:t xml:space="preserve">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09955FCC">
            <w:pPr>
              <w:jc w:val="center"/>
              <w:rPr>
                <w:rFonts w:ascii="GHEA Grapalat" w:hAnsi="GHEA Grapalat"/>
                <w:sz w:val="20"/>
                <w:szCs w:val="20"/>
              </w:rPr>
            </w:pPr>
          </w:p>
        </w:tc>
      </w:tr>
      <w:tr w14:paraId="6457C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319C476">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color="auto" w:sz="4" w:space="0"/>
              <w:left w:val="single" w:color="auto" w:sz="4" w:space="0"/>
              <w:bottom w:val="single" w:color="auto" w:sz="4" w:space="0"/>
              <w:right w:val="single" w:color="auto" w:sz="4" w:space="0"/>
            </w:tcBorders>
          </w:tcPr>
          <w:p w14:paraId="5E92AA6C">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3BA0DCFB">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54A6AAB">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32EAE1A9">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որտեղ   սույն տվյալները</w:t>
            </w:r>
            <w:r>
              <w:rPr>
                <w:rFonts w:ascii="GHEA Grapalat" w:hAnsi="GHEA Grapalat"/>
                <w:sz w:val="20"/>
                <w:szCs w:val="20"/>
              </w:rPr>
              <w:t xml:space="preserve"> </w:t>
            </w:r>
            <w:r>
              <w:rPr>
                <w:rFonts w:ascii="GHEA Grapalat" w:hAnsi="GHEA Grapalat"/>
                <w:sz w:val="20"/>
                <w:szCs w:val="20"/>
                <w:lang w:val="hy-AM"/>
              </w:rPr>
              <w:t xml:space="preserve">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77DFEB6E">
            <w:pPr>
              <w:jc w:val="center"/>
              <w:rPr>
                <w:rFonts w:ascii="GHEA Grapalat" w:hAnsi="GHEA Grapalat"/>
                <w:sz w:val="20"/>
                <w:szCs w:val="20"/>
              </w:rPr>
            </w:pPr>
          </w:p>
        </w:tc>
      </w:tr>
    </w:tbl>
    <w:p w14:paraId="17BC6063">
      <w:pPr>
        <w:pStyle w:val="18"/>
        <w:jc w:val="right"/>
        <w:rPr>
          <w:rFonts w:ascii="GHEA Grapalat" w:hAnsi="GHEA Grapalat" w:cs="Sylfaen"/>
          <w:i w:val="0"/>
          <w:lang w:val="en-US"/>
        </w:rPr>
      </w:pPr>
    </w:p>
    <w:p w14:paraId="30CA71C2">
      <w:pPr>
        <w:pStyle w:val="18"/>
        <w:jc w:val="right"/>
        <w:rPr>
          <w:rFonts w:ascii="GHEA Grapalat" w:hAnsi="GHEA Grapalat" w:cs="Sylfaen"/>
          <w:i w:val="0"/>
          <w:lang w:val="en-US"/>
        </w:rPr>
      </w:pPr>
    </w:p>
    <w:p w14:paraId="617AF75E">
      <w:pPr>
        <w:pStyle w:val="18"/>
        <w:jc w:val="right"/>
        <w:rPr>
          <w:rFonts w:ascii="GHEA Grapalat" w:hAnsi="GHEA Grapalat" w:cs="Sylfaen"/>
          <w:i w:val="0"/>
          <w:lang w:val="en-US"/>
        </w:rPr>
      </w:pPr>
    </w:p>
    <w:p w14:paraId="4570AD76">
      <w:pPr>
        <w:pStyle w:val="18"/>
        <w:jc w:val="right"/>
        <w:rPr>
          <w:rFonts w:ascii="GHEA Grapalat" w:hAnsi="GHEA Grapalat" w:cs="Sylfaen"/>
          <w:i w:val="0"/>
          <w:lang w:val="en-US"/>
        </w:rPr>
      </w:pPr>
    </w:p>
    <w:p w14:paraId="0EBB5951">
      <w:pPr>
        <w:pStyle w:val="18"/>
        <w:jc w:val="right"/>
        <w:rPr>
          <w:rFonts w:ascii="GHEA Grapalat" w:hAnsi="GHEA Grapalat" w:cs="Sylfaen"/>
          <w:i w:val="0"/>
          <w:lang w:val="en-US"/>
        </w:rPr>
      </w:pPr>
    </w:p>
    <w:p w14:paraId="40765A7E">
      <w:pPr>
        <w:pStyle w:val="20"/>
        <w:spacing w:line="240" w:lineRule="auto"/>
        <w:ind w:firstLine="0"/>
        <w:jc w:val="right"/>
        <w:rPr>
          <w:rFonts w:ascii="GHEA Grapalat" w:hAnsi="GHEA Grapalat"/>
          <w:i/>
          <w:sz w:val="16"/>
          <w:szCs w:val="16"/>
          <w:lang w:val="hy-AM"/>
        </w:rPr>
      </w:pPr>
      <w:r>
        <w:rPr>
          <w:rFonts w:ascii="GHEA Grapalat" w:hAnsi="GHEA Grapalat"/>
          <w:b/>
          <w:lang w:val="hy-AM"/>
        </w:rPr>
        <w:br w:type="page"/>
      </w:r>
    </w:p>
    <w:p w14:paraId="76F5D96A">
      <w:pPr>
        <w:jc w:val="right"/>
        <w:rPr>
          <w:rFonts w:ascii="GHEA Grapalat" w:hAnsi="GHEA Grapalat" w:cs="GHEA Grapalat"/>
          <w:i/>
          <w:sz w:val="18"/>
          <w:szCs w:val="18"/>
          <w:lang w:val="hy-AM"/>
        </w:rPr>
      </w:pPr>
      <w:r>
        <w:rPr>
          <w:rFonts w:ascii="GHEA Grapalat" w:hAnsi="GHEA Grapalat"/>
          <w:b/>
          <w:lang w:val="hy-AM"/>
        </w:rPr>
        <w:br w:type="page"/>
      </w:r>
    </w:p>
    <w:p w14:paraId="50A2ACFF">
      <w:pPr>
        <w:pStyle w:val="20"/>
        <w:spacing w:line="240" w:lineRule="auto"/>
        <w:jc w:val="right"/>
        <w:rPr>
          <w:rFonts w:ascii="GHEA Grapalat" w:hAnsi="GHEA Grapalat" w:cs="Sylfaen"/>
          <w:b/>
          <w:lang w:val="hy-AM"/>
        </w:rPr>
      </w:pPr>
      <w:r>
        <w:rPr>
          <w:rFonts w:ascii="GHEA Grapalat" w:hAnsi="GHEA Grapalat" w:cs="Sylfaen"/>
          <w:b/>
          <w:lang w:val="hy-AM"/>
        </w:rPr>
        <w:t>Հավելված 5.1</w:t>
      </w:r>
    </w:p>
    <w:p w14:paraId="0BD38549">
      <w:pPr>
        <w:pStyle w:val="20"/>
        <w:spacing w:line="240" w:lineRule="auto"/>
        <w:jc w:val="right"/>
        <w:rPr>
          <w:rFonts w:ascii="GHEA Grapalat" w:hAnsi="GHEA Grapalat" w:cs="Sylfaen"/>
          <w:b/>
          <w:lang w:val="hy-AM"/>
        </w:rPr>
      </w:pP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hy-AM"/>
        </w:rPr>
        <w:t>*  ծածկագրով</w:t>
      </w:r>
    </w:p>
    <w:p w14:paraId="4CAD0268">
      <w:pPr>
        <w:pStyle w:val="20"/>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24423529">
      <w:pPr>
        <w:jc w:val="center"/>
        <w:rPr>
          <w:rFonts w:ascii="GHEA Grapalat" w:hAnsi="GHEA Grapalat" w:cs="GHEA Grapalat"/>
          <w:b/>
          <w:sz w:val="20"/>
          <w:szCs w:val="20"/>
          <w:lang w:val="hy-AM"/>
        </w:rPr>
      </w:pPr>
      <w:r>
        <w:rPr>
          <w:rFonts w:ascii="GHEA Grapalat" w:hAnsi="GHEA Grapalat" w:cs="GHEA Grapalat"/>
          <w:b/>
          <w:sz w:val="18"/>
          <w:szCs w:val="18"/>
          <w:lang w:val="hy-AM"/>
        </w:rPr>
        <w:t xml:space="preserve">       </w:t>
      </w:r>
      <w:r>
        <w:rPr>
          <w:rFonts w:ascii="GHEA Grapalat" w:hAnsi="GHEA Grapalat" w:cs="GHEA Grapalat"/>
          <w:b/>
          <w:sz w:val="20"/>
          <w:szCs w:val="20"/>
          <w:lang w:val="hy-AM"/>
        </w:rPr>
        <w:t xml:space="preserve">ՏՈւԺԱՆՔԻ ՄԱՍԻՆ ՀԱՄԱՁԱՅՆԱԳԻՐ </w:t>
      </w:r>
    </w:p>
    <w:p w14:paraId="1AFE3685">
      <w:pPr>
        <w:jc w:val="center"/>
        <w:rPr>
          <w:rFonts w:ascii="GHEA Grapalat" w:hAnsi="GHEA Grapalat" w:cs="GHEA Grapalat"/>
          <w:b/>
          <w:sz w:val="20"/>
          <w:szCs w:val="20"/>
          <w:lang w:val="hy-AM"/>
        </w:rPr>
      </w:pPr>
      <w:r>
        <w:rPr>
          <w:rFonts w:ascii="GHEA Grapalat" w:hAnsi="GHEA Grapalat" w:cs="GHEA Grapalat"/>
          <w:sz w:val="20"/>
          <w:szCs w:val="20"/>
          <w:lang w:val="hy-AM"/>
        </w:rPr>
        <w:t xml:space="preserve">  </w:t>
      </w:r>
      <w:r>
        <w:rPr>
          <w:rFonts w:ascii="GHEA Grapalat" w:hAnsi="GHEA Grapalat" w:cs="GHEA Grapalat"/>
          <w:b/>
          <w:sz w:val="20"/>
          <w:szCs w:val="20"/>
          <w:lang w:val="hy-AM"/>
        </w:rPr>
        <w:t xml:space="preserve"> </w:t>
      </w:r>
      <w:r>
        <w:rPr>
          <w:rFonts w:ascii="GHEA Grapalat" w:hAnsi="GHEA Grapalat" w:cs="GHEA Grapalat"/>
          <w:b/>
          <w:sz w:val="18"/>
          <w:szCs w:val="18"/>
          <w:lang w:val="hy-AM"/>
        </w:rPr>
        <w:t xml:space="preserve">         (պայմանագրի ապահովում)</w:t>
      </w:r>
    </w:p>
    <w:p w14:paraId="257E50E1">
      <w:pPr>
        <w:rPr>
          <w:rFonts w:ascii="GHEA Grapalat" w:hAnsi="GHEA Grapalat" w:cs="GHEA Grapalat"/>
          <w:b/>
          <w:sz w:val="20"/>
          <w:szCs w:val="20"/>
          <w:lang w:val="hy-AM"/>
        </w:rPr>
      </w:pPr>
    </w:p>
    <w:p w14:paraId="79F182EE">
      <w:pPr>
        <w:rPr>
          <w:rFonts w:ascii="GHEA Grapalat" w:hAnsi="GHEA Grapalat" w:cs="GHEA Grapalat"/>
          <w:sz w:val="20"/>
          <w:szCs w:val="20"/>
          <w:lang w:val="hy-AM"/>
        </w:rPr>
      </w:pPr>
      <w:r>
        <w:rPr>
          <w:rFonts w:ascii="GHEA Grapalat" w:hAnsi="GHEA Grapalat" w:cs="GHEA Grapalat"/>
          <w:sz w:val="20"/>
          <w:szCs w:val="20"/>
          <w:lang w:val="hy-AM"/>
        </w:rPr>
        <w:t xml:space="preserve">     ք. Երևան</w:t>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ab/>
      </w:r>
      <w:r>
        <w:rPr>
          <w:rFonts w:ascii="GHEA Grapalat" w:hAnsi="GHEA Grapalat" w:cs="GHEA Grapalat"/>
          <w:sz w:val="20"/>
          <w:szCs w:val="20"/>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sz w:val="20"/>
          <w:szCs w:val="20"/>
          <w:lang w:val="hy-AM"/>
        </w:rPr>
        <w:t>»</w:t>
      </w:r>
      <w:r>
        <w:rPr>
          <w:rFonts w:ascii="GHEA Grapalat" w:hAnsi="GHEA Grapalat" w:cs="GHEA Grapalat"/>
          <w:sz w:val="20"/>
          <w:szCs w:val="20"/>
          <w:u w:val="single"/>
          <w:lang w:val="hy-AM"/>
        </w:rPr>
        <w:t xml:space="preserve">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4138D155">
      <w:pPr>
        <w:rPr>
          <w:rFonts w:ascii="GHEA Grapalat" w:hAnsi="GHEA Grapalat" w:cs="GHEA Grapalat"/>
          <w:sz w:val="20"/>
          <w:szCs w:val="20"/>
          <w:lang w:val="hy-AM"/>
        </w:rPr>
      </w:pPr>
    </w:p>
    <w:p w14:paraId="3BC380DF">
      <w:pPr>
        <w:jc w:val="both"/>
        <w:rPr>
          <w:rFonts w:ascii="GHEA Grapalat" w:hAnsi="GHEA Grapalat" w:cs="GHEA Grapalat"/>
          <w:sz w:val="20"/>
          <w:szCs w:val="20"/>
          <w:u w:val="single"/>
          <w:vertAlign w:val="subscript"/>
          <w:lang w:val="hy-AM"/>
        </w:rPr>
      </w:pP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u w:val="single"/>
          <w:vertAlign w:val="subscript"/>
          <w:lang w:val="hy-AM"/>
        </w:rPr>
        <w:tab/>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 xml:space="preserve">ի դեմս Ընկերության տնօրեն </w:t>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5633C06E">
      <w:pPr>
        <w:jc w:val="both"/>
        <w:rPr>
          <w:rFonts w:ascii="GHEA Grapalat" w:hAnsi="GHEA Grapalat" w:cs="GHEA Grapalat"/>
          <w:sz w:val="20"/>
          <w:szCs w:val="20"/>
          <w:lang w:val="hy-AM"/>
        </w:rPr>
      </w:pPr>
      <w:r>
        <w:rPr>
          <w:rFonts w:ascii="GHEA Grapalat" w:hAnsi="GHEA Grapalat"/>
          <w:sz w:val="20"/>
          <w:szCs w:val="20"/>
          <w:vertAlign w:val="superscript"/>
          <w:lang w:val="hy-AM"/>
        </w:rPr>
        <w:t xml:space="preserve">       Ընկերության անվանումը</w:t>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ab/>
      </w:r>
      <w:r>
        <w:rPr>
          <w:rFonts w:ascii="GHEA Grapalat" w:hAnsi="GHEA Grapalat" w:cs="GHEA Grapalat"/>
          <w:sz w:val="20"/>
          <w:szCs w:val="20"/>
          <w:vertAlign w:val="subscript"/>
          <w:lang w:val="hy-AM"/>
        </w:rPr>
        <w:t xml:space="preserve">    </w:t>
      </w:r>
      <w:r>
        <w:rPr>
          <w:rFonts w:ascii="GHEA Grapalat" w:hAnsi="GHEA Grapalat"/>
          <w:sz w:val="20"/>
          <w:szCs w:val="20"/>
          <w:vertAlign w:val="superscript"/>
          <w:lang w:val="hy-AM"/>
        </w:rPr>
        <w:t>Ընկերության տնօրենի անուն ազգանունը, անձնագրային տվյալները</w:t>
      </w:r>
      <w:r>
        <w:rPr>
          <w:rFonts w:ascii="GHEA Grapalat" w:hAnsi="GHEA Grapalat" w:cs="GHEA Grapalat"/>
          <w:sz w:val="20"/>
          <w:szCs w:val="20"/>
          <w:vertAlign w:val="subscript"/>
          <w:lang w:val="hy-AM"/>
        </w:rPr>
        <w:t xml:space="preserve">, </w:t>
      </w:r>
      <w:r>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pPr>
        <w:ind w:firstLine="708"/>
        <w:jc w:val="both"/>
        <w:rPr>
          <w:rFonts w:ascii="GHEA Grapalat" w:hAnsi="GHEA Grapalat" w:cs="GHEA Grapalat"/>
          <w:sz w:val="20"/>
          <w:szCs w:val="20"/>
          <w:lang w:val="hy-AM"/>
        </w:rPr>
      </w:pPr>
    </w:p>
    <w:p w14:paraId="733AA67C">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Համաձայնության առարկան</w:t>
      </w:r>
    </w:p>
    <w:p w14:paraId="2C11E7E5">
      <w:pPr>
        <w:jc w:val="both"/>
        <w:rPr>
          <w:rFonts w:ascii="GHEA Grapalat" w:hAnsi="GHEA Grapalat" w:cs="GHEA Grapalat"/>
          <w:b/>
          <w:bCs/>
          <w:sz w:val="20"/>
          <w:szCs w:val="20"/>
          <w:lang w:val="pt-BR"/>
        </w:rPr>
      </w:pPr>
      <w:r>
        <w:rPr>
          <w:rFonts w:ascii="GHEA Grapalat" w:hAnsi="GHEA Grapalat" w:cs="GHEA Grapalat"/>
          <w:sz w:val="20"/>
          <w:szCs w:val="20"/>
          <w:lang w:val="pt-BR"/>
        </w:rPr>
        <w:tab/>
      </w:r>
      <w:r>
        <w:rPr>
          <w:rFonts w:ascii="GHEA Grapalat" w:hAnsi="GHEA Grapalat" w:cs="GHEA Grapalat"/>
          <w:sz w:val="20"/>
          <w:szCs w:val="20"/>
          <w:lang w:val="pt-BR"/>
        </w:rPr>
        <w:tab/>
      </w:r>
      <w:r>
        <w:rPr>
          <w:rFonts w:ascii="GHEA Grapalat" w:hAnsi="GHEA Grapalat" w:cs="GHEA Grapalat"/>
          <w:sz w:val="20"/>
          <w:szCs w:val="20"/>
          <w:lang w:val="pt-BR"/>
        </w:rPr>
        <w:t xml:space="preserve">                               </w:t>
      </w:r>
    </w:p>
    <w:p w14:paraId="34928250">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 xml:space="preserve"> ՀՀ Գեղարքունիքի մարզի Սևան քաղաքի թիվ 6 միջնակարգ դպրոց» ՊՈԱԿ-ի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sz w:val="20"/>
          <w:szCs w:val="20"/>
          <w:lang w:val="es-ES"/>
        </w:rPr>
        <w:t>«</w:t>
      </w:r>
      <w:r>
        <w:rPr>
          <w:rFonts w:ascii="GHEA Grapalat" w:hAnsi="GHEA Grapalat"/>
          <w:sz w:val="20"/>
          <w:szCs w:val="20"/>
          <w:lang w:val="hy-AM"/>
        </w:rPr>
        <w:t>ՀՀ ԳՄՍ6ՄԴ</w:t>
      </w:r>
      <w:r>
        <w:rPr>
          <w:rFonts w:ascii="GHEA Grapalat" w:hAnsi="GHEA Grapalat"/>
          <w:sz w:val="20"/>
          <w:szCs w:val="20"/>
          <w:lang w:val="es-ES"/>
        </w:rPr>
        <w:t>---</w:t>
      </w:r>
      <w:r>
        <w:rPr>
          <w:rFonts w:ascii="GHEA Grapalat" w:hAnsi="GHEA Grapalat" w:cs="Sylfaen"/>
          <w:sz w:val="20"/>
          <w:szCs w:val="20"/>
          <w:lang w:val="hy-AM"/>
        </w:rPr>
        <w:t>ԳՀ</w:t>
      </w:r>
      <w:r>
        <w:rPr>
          <w:rFonts w:ascii="GHEA Grapalat" w:hAnsi="GHEA Grapalat" w:cs="Sylfaen"/>
          <w:sz w:val="20"/>
          <w:szCs w:val="20"/>
          <w:lang w:val="es-ES"/>
        </w:rPr>
        <w:t>Ա</w:t>
      </w:r>
      <w:r>
        <w:rPr>
          <w:rFonts w:ascii="GHEA Grapalat" w:hAnsi="GHEA Grapalat" w:cs="Sylfaen"/>
          <w:sz w:val="20"/>
          <w:szCs w:val="20"/>
          <w:lang w:val="hy-AM"/>
        </w:rPr>
        <w:t>Շ</w:t>
      </w:r>
      <w:r>
        <w:rPr>
          <w:rFonts w:ascii="GHEA Grapalat" w:hAnsi="GHEA Grapalat" w:cs="Sylfaen"/>
          <w:sz w:val="20"/>
          <w:szCs w:val="20"/>
          <w:lang w:val="es-ES"/>
        </w:rPr>
        <w:t>ՁԲ</w:t>
      </w:r>
      <w:r>
        <w:rPr>
          <w:rFonts w:ascii="GHEA Grapalat" w:hAnsi="GHEA Grapalat" w:cs="Sylfaen"/>
          <w:sz w:val="20"/>
          <w:szCs w:val="20"/>
          <w:lang w:val="hy-AM"/>
        </w:rPr>
        <w:t xml:space="preserve"> </w:t>
      </w:r>
      <w:r>
        <w:rPr>
          <w:rFonts w:ascii="GHEA Grapalat" w:hAnsi="GHEA Grapalat" w:cs="Arial"/>
          <w:sz w:val="20"/>
          <w:szCs w:val="20"/>
          <w:lang w:val="hy-AM"/>
        </w:rPr>
        <w:t>24</w:t>
      </w:r>
      <w:r>
        <w:rPr>
          <w:rFonts w:ascii="GHEA Grapalat" w:hAnsi="GHEA Grapalat" w:cs="Arial"/>
          <w:sz w:val="20"/>
          <w:szCs w:val="20"/>
          <w:lang w:val="es-ES"/>
        </w:rPr>
        <w:t>/</w:t>
      </w:r>
      <w:r>
        <w:rPr>
          <w:rFonts w:ascii="GHEA Grapalat" w:hAnsi="GHEA Grapalat" w:cs="Arial"/>
          <w:sz w:val="20"/>
          <w:szCs w:val="20"/>
          <w:lang w:val="hy-AM"/>
        </w:rPr>
        <w:t>02</w:t>
      </w:r>
      <w:r>
        <w:rPr>
          <w:rFonts w:ascii="GHEA Grapalat" w:hAnsi="GHEA Grapalat"/>
          <w:sz w:val="20"/>
          <w:szCs w:val="20"/>
          <w:lang w:val="es-ES"/>
        </w:rPr>
        <w:t>»</w:t>
      </w:r>
      <w:r>
        <w:rPr>
          <w:rFonts w:ascii="GHEA Grapalat" w:hAnsi="GHEA Grapalat" w:cs="GHEA Grapalat"/>
          <w:sz w:val="20"/>
          <w:szCs w:val="20"/>
          <w:lang w:val="pt-BR"/>
        </w:rPr>
        <w:t>* ծածկագրով գնման ընթացակարգին:</w:t>
      </w:r>
    </w:p>
    <w:p w14:paraId="11B362D3">
      <w:pPr>
        <w:ind w:firstLine="426"/>
        <w:jc w:val="both"/>
        <w:rPr>
          <w:rFonts w:ascii="GHEA Grapalat" w:hAnsi="GHEA Grapalat" w:cs="GHEA Grapalat"/>
          <w:color w:val="5B9BD5"/>
          <w:sz w:val="20"/>
          <w:szCs w:val="20"/>
          <w:lang w:val="hy-AM"/>
        </w:rPr>
      </w:pPr>
      <w:r>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pPr>
        <w:ind w:firstLine="426"/>
        <w:jc w:val="both"/>
        <w:rPr>
          <w:rFonts w:ascii="GHEA Grapalat" w:hAnsi="GHEA Grapalat" w:cs="GHEA Grapalat"/>
          <w:color w:val="000000"/>
          <w:sz w:val="20"/>
          <w:szCs w:val="20"/>
          <w:lang w:val="pt-BR"/>
        </w:rPr>
      </w:pPr>
      <w:r>
        <w:rPr>
          <w:rFonts w:ascii="GHEA Grapalat" w:hAnsi="GHEA Grapalat" w:cs="GHEA Grapalat"/>
          <w:color w:val="000000"/>
          <w:sz w:val="20"/>
          <w:szCs w:val="20"/>
          <w:lang w:val="pt-BR"/>
        </w:rPr>
        <w:t>1.3 Ընկերությունը</w:t>
      </w:r>
      <w:r>
        <w:rPr>
          <w:rFonts w:ascii="GHEA Grapalat" w:hAnsi="GHEA Grapalat" w:cs="GHEA Grapalat"/>
          <w:color w:val="000000"/>
          <w:sz w:val="20"/>
          <w:szCs w:val="20"/>
          <w:lang w:val="hy-AM"/>
        </w:rPr>
        <w:t xml:space="preserve"> սույն </w:t>
      </w:r>
      <w:r>
        <w:rPr>
          <w:rFonts w:ascii="GHEA Grapalat" w:hAnsi="GHEA Grapalat" w:cs="GHEA Grapalat"/>
          <w:color w:val="000000"/>
          <w:sz w:val="20"/>
          <w:szCs w:val="20"/>
          <w:lang w:val="pt-BR"/>
        </w:rPr>
        <w:t>տուժանքի համաձայնագ</w:t>
      </w:r>
      <w:r>
        <w:rPr>
          <w:rFonts w:ascii="GHEA Grapalat" w:hAnsi="GHEA Grapalat" w:cs="GHEA Grapalat"/>
          <w:color w:val="000000"/>
          <w:sz w:val="20"/>
          <w:szCs w:val="20"/>
          <w:lang w:val="hy-AM"/>
        </w:rPr>
        <w:t>ր</w:t>
      </w:r>
      <w:r>
        <w:rPr>
          <w:rFonts w:ascii="GHEA Grapalat" w:hAnsi="GHEA Grapalat" w:cs="GHEA Grapalat"/>
          <w:color w:val="000000"/>
          <w:sz w:val="20"/>
          <w:szCs w:val="20"/>
          <w:lang w:val="pt-BR"/>
        </w:rPr>
        <w:t>ի</w:t>
      </w:r>
      <w:r>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56C12EB">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20"/>
          <w:szCs w:val="20"/>
          <w:lang w:val="pt-BR"/>
        </w:rPr>
        <w:t>Ընկերության</w:t>
      </w:r>
      <w:r>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pPr>
        <w:ind w:firstLine="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գ)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 xml:space="preserve">դ) </w:t>
      </w:r>
      <w:r>
        <w:rPr>
          <w:rFonts w:ascii="GHEA Grapalat" w:hAnsi="GHEA Grapalat" w:cs="GHEA Grapalat"/>
          <w:color w:val="000000"/>
          <w:sz w:val="20"/>
          <w:szCs w:val="20"/>
          <w:lang w:val="pt-BR"/>
        </w:rPr>
        <w:t>Ընկերությունը</w:t>
      </w:r>
      <w:r>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pPr>
        <w:ind w:firstLine="426"/>
        <w:jc w:val="both"/>
        <w:rPr>
          <w:rFonts w:ascii="GHEA Grapalat" w:hAnsi="GHEA Grapalat" w:cs="GHEA Grapalat"/>
          <w:sz w:val="20"/>
          <w:szCs w:val="20"/>
          <w:lang w:val="hy-AM"/>
        </w:rPr>
      </w:pPr>
      <w:r>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20"/>
          <w:szCs w:val="20"/>
          <w:lang w:val="hy-AM"/>
        </w:rPr>
        <w:t xml:space="preserve">Պահանջագիրը բնօրինակներով </w:t>
      </w:r>
      <w:r>
        <w:rPr>
          <w:rFonts w:ascii="GHEA Grapalat" w:hAnsi="GHEA Grapalat" w:cs="GHEA Grapalat"/>
          <w:sz w:val="20"/>
          <w:szCs w:val="20"/>
          <w:lang w:val="pt-BR"/>
        </w:rPr>
        <w:t xml:space="preserve">ներկայացնում է </w:t>
      </w:r>
      <w:r>
        <w:rPr>
          <w:rFonts w:ascii="GHEA Grapalat" w:hAnsi="GHEA Grapalat" w:cs="GHEA Grapalat"/>
          <w:sz w:val="20"/>
          <w:szCs w:val="20"/>
          <w:lang w:val="hy-AM"/>
        </w:rPr>
        <w:t>Վճարող Բանկին</w:t>
      </w:r>
      <w:r>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Pr>
          <w:rFonts w:ascii="GHEA Grapalat" w:hAnsi="GHEA Grapalat" w:cs="GHEA Grapalat"/>
          <w:sz w:val="20"/>
          <w:szCs w:val="20"/>
          <w:lang w:val="hy-AM"/>
        </w:rPr>
        <w:t>Պահանջագիրը</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թվային</w:t>
      </w:r>
      <w:r>
        <w:rPr>
          <w:rFonts w:ascii="GHEA Grapalat" w:hAnsi="GHEA Grapalat" w:cs="GHEA Grapalat"/>
          <w:sz w:val="20"/>
          <w:szCs w:val="20"/>
          <w:lang w:val="pt-BR"/>
        </w:rPr>
        <w:t xml:space="preserve"> </w:t>
      </w:r>
      <w:r>
        <w:rPr>
          <w:rFonts w:ascii="GHEA Grapalat" w:hAnsi="GHEA Grapalat" w:cs="GHEA Grapalat"/>
          <w:sz w:val="20"/>
          <w:szCs w:val="20"/>
          <w:lang w:val="hy-AM"/>
        </w:rPr>
        <w:t>ստորագրությամբ</w:t>
      </w:r>
      <w:r>
        <w:rPr>
          <w:rFonts w:ascii="GHEA Grapalat" w:hAnsi="GHEA Grapalat" w:cs="GHEA Grapalat"/>
          <w:sz w:val="20"/>
          <w:szCs w:val="20"/>
          <w:lang w:val="pt-BR"/>
        </w:rPr>
        <w:t xml:space="preserve"> </w:t>
      </w:r>
      <w:r>
        <w:rPr>
          <w:rFonts w:ascii="GHEA Grapalat" w:hAnsi="GHEA Grapalat" w:cs="GHEA Grapalat"/>
          <w:sz w:val="20"/>
          <w:szCs w:val="20"/>
          <w:lang w:val="hy-AM"/>
        </w:rPr>
        <w:t>հաստատված</w:t>
      </w:r>
      <w:r>
        <w:rPr>
          <w:rFonts w:ascii="GHEA Grapalat" w:hAnsi="GHEA Grapalat" w:cs="GHEA Grapalat"/>
          <w:sz w:val="20"/>
          <w:szCs w:val="20"/>
          <w:lang w:val="pt-BR"/>
        </w:rPr>
        <w:t xml:space="preserve"> </w:t>
      </w:r>
      <w:r>
        <w:rPr>
          <w:rFonts w:ascii="GHEA Grapalat" w:hAnsi="GHEA Grapalat" w:cs="GHEA Grapalat"/>
          <w:sz w:val="20"/>
          <w:szCs w:val="20"/>
          <w:lang w:val="hy-AM"/>
        </w:rPr>
        <w:t>լինելու</w:t>
      </w:r>
      <w:r>
        <w:rPr>
          <w:rFonts w:ascii="GHEA Grapalat" w:hAnsi="GHEA Grapalat" w:cs="GHEA Grapalat"/>
          <w:sz w:val="20"/>
          <w:szCs w:val="20"/>
          <w:lang w:val="pt-BR"/>
        </w:rPr>
        <w:t xml:space="preserve"> </w:t>
      </w:r>
      <w:r>
        <w:rPr>
          <w:rFonts w:ascii="GHEA Grapalat" w:hAnsi="GHEA Grapalat" w:cs="GHEA Grapalat"/>
          <w:sz w:val="20"/>
          <w:szCs w:val="20"/>
          <w:lang w:val="hy-AM"/>
        </w:rPr>
        <w:t>դեպքում</w:t>
      </w:r>
      <w:r>
        <w:rPr>
          <w:rFonts w:ascii="GHEA Grapalat" w:hAnsi="GHEA Grapalat" w:cs="GHEA Grapalat"/>
          <w:sz w:val="20"/>
          <w:szCs w:val="20"/>
          <w:lang w:val="pt-BR"/>
        </w:rPr>
        <w:t xml:space="preserve"> </w:t>
      </w:r>
      <w:r>
        <w:rPr>
          <w:rFonts w:ascii="GHEA Grapalat" w:hAnsi="GHEA Grapalat" w:cs="GHEA Grapalat"/>
          <w:sz w:val="20"/>
          <w:szCs w:val="20"/>
          <w:lang w:val="hy-AM"/>
        </w:rPr>
        <w:t>դրանք</w:t>
      </w:r>
      <w:r>
        <w:rPr>
          <w:rFonts w:ascii="GHEA Grapalat" w:hAnsi="GHEA Grapalat" w:cs="GHEA Grapalat"/>
          <w:sz w:val="20"/>
          <w:szCs w:val="20"/>
          <w:lang w:val="pt-BR"/>
        </w:rPr>
        <w:t xml:space="preserve"> </w:t>
      </w:r>
      <w:r>
        <w:rPr>
          <w:rFonts w:ascii="GHEA Grapalat" w:hAnsi="GHEA Grapalat" w:cs="GHEA Grapalat"/>
          <w:sz w:val="20"/>
          <w:szCs w:val="20"/>
          <w:lang w:val="hy-AM"/>
        </w:rPr>
        <w:t>Վճարող</w:t>
      </w:r>
      <w:r>
        <w:rPr>
          <w:rFonts w:ascii="GHEA Grapalat" w:hAnsi="GHEA Grapalat" w:cs="GHEA Grapalat"/>
          <w:sz w:val="20"/>
          <w:szCs w:val="20"/>
          <w:lang w:val="pt-BR"/>
        </w:rPr>
        <w:t xml:space="preserve"> </w:t>
      </w:r>
      <w:r>
        <w:rPr>
          <w:rFonts w:ascii="GHEA Grapalat" w:hAnsi="GHEA Grapalat" w:cs="GHEA Grapalat"/>
          <w:sz w:val="20"/>
          <w:szCs w:val="20"/>
          <w:lang w:val="hy-AM"/>
        </w:rPr>
        <w:t>Բանկին</w:t>
      </w:r>
      <w:r>
        <w:rPr>
          <w:rFonts w:ascii="GHEA Grapalat" w:hAnsi="GHEA Grapalat" w:cs="GHEA Grapalat"/>
          <w:sz w:val="20"/>
          <w:szCs w:val="20"/>
          <w:lang w:val="pt-BR"/>
        </w:rPr>
        <w:t xml:space="preserve"> </w:t>
      </w:r>
      <w:r>
        <w:rPr>
          <w:rFonts w:ascii="GHEA Grapalat" w:hAnsi="GHEA Grapalat" w:cs="GHEA Grapalat"/>
          <w:sz w:val="20"/>
          <w:szCs w:val="20"/>
          <w:lang w:val="hy-AM"/>
        </w:rPr>
        <w:t>են</w:t>
      </w:r>
      <w:r>
        <w:rPr>
          <w:rFonts w:ascii="GHEA Grapalat" w:hAnsi="GHEA Grapalat" w:cs="GHEA Grapalat"/>
          <w:sz w:val="20"/>
          <w:szCs w:val="20"/>
          <w:lang w:val="pt-BR"/>
        </w:rPr>
        <w:t xml:space="preserve"> </w:t>
      </w:r>
      <w:r>
        <w:rPr>
          <w:rFonts w:ascii="GHEA Grapalat" w:hAnsi="GHEA Grapalat" w:cs="GHEA Grapalat"/>
          <w:sz w:val="20"/>
          <w:szCs w:val="20"/>
          <w:lang w:val="hy-AM"/>
        </w:rPr>
        <w:t>ներկայացվում</w:t>
      </w:r>
      <w:r>
        <w:rPr>
          <w:rFonts w:ascii="GHEA Grapalat" w:hAnsi="GHEA Grapalat" w:cs="GHEA Grapalat"/>
          <w:sz w:val="20"/>
          <w:szCs w:val="20"/>
          <w:lang w:val="pt-BR"/>
        </w:rPr>
        <w:t xml:space="preserve"> </w:t>
      </w:r>
      <w:r>
        <w:rPr>
          <w:rFonts w:ascii="GHEA Grapalat" w:hAnsi="GHEA Grapalat" w:cs="GHEA Grapalat"/>
          <w:sz w:val="20"/>
          <w:szCs w:val="20"/>
          <w:lang w:val="hy-AM"/>
        </w:rPr>
        <w:t>էլեկտրոնային</w:t>
      </w:r>
      <w:r>
        <w:rPr>
          <w:rFonts w:ascii="GHEA Grapalat" w:hAnsi="GHEA Grapalat" w:cs="GHEA Grapalat"/>
          <w:sz w:val="20"/>
          <w:szCs w:val="20"/>
          <w:lang w:val="pt-BR"/>
        </w:rPr>
        <w:t xml:space="preserve"> </w:t>
      </w:r>
      <w:r>
        <w:rPr>
          <w:rFonts w:ascii="GHEA Grapalat" w:hAnsi="GHEA Grapalat" w:cs="GHEA Grapalat"/>
          <w:sz w:val="20"/>
          <w:szCs w:val="20"/>
          <w:lang w:val="hy-AM"/>
        </w:rPr>
        <w:t>կրիչներով</w:t>
      </w:r>
      <w:r>
        <w:rPr>
          <w:rFonts w:ascii="GHEA Grapalat" w:hAnsi="GHEA Grapalat" w:cs="GHEA Grapalat"/>
          <w:sz w:val="20"/>
          <w:szCs w:val="20"/>
          <w:lang w:val="pt-BR"/>
        </w:rPr>
        <w:t xml:space="preserve">, </w:t>
      </w:r>
      <w:r>
        <w:rPr>
          <w:rFonts w:ascii="GHEA Grapalat" w:hAnsi="GHEA Grapalat" w:cs="GHEA Grapalat"/>
          <w:sz w:val="20"/>
          <w:szCs w:val="20"/>
          <w:lang w:val="hy-AM"/>
        </w:rPr>
        <w:t>ինչպես</w:t>
      </w:r>
      <w:r>
        <w:rPr>
          <w:rFonts w:ascii="GHEA Grapalat" w:hAnsi="GHEA Grapalat" w:cs="GHEA Grapalat"/>
          <w:sz w:val="20"/>
          <w:szCs w:val="20"/>
          <w:lang w:val="pt-BR"/>
        </w:rPr>
        <w:t xml:space="preserve"> </w:t>
      </w:r>
      <w:r>
        <w:rPr>
          <w:rFonts w:ascii="GHEA Grapalat" w:hAnsi="GHEA Grapalat" w:cs="GHEA Grapalat"/>
          <w:sz w:val="20"/>
          <w:szCs w:val="20"/>
          <w:lang w:val="hy-AM"/>
        </w:rPr>
        <w:t>նաև</w:t>
      </w:r>
      <w:r>
        <w:rPr>
          <w:rFonts w:ascii="GHEA Grapalat" w:hAnsi="GHEA Grapalat" w:cs="GHEA Grapalat"/>
          <w:sz w:val="20"/>
          <w:szCs w:val="20"/>
          <w:lang w:val="pt-BR"/>
        </w:rPr>
        <w:t xml:space="preserve"> </w:t>
      </w:r>
      <w:r>
        <w:rPr>
          <w:rFonts w:ascii="GHEA Grapalat" w:hAnsi="GHEA Grapalat" w:cs="GHEA Grapalat"/>
          <w:sz w:val="20"/>
          <w:szCs w:val="20"/>
          <w:lang w:val="hy-AM"/>
        </w:rPr>
        <w:t>դրանցից</w:t>
      </w:r>
      <w:r>
        <w:rPr>
          <w:rFonts w:ascii="GHEA Grapalat" w:hAnsi="GHEA Grapalat" w:cs="GHEA Grapalat"/>
          <w:sz w:val="20"/>
          <w:szCs w:val="20"/>
          <w:lang w:val="pt-BR"/>
        </w:rPr>
        <w:t xml:space="preserve"> </w:t>
      </w:r>
      <w:r>
        <w:rPr>
          <w:rFonts w:ascii="GHEA Grapalat" w:hAnsi="GHEA Grapalat" w:cs="GHEA Grapalat"/>
          <w:sz w:val="20"/>
          <w:szCs w:val="20"/>
          <w:lang w:val="hy-AM"/>
        </w:rPr>
        <w:t>արտատպված</w:t>
      </w:r>
      <w:r>
        <w:rPr>
          <w:rFonts w:ascii="GHEA Grapalat" w:hAnsi="GHEA Grapalat" w:cs="GHEA Grapalat"/>
          <w:sz w:val="20"/>
          <w:szCs w:val="20"/>
          <w:lang w:val="pt-BR"/>
        </w:rPr>
        <w:t xml:space="preserve"> </w:t>
      </w:r>
      <w:r>
        <w:rPr>
          <w:rFonts w:ascii="GHEA Grapalat" w:hAnsi="GHEA Grapalat" w:cs="GHEA Grapalat"/>
          <w:sz w:val="20"/>
          <w:szCs w:val="20"/>
          <w:lang w:val="hy-AM"/>
        </w:rPr>
        <w:t>թղթային</w:t>
      </w:r>
      <w:r>
        <w:rPr>
          <w:rFonts w:ascii="GHEA Grapalat" w:hAnsi="GHEA Grapalat" w:cs="GHEA Grapalat"/>
          <w:sz w:val="20"/>
          <w:szCs w:val="20"/>
          <w:lang w:val="pt-BR"/>
        </w:rPr>
        <w:t xml:space="preserve"> </w:t>
      </w:r>
      <w:r>
        <w:rPr>
          <w:rFonts w:ascii="GHEA Grapalat" w:hAnsi="GHEA Grapalat" w:cs="GHEA Grapalat"/>
          <w:sz w:val="20"/>
          <w:szCs w:val="20"/>
          <w:lang w:val="hy-AM"/>
        </w:rPr>
        <w:t>տարբերակներով</w:t>
      </w:r>
      <w:r>
        <w:rPr>
          <w:rFonts w:ascii="GHEA Grapalat" w:hAnsi="GHEA Grapalat" w:cs="GHEA Grapalat"/>
          <w:sz w:val="20"/>
          <w:szCs w:val="20"/>
          <w:lang w:val="pt-BR"/>
        </w:rPr>
        <w:t>:</w:t>
      </w:r>
    </w:p>
    <w:p w14:paraId="1D1B7282">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14:paraId="4104B361">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Վճարող Բանկի կողմից Պ</w:t>
      </w:r>
      <w:r>
        <w:rPr>
          <w:rFonts w:ascii="GHEA Grapalat" w:hAnsi="GHEA Grapalat" w:cs="GHEA Grapalat"/>
          <w:sz w:val="20"/>
          <w:szCs w:val="20"/>
          <w:lang w:val="pt-BR"/>
        </w:rPr>
        <w:t xml:space="preserve">ահանջագրում նշված գումարի վճարման հետևանքով </w:t>
      </w:r>
      <w:r>
        <w:rPr>
          <w:rFonts w:ascii="GHEA Grapalat" w:hAnsi="GHEA Grapalat" w:cs="GHEA Grapalat"/>
          <w:sz w:val="20"/>
          <w:szCs w:val="20"/>
          <w:lang w:val="hy-AM"/>
        </w:rPr>
        <w:t xml:space="preserve">Ընկերության </w:t>
      </w:r>
      <w:r>
        <w:rPr>
          <w:rFonts w:ascii="GHEA Grapalat" w:hAnsi="GHEA Grapalat" w:cs="GHEA Grapalat"/>
          <w:sz w:val="20"/>
          <w:szCs w:val="20"/>
          <w:lang w:val="pt-BR"/>
        </w:rPr>
        <w:t xml:space="preserve">առաջացած ռիսկերի (Ընկերության կրած վնասների) </w:t>
      </w:r>
      <w:r>
        <w:rPr>
          <w:rFonts w:ascii="GHEA Grapalat" w:hAnsi="GHEA Grapalat" w:cs="GHEA Grapalat"/>
          <w:sz w:val="20"/>
          <w:szCs w:val="20"/>
          <w:lang w:val="hy-AM"/>
        </w:rPr>
        <w:t xml:space="preserve">և բացասական հետևանքների </w:t>
      </w:r>
      <w:r>
        <w:rPr>
          <w:rFonts w:ascii="GHEA Grapalat" w:hAnsi="GHEA Grapalat" w:cs="GHEA Grapalat"/>
          <w:sz w:val="20"/>
          <w:szCs w:val="20"/>
          <w:lang w:val="pt-BR"/>
        </w:rPr>
        <w:t>համար Բանկը</w:t>
      </w:r>
      <w:r>
        <w:rPr>
          <w:rFonts w:ascii="GHEA Grapalat" w:hAnsi="GHEA Grapalat" w:cs="GHEA Grapalat"/>
          <w:sz w:val="20"/>
          <w:szCs w:val="20"/>
          <w:lang w:val="hy-AM"/>
        </w:rPr>
        <w:t xml:space="preserve"> որևէ</w:t>
      </w:r>
      <w:r>
        <w:rPr>
          <w:rFonts w:ascii="GHEA Grapalat" w:hAnsi="GHEA Grapalat" w:cs="GHEA Grapalat"/>
          <w:sz w:val="20"/>
          <w:szCs w:val="20"/>
          <w:lang w:val="pt-BR"/>
        </w:rPr>
        <w:t xml:space="preserve"> պատասխանատվություն չի կրում</w:t>
      </w:r>
      <w:r>
        <w:rPr>
          <w:rFonts w:ascii="GHEA Grapalat" w:hAnsi="GHEA Grapalat" w:cs="GHEA Grapalat"/>
          <w:sz w:val="20"/>
          <w:szCs w:val="20"/>
          <w:lang w:val="hy-AM"/>
        </w:rPr>
        <w:t>:</w:t>
      </w:r>
      <w:r>
        <w:rPr>
          <w:rFonts w:ascii="GHEA Grapalat" w:hAnsi="GHEA Grapalat" w:cs="GHEA Grapalat"/>
          <w:sz w:val="20"/>
          <w:szCs w:val="20"/>
          <w:lang w:val="pt-BR"/>
        </w:rPr>
        <w:t xml:space="preserve"> </w:t>
      </w:r>
      <w:r>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hy-AM"/>
        </w:rPr>
        <w:t>Այն դեպքում</w:t>
      </w:r>
      <w:r>
        <w:rPr>
          <w:rFonts w:ascii="GHEA Grapalat" w:hAnsi="GHEA Grapalat" w:cs="GHEA Grapalat"/>
          <w:sz w:val="20"/>
          <w:szCs w:val="20"/>
          <w:lang w:val="pt-BR"/>
        </w:rPr>
        <w:t>,</w:t>
      </w:r>
      <w:r>
        <w:rPr>
          <w:rFonts w:ascii="GHEA Grapalat" w:hAnsi="GHEA Grapalat" w:cs="GHEA Grapalat"/>
          <w:sz w:val="20"/>
          <w:szCs w:val="20"/>
          <w:lang w:val="hy-AM"/>
        </w:rPr>
        <w:t xml:space="preserve"> երբ Ընկերության հաշվի միջոցները չեն բավարարում</w:t>
      </w:r>
      <w:r>
        <w:rPr>
          <w:rFonts w:ascii="GHEA Grapalat" w:hAnsi="GHEA Grapalat" w:cs="GHEA Grapalat"/>
          <w:sz w:val="20"/>
          <w:szCs w:val="20"/>
        </w:rPr>
        <w:t>՝</w:t>
      </w:r>
      <w:r>
        <w:rPr>
          <w:rFonts w:ascii="GHEA Grapalat" w:hAnsi="GHEA Grapalat" w:cs="GHEA Grapalat"/>
          <w:sz w:val="20"/>
          <w:szCs w:val="20"/>
          <w:lang w:val="pt-BR"/>
        </w:rPr>
        <w:t xml:space="preserve"> </w:t>
      </w:r>
      <w:r>
        <w:rPr>
          <w:rFonts w:ascii="GHEA Grapalat" w:hAnsi="GHEA Grapalat" w:cs="GHEA Grapalat"/>
          <w:sz w:val="20"/>
          <w:szCs w:val="20"/>
        </w:rPr>
        <w:t>Վճարող</w:t>
      </w:r>
      <w:r>
        <w:rPr>
          <w:rFonts w:ascii="GHEA Grapalat" w:hAnsi="GHEA Grapalat" w:cs="GHEA Grapalat"/>
          <w:sz w:val="20"/>
          <w:szCs w:val="20"/>
          <w:lang w:val="pt-BR"/>
        </w:rPr>
        <w:t xml:space="preserve"> </w:t>
      </w:r>
      <w:r>
        <w:rPr>
          <w:rFonts w:ascii="GHEA Grapalat" w:hAnsi="GHEA Grapalat" w:cs="GHEA Grapalat"/>
          <w:sz w:val="20"/>
          <w:szCs w:val="20"/>
        </w:rPr>
        <w:t>բանկը</w:t>
      </w:r>
      <w:r>
        <w:rPr>
          <w:rFonts w:ascii="GHEA Grapalat" w:hAnsi="GHEA Grapalat" w:cs="GHEA Grapalat"/>
          <w:sz w:val="20"/>
          <w:szCs w:val="20"/>
          <w:lang w:val="pt-BR"/>
        </w:rPr>
        <w:t xml:space="preserve"> </w:t>
      </w:r>
      <w:r>
        <w:rPr>
          <w:rFonts w:ascii="GHEA Grapalat" w:hAnsi="GHEA Grapalat" w:cs="GHEA Grapalat"/>
          <w:sz w:val="20"/>
          <w:szCs w:val="20"/>
        </w:rPr>
        <w:t>վճարման</w:t>
      </w:r>
      <w:r>
        <w:rPr>
          <w:rFonts w:ascii="GHEA Grapalat" w:hAnsi="GHEA Grapalat" w:cs="GHEA Grapalat"/>
          <w:sz w:val="20"/>
          <w:szCs w:val="20"/>
          <w:lang w:val="pt-BR"/>
        </w:rPr>
        <w:t xml:space="preserve"> </w:t>
      </w:r>
      <w:r>
        <w:rPr>
          <w:rFonts w:ascii="GHEA Grapalat" w:hAnsi="GHEA Grapalat" w:cs="GHEA Grapalat"/>
          <w:sz w:val="20"/>
          <w:szCs w:val="20"/>
        </w:rPr>
        <w:t>պահանջագիրը</w:t>
      </w:r>
      <w:r>
        <w:rPr>
          <w:rFonts w:ascii="GHEA Grapalat" w:hAnsi="GHEA Grapalat" w:cs="GHEA Grapalat"/>
          <w:sz w:val="20"/>
          <w:szCs w:val="20"/>
          <w:lang w:val="pt-BR"/>
        </w:rPr>
        <w:t xml:space="preserve"> </w:t>
      </w:r>
      <w:r>
        <w:rPr>
          <w:rFonts w:ascii="GHEA Grapalat" w:hAnsi="GHEA Grapalat" w:cs="GHEA Grapalat"/>
          <w:sz w:val="20"/>
          <w:szCs w:val="20"/>
        </w:rPr>
        <w:t>ստանալուց</w:t>
      </w:r>
      <w:r>
        <w:rPr>
          <w:rFonts w:ascii="GHEA Grapalat" w:hAnsi="GHEA Grapalat" w:cs="GHEA Grapalat"/>
          <w:sz w:val="20"/>
          <w:szCs w:val="20"/>
          <w:lang w:val="pt-BR"/>
        </w:rPr>
        <w:t xml:space="preserve"> </w:t>
      </w:r>
      <w:r>
        <w:rPr>
          <w:rFonts w:ascii="GHEA Grapalat" w:hAnsi="GHEA Grapalat" w:cs="GHEA Grapalat"/>
          <w:sz w:val="20"/>
          <w:szCs w:val="20"/>
        </w:rPr>
        <w:t>հետո՝</w:t>
      </w:r>
      <w:r>
        <w:rPr>
          <w:rFonts w:ascii="GHEA Grapalat" w:hAnsi="GHEA Grapalat" w:cs="GHEA Grapalat"/>
          <w:sz w:val="20"/>
          <w:szCs w:val="20"/>
          <w:lang w:val="pt-BR"/>
        </w:rPr>
        <w:t xml:space="preserve"> 2 (</w:t>
      </w:r>
      <w:r>
        <w:rPr>
          <w:rFonts w:ascii="GHEA Grapalat" w:hAnsi="GHEA Grapalat" w:cs="GHEA Grapalat"/>
          <w:sz w:val="20"/>
          <w:szCs w:val="20"/>
        </w:rPr>
        <w:t>երկու</w:t>
      </w:r>
      <w:r>
        <w:rPr>
          <w:rFonts w:ascii="GHEA Grapalat" w:hAnsi="GHEA Grapalat" w:cs="GHEA Grapalat"/>
          <w:sz w:val="20"/>
          <w:szCs w:val="20"/>
          <w:lang w:val="pt-BR"/>
        </w:rPr>
        <w:t xml:space="preserve">) </w:t>
      </w:r>
      <w:r>
        <w:rPr>
          <w:rFonts w:ascii="GHEA Grapalat" w:hAnsi="GHEA Grapalat" w:cs="GHEA Grapalat"/>
          <w:sz w:val="20"/>
          <w:szCs w:val="20"/>
        </w:rPr>
        <w:t>աշխատանքային</w:t>
      </w:r>
      <w:r>
        <w:rPr>
          <w:rFonts w:ascii="GHEA Grapalat" w:hAnsi="GHEA Grapalat" w:cs="GHEA Grapalat"/>
          <w:sz w:val="20"/>
          <w:szCs w:val="20"/>
          <w:lang w:val="pt-BR"/>
        </w:rPr>
        <w:t xml:space="preserve"> </w:t>
      </w:r>
      <w:r>
        <w:rPr>
          <w:rFonts w:ascii="GHEA Grapalat" w:hAnsi="GHEA Grapalat" w:cs="GHEA Grapalat"/>
          <w:sz w:val="20"/>
          <w:szCs w:val="20"/>
        </w:rPr>
        <w:t>օրվա</w:t>
      </w:r>
      <w:r>
        <w:rPr>
          <w:rFonts w:ascii="GHEA Grapalat" w:hAnsi="GHEA Grapalat" w:cs="GHEA Grapalat"/>
          <w:sz w:val="20"/>
          <w:szCs w:val="20"/>
          <w:lang w:val="pt-BR"/>
        </w:rPr>
        <w:t xml:space="preserve"> </w:t>
      </w:r>
      <w:r>
        <w:rPr>
          <w:rFonts w:ascii="GHEA Grapalat" w:hAnsi="GHEA Grapalat" w:cs="GHEA Grapalat"/>
          <w:sz w:val="20"/>
          <w:szCs w:val="20"/>
        </w:rPr>
        <w:t>ընթացքում</w:t>
      </w:r>
      <w:r>
        <w:rPr>
          <w:rFonts w:ascii="GHEA Grapalat" w:hAnsi="GHEA Grapalat" w:cs="GHEA Grapalat"/>
          <w:sz w:val="20"/>
          <w:szCs w:val="20"/>
          <w:lang w:val="pt-BR"/>
        </w:rPr>
        <w:t xml:space="preserve"> </w:t>
      </w:r>
      <w:r>
        <w:rPr>
          <w:rFonts w:ascii="GHEA Grapalat" w:hAnsi="GHEA Grapalat" w:cs="GHEA Grapalat"/>
          <w:sz w:val="20"/>
          <w:szCs w:val="20"/>
        </w:rPr>
        <w:t>պետք</w:t>
      </w:r>
      <w:r>
        <w:rPr>
          <w:rFonts w:ascii="GHEA Grapalat" w:hAnsi="GHEA Grapalat" w:cs="GHEA Grapalat"/>
          <w:sz w:val="20"/>
          <w:szCs w:val="20"/>
          <w:lang w:val="pt-BR"/>
        </w:rPr>
        <w:t xml:space="preserve"> </w:t>
      </w:r>
      <w:r>
        <w:rPr>
          <w:rFonts w:ascii="GHEA Grapalat" w:hAnsi="GHEA Grapalat" w:cs="GHEA Grapalat"/>
          <w:sz w:val="20"/>
          <w:szCs w:val="20"/>
        </w:rPr>
        <w:t>է</w:t>
      </w:r>
      <w:r>
        <w:rPr>
          <w:rFonts w:ascii="GHEA Grapalat" w:hAnsi="GHEA Grapalat" w:cs="GHEA Grapalat"/>
          <w:sz w:val="20"/>
          <w:szCs w:val="20"/>
          <w:lang w:val="pt-BR"/>
        </w:rPr>
        <w:t xml:space="preserve"> </w:t>
      </w:r>
      <w:r>
        <w:rPr>
          <w:rFonts w:ascii="GHEA Grapalat" w:hAnsi="GHEA Grapalat" w:cs="GHEA Grapalat"/>
          <w:sz w:val="20"/>
          <w:szCs w:val="20"/>
        </w:rPr>
        <w:t>տեղեկացնի</w:t>
      </w:r>
      <w:r>
        <w:rPr>
          <w:rFonts w:ascii="GHEA Grapalat" w:hAnsi="GHEA Grapalat" w:cs="GHEA Grapalat"/>
          <w:sz w:val="20"/>
          <w:szCs w:val="20"/>
          <w:lang w:val="pt-BR"/>
        </w:rPr>
        <w:t xml:space="preserve"> </w:t>
      </w:r>
      <w:r>
        <w:rPr>
          <w:rFonts w:ascii="GHEA Grapalat" w:hAnsi="GHEA Grapalat" w:cs="GHEA Grapalat"/>
          <w:sz w:val="20"/>
          <w:szCs w:val="20"/>
        </w:rPr>
        <w:t>Պատվիրատուին՝</w:t>
      </w:r>
      <w:r>
        <w:rPr>
          <w:rFonts w:ascii="GHEA Grapalat" w:hAnsi="GHEA Grapalat" w:cs="GHEA Grapalat"/>
          <w:sz w:val="20"/>
          <w:szCs w:val="20"/>
          <w:lang w:val="pt-BR"/>
        </w:rPr>
        <w:t xml:space="preserve"> </w:t>
      </w:r>
      <w:r>
        <w:rPr>
          <w:rFonts w:ascii="GHEA Grapalat" w:hAnsi="GHEA Grapalat" w:cs="GHEA Grapalat"/>
          <w:sz w:val="20"/>
          <w:szCs w:val="20"/>
        </w:rPr>
        <w:t>գրավոր</w:t>
      </w:r>
      <w:r>
        <w:rPr>
          <w:rFonts w:ascii="GHEA Grapalat" w:hAnsi="GHEA Grapalat" w:cs="GHEA Grapalat"/>
          <w:sz w:val="20"/>
          <w:szCs w:val="20"/>
          <w:lang w:val="pt-BR"/>
        </w:rPr>
        <w:t xml:space="preserve"> </w:t>
      </w:r>
      <w:r>
        <w:rPr>
          <w:rFonts w:ascii="GHEA Grapalat" w:hAnsi="GHEA Grapalat" w:cs="GHEA Grapalat"/>
          <w:sz w:val="20"/>
          <w:szCs w:val="20"/>
        </w:rPr>
        <w:t>ձևով</w:t>
      </w:r>
      <w:r>
        <w:rPr>
          <w:rFonts w:ascii="GHEA Grapalat" w:hAnsi="GHEA Grapalat" w:cs="GHEA Grapalat"/>
          <w:sz w:val="20"/>
          <w:szCs w:val="20"/>
          <w:lang w:val="pt-BR"/>
        </w:rPr>
        <w:t>:</w:t>
      </w:r>
    </w:p>
    <w:p w14:paraId="13649748">
      <w:pPr>
        <w:numPr>
          <w:ilvl w:val="1"/>
          <w:numId w:val="8"/>
        </w:numPr>
        <w:ind w:left="0" w:firstLine="426"/>
        <w:jc w:val="both"/>
        <w:rPr>
          <w:rFonts w:ascii="GHEA Grapalat" w:hAnsi="GHEA Grapalat" w:cs="GHEA Grapalat"/>
          <w:sz w:val="20"/>
          <w:szCs w:val="20"/>
          <w:lang w:val="pt-BR"/>
        </w:rPr>
      </w:pPr>
      <w:r>
        <w:rPr>
          <w:rFonts w:ascii="GHEA Grapalat" w:hAnsi="GHEA Grapalat" w:cs="GHEA Grapalat"/>
          <w:sz w:val="20"/>
          <w:szCs w:val="20"/>
          <w:lang w:val="pt-BR"/>
        </w:rPr>
        <w:t xml:space="preserve"> Սույն համաձայնագիրը և կից </w:t>
      </w:r>
      <w:r>
        <w:rPr>
          <w:rFonts w:ascii="GHEA Grapalat" w:hAnsi="GHEA Grapalat" w:cs="GHEA Grapalat"/>
          <w:sz w:val="20"/>
          <w:szCs w:val="20"/>
          <w:lang w:val="hy-AM"/>
        </w:rPr>
        <w:t>Պ</w:t>
      </w:r>
      <w:r>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pPr>
        <w:jc w:val="both"/>
        <w:rPr>
          <w:rFonts w:ascii="GHEA Grapalat" w:hAnsi="GHEA Grapalat" w:cs="GHEA Grapalat"/>
          <w:sz w:val="20"/>
          <w:szCs w:val="20"/>
          <w:lang w:val="hy-AM"/>
        </w:rPr>
      </w:pPr>
    </w:p>
    <w:p w14:paraId="16B3C4E3">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2.Այլ պայմաններ</w:t>
      </w:r>
    </w:p>
    <w:p w14:paraId="0994F83C">
      <w:pPr>
        <w:ind w:firstLine="567"/>
        <w:jc w:val="both"/>
        <w:rPr>
          <w:rFonts w:ascii="GHEA Grapalat" w:hAnsi="GHEA Grapalat" w:cs="GHEA Grapalat"/>
          <w:sz w:val="20"/>
          <w:szCs w:val="20"/>
          <w:lang w:val="hy-AM"/>
        </w:rPr>
      </w:pPr>
      <w:r>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3303B904">
      <w:pPr>
        <w:ind w:firstLine="567"/>
        <w:jc w:val="both"/>
        <w:rPr>
          <w:rFonts w:ascii="GHEA Grapalat" w:hAnsi="GHEA Grapalat" w:cs="GHEA Grapalat"/>
          <w:sz w:val="20"/>
          <w:szCs w:val="20"/>
          <w:lang w:val="hy-AM"/>
        </w:rPr>
      </w:pPr>
      <w:r>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pPr>
        <w:ind w:firstLine="567"/>
        <w:jc w:val="both"/>
        <w:rPr>
          <w:rFonts w:ascii="GHEA Grapalat" w:hAnsi="GHEA Grapalat" w:cs="GHEA Grapalat"/>
          <w:sz w:val="20"/>
          <w:szCs w:val="20"/>
          <w:lang w:val="hy-AM"/>
        </w:rPr>
      </w:pPr>
      <w:r>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pPr>
        <w:ind w:firstLine="567"/>
        <w:jc w:val="both"/>
        <w:rPr>
          <w:rFonts w:ascii="GHEA Grapalat" w:hAnsi="GHEA Grapalat" w:cs="GHEA Grapalat"/>
          <w:sz w:val="20"/>
          <w:szCs w:val="20"/>
          <w:lang w:val="hy-AM"/>
        </w:rPr>
      </w:pPr>
      <w:r>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pPr>
        <w:ind w:firstLine="567"/>
        <w:jc w:val="both"/>
        <w:rPr>
          <w:rFonts w:ascii="GHEA Grapalat" w:hAnsi="GHEA Grapalat" w:cs="GHEA Grapalat"/>
          <w:sz w:val="20"/>
          <w:szCs w:val="20"/>
          <w:lang w:val="hy-AM"/>
        </w:rPr>
      </w:pPr>
      <w:r>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pPr>
        <w:ind w:firstLine="567"/>
        <w:jc w:val="both"/>
        <w:rPr>
          <w:rFonts w:ascii="GHEA Grapalat" w:hAnsi="GHEA Grapalat" w:cs="GHEA Grapalat"/>
          <w:sz w:val="20"/>
          <w:szCs w:val="20"/>
          <w:lang w:val="hy-AM"/>
        </w:rPr>
      </w:pPr>
    </w:p>
    <w:p w14:paraId="1491FC1D">
      <w:pPr>
        <w:ind w:firstLine="567"/>
        <w:jc w:val="center"/>
        <w:rPr>
          <w:rFonts w:ascii="GHEA Grapalat" w:hAnsi="GHEA Grapalat" w:cs="GHEA Grapalat"/>
          <w:sz w:val="20"/>
          <w:szCs w:val="20"/>
          <w:lang w:val="hy-AM"/>
        </w:rPr>
      </w:pPr>
      <w:r>
        <w:rPr>
          <w:rFonts w:ascii="GHEA Grapalat" w:hAnsi="GHEA Grapalat" w:cs="GHEA Grapalat"/>
          <w:b/>
          <w:sz w:val="20"/>
          <w:szCs w:val="20"/>
          <w:lang w:val="hy-AM"/>
        </w:rPr>
        <w:t>3. Ընկերության հասցեն, բանկային վավերապայմանները`</w:t>
      </w:r>
    </w:p>
    <w:p w14:paraId="3F81AE91">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14:paraId="6D12B5D5">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անվանումը</w:t>
      </w:r>
    </w:p>
    <w:p w14:paraId="01D69F53">
      <w:pPr>
        <w:jc w:val="both"/>
        <w:rPr>
          <w:rFonts w:ascii="GHEA Grapalat" w:hAnsi="GHEA Grapalat"/>
          <w:sz w:val="20"/>
          <w:szCs w:val="20"/>
          <w:u w:val="single"/>
          <w:vertAlign w:val="superscript"/>
          <w:lang w:val="hy-AM"/>
        </w:rPr>
      </w:pPr>
      <w:r>
        <w:rPr>
          <w:rFonts w:ascii="GHEA Grapalat" w:hAnsi="GHEA Grapalat"/>
          <w:sz w:val="20"/>
          <w:szCs w:val="20"/>
          <w:vertAlign w:val="superscript"/>
          <w:lang w:val="hy-AM"/>
        </w:rPr>
        <w:t xml:space="preserve"> </w:t>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21AAD8D8">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հասցեն</w:t>
      </w:r>
    </w:p>
    <w:p w14:paraId="324D97F6">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5CB7967">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ընկերությանը սպասարկող բանկի անվանումը</w:t>
      </w:r>
    </w:p>
    <w:p w14:paraId="49FD57BB">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71B8FAE">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բանկային հաշվեհամարը</w:t>
      </w:r>
    </w:p>
    <w:p w14:paraId="1763CB86">
      <w:pPr>
        <w:jc w:val="both"/>
        <w:rPr>
          <w:rFonts w:ascii="GHEA Grapalat" w:hAnsi="GHEA Grapalat"/>
          <w:sz w:val="20"/>
          <w:szCs w:val="20"/>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6A8387D4">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հարկ վճարողի հաշվառման համարը</w:t>
      </w:r>
    </w:p>
    <w:p w14:paraId="52FEBA0A">
      <w:pPr>
        <w:jc w:val="both"/>
        <w:rPr>
          <w:rFonts w:ascii="GHEA Grapalat" w:hAnsi="GHEA Grapalat"/>
          <w:sz w:val="20"/>
          <w:szCs w:val="20"/>
          <w:u w:val="single"/>
          <w:vertAlign w:val="superscript"/>
          <w:lang w:val="hy-AM"/>
        </w:rPr>
      </w:pP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r>
        <w:rPr>
          <w:rFonts w:ascii="GHEA Grapalat" w:hAnsi="GHEA Grapalat"/>
          <w:sz w:val="20"/>
          <w:szCs w:val="20"/>
          <w:u w:val="single"/>
          <w:vertAlign w:val="superscript"/>
          <w:lang w:val="hy-AM"/>
        </w:rPr>
        <w:tab/>
      </w:r>
    </w:p>
    <w:p w14:paraId="1133EC4D">
      <w:pPr>
        <w:jc w:val="both"/>
        <w:rPr>
          <w:rFonts w:ascii="GHEA Grapalat" w:hAnsi="GHEA Grapalat"/>
          <w:sz w:val="20"/>
          <w:szCs w:val="20"/>
          <w:vertAlign w:val="superscript"/>
          <w:lang w:val="hy-AM"/>
        </w:rPr>
      </w:pPr>
      <w:r>
        <w:rPr>
          <w:rFonts w:ascii="GHEA Grapalat" w:hAnsi="GHEA Grapalat"/>
          <w:sz w:val="20"/>
          <w:szCs w:val="20"/>
          <w:vertAlign w:val="superscript"/>
          <w:lang w:val="hy-AM"/>
        </w:rPr>
        <w:t xml:space="preserve">       ընկերության տնօրենի անունը, ազգանունը և ստորագրությունը</w:t>
      </w:r>
    </w:p>
    <w:p w14:paraId="0FFCF136">
      <w:pPr>
        <w:jc w:val="both"/>
        <w:rPr>
          <w:rFonts w:ascii="GHEA Grapalat" w:hAnsi="GHEA Grapalat"/>
          <w:sz w:val="20"/>
          <w:szCs w:val="20"/>
          <w:lang w:val="hy-AM"/>
        </w:rPr>
      </w:pPr>
      <w:r>
        <w:rPr>
          <w:rFonts w:ascii="GHEA Grapalat" w:hAnsi="GHEA Grapalat"/>
          <w:sz w:val="20"/>
          <w:szCs w:val="20"/>
          <w:lang w:val="hy-AM"/>
        </w:rPr>
        <w:t>Կ.Տ</w:t>
      </w:r>
    </w:p>
    <w:p w14:paraId="75BE50AC">
      <w:pPr>
        <w:jc w:val="both"/>
        <w:rPr>
          <w:rFonts w:ascii="GHEA Grapalat" w:hAnsi="GHEA Grapalat"/>
          <w:sz w:val="20"/>
          <w:szCs w:val="20"/>
          <w:lang w:val="hy-AM"/>
        </w:rPr>
      </w:pPr>
    </w:p>
    <w:p w14:paraId="2129CF32">
      <w:pPr>
        <w:jc w:val="both"/>
        <w:rPr>
          <w:rFonts w:ascii="GHEA Grapalat" w:hAnsi="GHEA Grapalat"/>
          <w:sz w:val="20"/>
          <w:szCs w:val="20"/>
          <w:lang w:val="hy-AM"/>
        </w:rPr>
      </w:pPr>
      <w:r>
        <w:rPr>
          <w:rFonts w:ascii="GHEA Grapalat" w:hAnsi="GHEA Grapalat"/>
          <w:sz w:val="20"/>
          <w:szCs w:val="20"/>
          <w:lang w:val="hy-AM"/>
        </w:rPr>
        <w:t>Օր/ամիս/տարի</w:t>
      </w:r>
    </w:p>
    <w:p w14:paraId="5BFE7C9E">
      <w:pPr>
        <w:jc w:val="center"/>
        <w:rPr>
          <w:rFonts w:ascii="GHEA Grapalat" w:hAnsi="GHEA Grapalat" w:cs="GHEA Grapalat"/>
          <w:sz w:val="20"/>
          <w:szCs w:val="20"/>
          <w:lang w:val="hy-AM"/>
        </w:rPr>
      </w:pPr>
    </w:p>
    <w:p w14:paraId="4CFF8FDD">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Pr>
          <w:rFonts w:ascii="GHEA Grapalat" w:hAnsi="GHEA Grapalat" w:cs="Sylfaen"/>
          <w:i/>
          <w:sz w:val="20"/>
          <w:szCs w:val="20"/>
          <w:lang w:val="hy-AM"/>
        </w:rPr>
        <w:t xml:space="preserve">* </w:t>
      </w:r>
      <w:r>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pPr>
        <w:pStyle w:val="20"/>
        <w:spacing w:line="240" w:lineRule="auto"/>
        <w:jc w:val="right"/>
        <w:rPr>
          <w:rFonts w:ascii="GHEA Grapalat" w:hAnsi="GHEA Grapalat"/>
          <w:b/>
          <w:lang w:val="hy-AM"/>
        </w:rPr>
      </w:pPr>
      <w:r>
        <w:rPr>
          <w:rFonts w:ascii="GHEA Grapalat" w:hAnsi="GHEA Grapalat"/>
          <w:b/>
          <w:lang w:val="hy-AM"/>
        </w:rPr>
        <w:br w:type="page"/>
      </w:r>
    </w:p>
    <w:tbl>
      <w:tblPr>
        <w:tblStyle w:val="12"/>
        <w:tblpPr w:leftFromText="180" w:rightFromText="180" w:vertAnchor="page" w:horzAnchor="margin" w:tblpXSpec="center" w:tblpY="1003"/>
        <w:tblW w:w="10980" w:type="dxa"/>
        <w:tblInd w:w="0" w:type="dxa"/>
        <w:tblLayout w:type="autofit"/>
        <w:tblCellMar>
          <w:top w:w="0" w:type="dxa"/>
          <w:left w:w="108" w:type="dxa"/>
          <w:bottom w:w="0" w:type="dxa"/>
          <w:right w:w="108" w:type="dxa"/>
        </w:tblCellMar>
      </w:tblPr>
      <w:tblGrid>
        <w:gridCol w:w="5616"/>
        <w:gridCol w:w="5364"/>
      </w:tblGrid>
      <w:tr w14:paraId="0EE62EB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51349E5">
            <w:pPr>
              <w:rPr>
                <w:rFonts w:ascii="GHEA Grapalat" w:hAnsi="GHEA Grapalat" w:cs="Sylfaen"/>
                <w:b/>
                <w:bCs/>
                <w:sz w:val="20"/>
                <w:szCs w:val="20"/>
                <w:lang w:val="hy-AM"/>
              </w:rPr>
            </w:pPr>
            <w:r>
              <w:rPr>
                <w:rFonts w:ascii="GHEA Grapalat" w:hAnsi="GHEA Grapalat" w:cs="Sylfaen"/>
                <w:sz w:val="20"/>
                <w:szCs w:val="20"/>
              </w:rPr>
              <w:t xml:space="preserve">1.                                                              </w:t>
            </w:r>
            <w:r>
              <w:rPr>
                <w:rFonts w:ascii="GHEA Grapalat" w:hAnsi="GHEA Grapalat" w:cs="Sylfaen"/>
                <w:b/>
                <w:bCs/>
                <w:sz w:val="20"/>
                <w:szCs w:val="20"/>
              </w:rPr>
              <w:t>ՎՃԱՐՄԱՆ</w:t>
            </w:r>
            <w:r>
              <w:rPr>
                <w:rFonts w:ascii="GHEA Grapalat" w:hAnsi="GHEA Grapalat" w:cs="Arial"/>
                <w:b/>
                <w:bCs/>
                <w:sz w:val="20"/>
                <w:szCs w:val="20"/>
              </w:rPr>
              <w:t xml:space="preserve"> </w:t>
            </w:r>
            <w:r>
              <w:rPr>
                <w:rFonts w:ascii="GHEA Grapalat" w:hAnsi="GHEA Grapalat" w:cs="Sylfaen"/>
                <w:b/>
                <w:bCs/>
                <w:sz w:val="20"/>
                <w:szCs w:val="20"/>
              </w:rPr>
              <w:t xml:space="preserve">ՊԱՀԱՆՋԱԳԻՐ* </w:t>
            </w:r>
          </w:p>
          <w:p w14:paraId="3006C5FC">
            <w:pPr>
              <w:jc w:val="center"/>
              <w:rPr>
                <w:rFonts w:ascii="GHEA Grapalat" w:hAnsi="GHEA Grapalat" w:cs="Arial"/>
                <w:bCs/>
                <w:i/>
                <w:sz w:val="20"/>
                <w:szCs w:val="20"/>
              </w:rPr>
            </w:pPr>
          </w:p>
        </w:tc>
      </w:tr>
      <w:tr w14:paraId="3CC4B72B">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F99DD1F">
            <w:pPr>
              <w:rPr>
                <w:rFonts w:ascii="GHEA Grapalat" w:hAnsi="GHEA Grapalat" w:cs="Sylfaen"/>
                <w:sz w:val="20"/>
                <w:szCs w:val="20"/>
                <w:lang w:val="hy-AM"/>
              </w:rPr>
            </w:pPr>
            <w:r>
              <w:rPr>
                <w:rFonts w:ascii="GHEA Grapalat" w:hAnsi="GHEA Grapalat" w:cs="Sylfaen"/>
                <w:sz w:val="20"/>
                <w:szCs w:val="20"/>
                <w:lang w:val="hy-AM"/>
              </w:rPr>
              <w:t>2</w:t>
            </w:r>
            <w:r>
              <w:rPr>
                <w:rFonts w:ascii="GHEA Grapalat" w:hAnsi="GHEA Grapalat" w:cs="Sylfaen"/>
                <w:sz w:val="20"/>
                <w:szCs w:val="20"/>
              </w:rPr>
              <w:t>.</w:t>
            </w:r>
            <w:r>
              <w:rPr>
                <w:rFonts w:ascii="GHEA Grapalat" w:hAnsi="GHEA Grapalat" w:cs="Sylfaen"/>
                <w:sz w:val="20"/>
                <w:szCs w:val="20"/>
                <w:lang w:val="hy-AM"/>
              </w:rPr>
              <w:t xml:space="preserve"> Թիվ </w:t>
            </w:r>
          </w:p>
        </w:tc>
      </w:tr>
      <w:tr w14:paraId="474D5FFF">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1B3BC58">
            <w:pPr>
              <w:rPr>
                <w:rFonts w:ascii="GHEA Grapalat" w:hAnsi="GHEA Grapalat" w:cs="Sylfaen"/>
                <w:sz w:val="20"/>
                <w:szCs w:val="20"/>
              </w:rPr>
            </w:pPr>
            <w:r>
              <w:rPr>
                <w:rFonts w:ascii="GHEA Grapalat" w:hAnsi="GHEA Grapalat" w:cs="Sylfaen"/>
                <w:sz w:val="20"/>
                <w:szCs w:val="20"/>
                <w:lang w:val="hy-AM"/>
              </w:rPr>
              <w:t>3</w:t>
            </w:r>
            <w:r>
              <w:rPr>
                <w:rFonts w:ascii="GHEA Grapalat" w:hAnsi="GHEA Grapalat" w:cs="Sylfaen"/>
                <w:sz w:val="20"/>
                <w:szCs w:val="20"/>
              </w:rPr>
              <w:t>.                                                         Ներկայացման</w:t>
            </w:r>
            <w:r>
              <w:rPr>
                <w:rFonts w:ascii="GHEA Grapalat" w:hAnsi="GHEA Grapalat" w:cs="Arial"/>
                <w:sz w:val="20"/>
                <w:szCs w:val="20"/>
              </w:rPr>
              <w:t xml:space="preserve"> </w:t>
            </w:r>
            <w:r>
              <w:rPr>
                <w:rFonts w:ascii="GHEA Grapalat" w:hAnsi="GHEA Grapalat" w:cs="Sylfaen"/>
                <w:sz w:val="20"/>
                <w:szCs w:val="20"/>
              </w:rPr>
              <w:t>ամսաթիվը</w:t>
            </w:r>
            <w:r>
              <w:rPr>
                <w:rFonts w:ascii="GHEA Grapalat" w:hAnsi="GHEA Grapalat" w:cs="Arial"/>
                <w:sz w:val="20"/>
                <w:szCs w:val="20"/>
              </w:rPr>
              <w:t xml:space="preserve">`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tc>
      </w:tr>
      <w:tr w14:paraId="0FC00089">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E68A647">
            <w:pPr>
              <w:rPr>
                <w:rFonts w:ascii="GHEA Grapalat" w:hAnsi="GHEA Grapalat" w:cs="Arial"/>
                <w:sz w:val="20"/>
                <w:szCs w:val="20"/>
              </w:rPr>
            </w:pPr>
            <w:r>
              <w:rPr>
                <w:rFonts w:ascii="GHEA Grapalat" w:hAnsi="GHEA Grapalat" w:cs="Sylfaen"/>
                <w:sz w:val="20"/>
                <w:szCs w:val="20"/>
                <w:lang w:val="hy-AM"/>
              </w:rPr>
              <w:t>4</w:t>
            </w:r>
            <w:r>
              <w:rPr>
                <w:rFonts w:ascii="GHEA Grapalat" w:hAnsi="GHEA Grapalat" w:cs="Sylfaen"/>
                <w:sz w:val="20"/>
                <w:szCs w:val="20"/>
              </w:rPr>
              <w:t xml:space="preserve">. </w:t>
            </w: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Sylfaen"/>
                <w:sz w:val="20"/>
                <w:szCs w:val="20"/>
              </w:rPr>
              <w:t xml:space="preserve">(Ընկերություն </w:t>
            </w:r>
            <w:r>
              <w:rPr>
                <w:rFonts w:ascii="GHEA Grapalat" w:hAnsi="GHEA Grapalat" w:cs="Arial"/>
                <w:sz w:val="20"/>
                <w:szCs w:val="20"/>
              </w:rPr>
              <w:t>`</w:t>
            </w:r>
          </w:p>
        </w:tc>
      </w:tr>
      <w:tr w14:paraId="02D2EFC1">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3E13C4B">
            <w:pPr>
              <w:rPr>
                <w:rFonts w:ascii="GHEA Grapalat" w:hAnsi="GHEA Grapalat" w:cs="Arial"/>
                <w:sz w:val="20"/>
                <w:szCs w:val="20"/>
              </w:rPr>
            </w:pPr>
            <w:r>
              <w:rPr>
                <w:rFonts w:ascii="GHEA Grapalat" w:hAnsi="GHEA Grapalat" w:cs="Sylfaen"/>
                <w:sz w:val="20"/>
                <w:szCs w:val="20"/>
                <w:lang w:val="hy-AM"/>
              </w:rPr>
              <w:t>5</w:t>
            </w:r>
            <w:r>
              <w:rPr>
                <w:rFonts w:ascii="GHEA Grapalat" w:hAnsi="GHEA Grapalat" w:cs="Sylfaen"/>
                <w:sz w:val="20"/>
                <w:szCs w:val="20"/>
              </w:rPr>
              <w:t>. Վճարողի</w:t>
            </w:r>
            <w:r>
              <w:rPr>
                <w:rFonts w:ascii="GHEA Grapalat" w:hAnsi="GHEA Grapalat" w:cs="Sylfaen"/>
                <w:sz w:val="20"/>
                <w:szCs w:val="20"/>
                <w:lang w:val="hy-AM"/>
              </w:rPr>
              <w:t xml:space="preserve">ն սպասարկող Ֆինանսական կազմակերպություն </w:t>
            </w:r>
            <w:r>
              <w:rPr>
                <w:rFonts w:ascii="GHEA Grapalat" w:hAnsi="GHEA Grapalat" w:cs="Sylfaen"/>
                <w:sz w:val="20"/>
                <w:szCs w:val="20"/>
              </w:rPr>
              <w:t>(</w:t>
            </w:r>
            <w:r>
              <w:rPr>
                <w:rFonts w:ascii="GHEA Grapalat" w:hAnsi="GHEA Grapalat" w:cs="Arial"/>
                <w:sz w:val="20"/>
                <w:szCs w:val="20"/>
              </w:rPr>
              <w:t xml:space="preserve"> </w:t>
            </w:r>
            <w:r>
              <w:rPr>
                <w:rFonts w:ascii="GHEA Grapalat" w:hAnsi="GHEA Grapalat" w:cs="Sylfaen"/>
                <w:sz w:val="20"/>
                <w:szCs w:val="20"/>
              </w:rPr>
              <w:t>բանկ)</w:t>
            </w:r>
            <w:r>
              <w:rPr>
                <w:rFonts w:ascii="GHEA Grapalat" w:hAnsi="GHEA Grapalat" w:cs="Arial"/>
                <w:sz w:val="20"/>
                <w:szCs w:val="20"/>
              </w:rPr>
              <w:t>`</w:t>
            </w:r>
          </w:p>
        </w:tc>
      </w:tr>
      <w:tr w14:paraId="66F5FEAB">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1445ECE">
            <w:pPr>
              <w:rPr>
                <w:rFonts w:ascii="GHEA Grapalat" w:hAnsi="GHEA Grapalat" w:cs="Arial"/>
                <w:sz w:val="20"/>
                <w:szCs w:val="20"/>
              </w:rPr>
            </w:pPr>
            <w:r>
              <w:rPr>
                <w:rFonts w:ascii="GHEA Grapalat" w:hAnsi="GHEA Grapalat" w:cs="Sylfaen"/>
                <w:sz w:val="20"/>
                <w:szCs w:val="20"/>
                <w:lang w:val="hy-AM"/>
              </w:rPr>
              <w:t>6</w:t>
            </w:r>
            <w:r>
              <w:rPr>
                <w:rFonts w:ascii="GHEA Grapalat" w:hAnsi="GHEA Grapalat" w:cs="Sylfaen"/>
                <w:sz w:val="20"/>
                <w:szCs w:val="20"/>
              </w:rPr>
              <w:t>. Վճարողի</w:t>
            </w:r>
            <w:r>
              <w:rPr>
                <w:rFonts w:ascii="GHEA Grapalat" w:hAnsi="GHEA Grapalat" w:cs="Sylfaen"/>
                <w:sz w:val="20"/>
                <w:szCs w:val="20"/>
                <w:lang w:val="hy-AM"/>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w:t>
            </w:r>
          </w:p>
        </w:tc>
      </w:tr>
      <w:tr w14:paraId="2941133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637E461">
            <w:pPr>
              <w:rPr>
                <w:rFonts w:ascii="GHEA Grapalat" w:hAnsi="GHEA Grapalat" w:cs="Arial"/>
                <w:sz w:val="20"/>
                <w:szCs w:val="20"/>
              </w:rPr>
            </w:pPr>
            <w:r>
              <w:rPr>
                <w:rFonts w:ascii="GHEA Grapalat" w:hAnsi="GHEA Grapalat" w:cs="Sylfaen"/>
                <w:sz w:val="20"/>
                <w:szCs w:val="20"/>
                <w:lang w:val="hy-AM"/>
              </w:rPr>
              <w:t>7</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p>
        </w:tc>
      </w:tr>
      <w:tr w14:paraId="05DE6DF4">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089E9E3">
            <w:pPr>
              <w:rPr>
                <w:rFonts w:ascii="GHEA Grapalat" w:hAnsi="GHEA Grapalat" w:cs="Arial"/>
                <w:sz w:val="20"/>
                <w:szCs w:val="20"/>
              </w:rPr>
            </w:pPr>
            <w:r>
              <w:rPr>
                <w:rFonts w:ascii="GHEA Grapalat" w:hAnsi="GHEA Grapalat" w:cs="Sylfaen"/>
                <w:sz w:val="20"/>
                <w:szCs w:val="20"/>
                <w:lang w:val="hy-AM"/>
              </w:rPr>
              <w:t>8</w:t>
            </w:r>
            <w:r>
              <w:rPr>
                <w:rFonts w:ascii="GHEA Grapalat" w:hAnsi="GHEA Grapalat" w:cs="Sylfaen"/>
                <w:sz w:val="20"/>
                <w:szCs w:val="20"/>
              </w:rPr>
              <w:t>. Վճարողի</w:t>
            </w:r>
            <w:r>
              <w:rPr>
                <w:rFonts w:ascii="GHEA Grapalat" w:hAnsi="GHEA Grapalat" w:cs="Arial"/>
                <w:sz w:val="20"/>
                <w:szCs w:val="20"/>
              </w:rPr>
              <w:t xml:space="preserve"> </w:t>
            </w:r>
            <w:r>
              <w:rPr>
                <w:rFonts w:ascii="GHEA Grapalat" w:hAnsi="GHEA Grapalat" w:cs="Sylfaen"/>
                <w:sz w:val="20"/>
                <w:szCs w:val="20"/>
              </w:rPr>
              <w:t>ՀԾՀ</w:t>
            </w:r>
            <w:r>
              <w:rPr>
                <w:rFonts w:ascii="GHEA Grapalat" w:hAnsi="GHEA Grapalat" w:cs="Arial"/>
                <w:sz w:val="20"/>
                <w:szCs w:val="20"/>
              </w:rPr>
              <w:t>`</w:t>
            </w:r>
          </w:p>
        </w:tc>
      </w:tr>
      <w:tr w14:paraId="71485846">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12CDDDE">
            <w:pPr>
              <w:rPr>
                <w:rFonts w:ascii="GHEA Grapalat" w:hAnsi="GHEA Grapalat" w:cs="Arial"/>
                <w:sz w:val="20"/>
                <w:szCs w:val="20"/>
                <w:lang w:val="hy-AM"/>
              </w:rPr>
            </w:pPr>
            <w:r>
              <w:rPr>
                <w:rFonts w:ascii="GHEA Grapalat" w:hAnsi="GHEA Grapalat" w:cs="Sylfaen"/>
                <w:sz w:val="20"/>
                <w:szCs w:val="20"/>
                <w:lang w:val="hy-AM"/>
              </w:rPr>
              <w:t>9</w:t>
            </w:r>
            <w:r>
              <w:rPr>
                <w:rFonts w:ascii="GHEA Grapalat" w:hAnsi="GHEA Grapalat" w:cs="Sylfaen"/>
                <w:sz w:val="20"/>
                <w:szCs w:val="20"/>
              </w:rPr>
              <w:t>. 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 </w:t>
            </w:r>
            <w:r>
              <w:rPr>
                <w:rFonts w:ascii="GHEA Grapalat" w:hAnsi="GHEA Grapalat" w:cs="Arial"/>
                <w:sz w:val="20"/>
                <w:szCs w:val="20"/>
              </w:rPr>
              <w:t>`</w:t>
            </w:r>
            <w:r>
              <w:rPr>
                <w:rFonts w:ascii="GHEA Grapalat" w:hAnsi="GHEA Grapalat" w:cs="Arial"/>
                <w:sz w:val="20"/>
                <w:szCs w:val="20"/>
                <w:lang w:val="hy-AM"/>
              </w:rPr>
              <w:t xml:space="preserve"> «ՀՀ Գեղարքունիքի մարզի Սևան քաղաքի թիվ 6 միջնակարգ դպրոց » ՊՈԱԿ</w:t>
            </w:r>
          </w:p>
        </w:tc>
      </w:tr>
      <w:tr w14:paraId="71821F49">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F6F7255">
            <w:pPr>
              <w:rPr>
                <w:rFonts w:ascii="GHEA Grapalat" w:hAnsi="GHEA Grapalat" w:cs="Sylfaen"/>
                <w:sz w:val="20"/>
                <w:szCs w:val="20"/>
                <w:lang w:val="ru-RU"/>
              </w:rPr>
            </w:pPr>
            <w:r>
              <w:rPr>
                <w:rFonts w:ascii="GHEA Grapalat" w:hAnsi="GHEA Grapalat" w:cs="Sylfaen"/>
                <w:sz w:val="20"/>
                <w:szCs w:val="20"/>
                <w:lang w:val="ru-RU"/>
              </w:rPr>
              <w:t xml:space="preserve">10. </w:t>
            </w:r>
            <w:r>
              <w:rPr>
                <w:rFonts w:ascii="GHEA Grapalat" w:hAnsi="GHEA Grapalat" w:cs="Sylfaen"/>
                <w:sz w:val="20"/>
                <w:szCs w:val="20"/>
              </w:rPr>
              <w:t xml:space="preserve"> Շահառուի</w:t>
            </w:r>
            <w:r>
              <w:rPr>
                <w:rFonts w:ascii="GHEA Grapalat" w:hAnsi="GHEA Grapalat" w:cs="Arial"/>
                <w:sz w:val="20"/>
                <w:szCs w:val="20"/>
              </w:rPr>
              <w:t xml:space="preserve"> </w:t>
            </w:r>
            <w:r>
              <w:rPr>
                <w:rFonts w:ascii="GHEA Grapalat" w:hAnsi="GHEA Grapalat" w:cs="Sylfaen"/>
                <w:sz w:val="20"/>
                <w:szCs w:val="20"/>
              </w:rPr>
              <w:t xml:space="preserve"> ՀԾՀ</w:t>
            </w:r>
            <w:r>
              <w:rPr>
                <w:rFonts w:ascii="GHEA Grapalat" w:hAnsi="GHEA Grapalat" w:cs="Sylfaen"/>
                <w:sz w:val="20"/>
                <w:szCs w:val="20"/>
                <w:lang w:val="ru-RU"/>
              </w:rPr>
              <w:t xml:space="preserve"> (</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14:paraId="50F298AE">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F72FD4">
            <w:pPr>
              <w:rPr>
                <w:rFonts w:ascii="GHEA Grapalat" w:hAnsi="GHEA Grapalat" w:cs="Arial"/>
                <w:sz w:val="20"/>
                <w:szCs w:val="20"/>
                <w:lang w:val="hy-AM"/>
              </w:rPr>
            </w:pPr>
            <w:r>
              <w:rPr>
                <w:rFonts w:ascii="GHEA Grapalat" w:hAnsi="GHEA Grapalat" w:cs="Sylfaen"/>
                <w:sz w:val="20"/>
                <w:szCs w:val="20"/>
                <w:lang w:val="hy-AM"/>
              </w:rPr>
              <w:t>11</w:t>
            </w:r>
            <w:r>
              <w:rPr>
                <w:rFonts w:ascii="GHEA Grapalat" w:hAnsi="GHEA Grapalat" w:cs="Sylfaen"/>
                <w:sz w:val="20"/>
                <w:szCs w:val="20"/>
              </w:rPr>
              <w:t>. Շահառուի</w:t>
            </w:r>
            <w:r>
              <w:rPr>
                <w:rFonts w:ascii="GHEA Grapalat" w:hAnsi="GHEA Grapalat" w:cs="Arial"/>
                <w:sz w:val="20"/>
                <w:szCs w:val="20"/>
              </w:rPr>
              <w:t xml:space="preserve"> </w:t>
            </w:r>
            <w:r>
              <w:rPr>
                <w:rFonts w:ascii="GHEA Grapalat" w:hAnsi="GHEA Grapalat" w:cs="Sylfaen"/>
                <w:sz w:val="20"/>
                <w:szCs w:val="20"/>
              </w:rPr>
              <w:t>ՀՎՀՀ</w:t>
            </w:r>
            <w:r>
              <w:rPr>
                <w:rFonts w:ascii="GHEA Grapalat" w:hAnsi="GHEA Grapalat" w:cs="Arial"/>
                <w:sz w:val="20"/>
                <w:szCs w:val="20"/>
              </w:rPr>
              <w:t>`</w:t>
            </w:r>
            <w:r>
              <w:rPr>
                <w:rFonts w:ascii="GHEA Grapalat" w:hAnsi="GHEA Grapalat" w:cs="Arial"/>
                <w:sz w:val="20"/>
                <w:szCs w:val="20"/>
                <w:lang w:val="hy-AM"/>
              </w:rPr>
              <w:t>08606548</w:t>
            </w:r>
          </w:p>
        </w:tc>
      </w:tr>
      <w:tr w14:paraId="4EAAE58F">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5D81BB0">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2</w:t>
            </w:r>
            <w:r>
              <w:rPr>
                <w:rFonts w:ascii="GHEA Grapalat" w:hAnsi="GHEA Grapalat" w:cs="Sylfaen"/>
                <w:sz w:val="20"/>
                <w:szCs w:val="20"/>
              </w:rPr>
              <w:t>.Շահառուի</w:t>
            </w:r>
            <w:r>
              <w:rPr>
                <w:rFonts w:ascii="GHEA Grapalat" w:hAnsi="GHEA Grapalat" w:cs="Sylfaen"/>
                <w:sz w:val="20"/>
                <w:szCs w:val="20"/>
                <w:lang w:val="hy-AM"/>
              </w:rPr>
              <w:t>ն</w:t>
            </w:r>
            <w:r>
              <w:rPr>
                <w:rFonts w:ascii="GHEA Grapalat" w:hAnsi="GHEA Grapalat" w:cs="Arial"/>
                <w:sz w:val="20"/>
                <w:szCs w:val="20"/>
              </w:rPr>
              <w:t xml:space="preserve"> </w:t>
            </w:r>
            <w:r>
              <w:rPr>
                <w:rFonts w:ascii="GHEA Grapalat" w:hAnsi="GHEA Grapalat" w:cs="Sylfaen"/>
                <w:sz w:val="20"/>
                <w:szCs w:val="20"/>
                <w:lang w:val="hy-AM"/>
              </w:rPr>
              <w:t xml:space="preserve"> սպասարկող Ֆինանսական կազմակերպություն</w:t>
            </w:r>
            <w:r>
              <w:rPr>
                <w:rFonts w:ascii="GHEA Grapalat" w:hAnsi="GHEA Grapalat" w:cs="Sylfaen"/>
                <w:sz w:val="20"/>
                <w:szCs w:val="20"/>
              </w:rPr>
              <w:t xml:space="preserve"> (բանկ)</w:t>
            </w:r>
            <w:r>
              <w:rPr>
                <w:rFonts w:ascii="GHEA Grapalat" w:hAnsi="GHEA Grapalat" w:cs="Arial"/>
                <w:sz w:val="20"/>
                <w:szCs w:val="20"/>
              </w:rPr>
              <w:t>`</w:t>
            </w:r>
            <w:r>
              <w:rPr>
                <w:rFonts w:ascii="GHEA Grapalat" w:hAnsi="GHEA Grapalat" w:cs="Arial"/>
                <w:sz w:val="20"/>
                <w:szCs w:val="20"/>
                <w:lang w:val="hy-AM"/>
              </w:rPr>
              <w:t xml:space="preserve"> ՀՀ ՖԻՆՆԱԽ</w:t>
            </w:r>
          </w:p>
        </w:tc>
      </w:tr>
      <w:tr w14:paraId="59CBF382">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D3588C0">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3</w:t>
            </w:r>
            <w:r>
              <w:rPr>
                <w:rFonts w:ascii="GHEA Grapalat" w:hAnsi="GHEA Grapalat" w:cs="Sylfaen"/>
                <w:sz w:val="20"/>
                <w:szCs w:val="20"/>
              </w:rPr>
              <w:t>.Շահառուի</w:t>
            </w:r>
            <w:r>
              <w:rPr>
                <w:rFonts w:ascii="GHEA Grapalat" w:hAnsi="GHEA Grapalat" w:cs="Arial"/>
                <w:sz w:val="20"/>
                <w:szCs w:val="20"/>
              </w:rPr>
              <w:t xml:space="preserve"> </w:t>
            </w:r>
            <w:r>
              <w:rPr>
                <w:rFonts w:ascii="GHEA Grapalat" w:hAnsi="GHEA Grapalat" w:cs="Sylfaen"/>
                <w:sz w:val="20"/>
                <w:szCs w:val="20"/>
              </w:rPr>
              <w:t>հաշվի</w:t>
            </w:r>
            <w:r>
              <w:rPr>
                <w:rFonts w:ascii="GHEA Grapalat" w:hAnsi="GHEA Grapalat" w:cs="Arial"/>
                <w:sz w:val="20"/>
                <w:szCs w:val="20"/>
              </w:rPr>
              <w:t xml:space="preserve"> </w:t>
            </w:r>
            <w:r>
              <w:rPr>
                <w:rFonts w:ascii="GHEA Grapalat" w:hAnsi="GHEA Grapalat" w:cs="Sylfaen"/>
                <w:sz w:val="20"/>
                <w:szCs w:val="20"/>
              </w:rPr>
              <w:t>համարը</w:t>
            </w:r>
            <w:r>
              <w:rPr>
                <w:rFonts w:ascii="GHEA Grapalat" w:hAnsi="GHEA Grapalat" w:cs="Arial"/>
                <w:sz w:val="20"/>
                <w:szCs w:val="20"/>
              </w:rPr>
              <w:t xml:space="preserve"> (</w:t>
            </w:r>
            <w:r>
              <w:rPr>
                <w:rFonts w:ascii="GHEA Grapalat" w:hAnsi="GHEA Grapalat" w:cs="Sylfaen"/>
                <w:sz w:val="20"/>
                <w:szCs w:val="20"/>
              </w:rPr>
              <w:t>հշ</w:t>
            </w:r>
            <w:r>
              <w:rPr>
                <w:rFonts w:ascii="GHEA Grapalat" w:hAnsi="GHEA Grapalat" w:cs="Arial"/>
                <w:sz w:val="20"/>
                <w:szCs w:val="20"/>
              </w:rPr>
              <w:t>.N)</w:t>
            </w:r>
            <w:r>
              <w:rPr>
                <w:rFonts w:ascii="GHEA Grapalat" w:hAnsi="GHEA Grapalat" w:cs="Arial"/>
                <w:sz w:val="20"/>
                <w:szCs w:val="20"/>
                <w:lang w:val="hy-AM"/>
              </w:rPr>
              <w:t xml:space="preserve"> 900168000090</w:t>
            </w:r>
          </w:p>
        </w:tc>
      </w:tr>
      <w:tr w14:paraId="239322BD">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049A031">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4</w:t>
            </w:r>
            <w:r>
              <w:rPr>
                <w:rFonts w:ascii="GHEA Grapalat" w:hAnsi="GHEA Grapalat" w:cs="Sylfaen"/>
                <w:sz w:val="20"/>
                <w:szCs w:val="20"/>
              </w:rPr>
              <w:t>.Գումարը</w:t>
            </w:r>
            <w:r>
              <w:rPr>
                <w:rFonts w:ascii="GHEA Grapalat" w:hAnsi="GHEA Grapalat" w:cs="Arial"/>
                <w:sz w:val="20"/>
                <w:szCs w:val="20"/>
              </w:rPr>
              <w:t xml:space="preserve"> </w:t>
            </w:r>
            <w:r>
              <w:rPr>
                <w:rFonts w:ascii="GHEA Grapalat" w:hAnsi="GHEA Grapalat" w:cs="Arial"/>
                <w:sz w:val="20"/>
                <w:szCs w:val="20"/>
                <w:lang w:val="ru-RU"/>
              </w:rPr>
              <w:t>(</w:t>
            </w:r>
            <w:r>
              <w:rPr>
                <w:rFonts w:ascii="GHEA Grapalat" w:hAnsi="GHEA Grapalat" w:cs="Sylfaen"/>
                <w:sz w:val="20"/>
                <w:szCs w:val="20"/>
              </w:rPr>
              <w:t>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ru-RU"/>
              </w:rPr>
              <w:t>)</w:t>
            </w:r>
            <w:r>
              <w:rPr>
                <w:rFonts w:ascii="GHEA Grapalat" w:hAnsi="GHEA Grapalat" w:cs="Arial"/>
                <w:sz w:val="20"/>
                <w:szCs w:val="20"/>
              </w:rPr>
              <w:t>`</w:t>
            </w:r>
          </w:p>
        </w:tc>
      </w:tr>
      <w:tr w14:paraId="7CF2D978">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EA86335">
            <w:pPr>
              <w:rPr>
                <w:rFonts w:ascii="GHEA Grapalat" w:hAnsi="GHEA Grapalat" w:cs="Sylfaen"/>
                <w:sz w:val="20"/>
                <w:szCs w:val="20"/>
              </w:rPr>
            </w:pPr>
            <w:r>
              <w:rPr>
                <w:rFonts w:ascii="GHEA Grapalat" w:hAnsi="GHEA Grapalat" w:cs="Sylfaen"/>
                <w:sz w:val="20"/>
                <w:szCs w:val="20"/>
              </w:rPr>
              <w:t xml:space="preserve">15. </w:t>
            </w:r>
            <w:r>
              <w:rPr>
                <w:rFonts w:ascii="GHEA Grapalat" w:hAnsi="GHEA Grapalat" w:cs="Sylfaen"/>
                <w:sz w:val="20"/>
                <w:szCs w:val="20"/>
                <w:lang w:val="hy-AM"/>
              </w:rPr>
              <w:t xml:space="preserve">Ակցեպտավորված գումարը՝ </w:t>
            </w:r>
            <w:r>
              <w:rPr>
                <w:rFonts w:ascii="GHEA Grapalat" w:hAnsi="GHEA Grapalat" w:cs="Sylfaen"/>
                <w:sz w:val="20"/>
                <w:szCs w:val="20"/>
              </w:rPr>
              <w:t xml:space="preserve"> (թվերով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Sylfaen"/>
                <w:sz w:val="20"/>
                <w:szCs w:val="20"/>
                <w:lang w:val="hy-AM"/>
              </w:rPr>
              <w:t xml:space="preserve">  </w:t>
            </w:r>
            <w:r>
              <w:rPr>
                <w:rFonts w:ascii="GHEA Grapalat" w:hAnsi="GHEA Grapalat" w:cs="Sylfaen"/>
                <w:sz w:val="20"/>
                <w:szCs w:val="20"/>
              </w:rPr>
              <w:t>(</w:t>
            </w:r>
            <w:r>
              <w:rPr>
                <w:rFonts w:ascii="GHEA Grapalat" w:hAnsi="GHEA Grapalat" w:cs="Sylfaen"/>
                <w:sz w:val="20"/>
                <w:szCs w:val="20"/>
                <w:lang w:val="hy-AM"/>
              </w:rPr>
              <w:t>նախատեսված է նշված գումարի մասնակի ակցեպտի համար, որը չի կիրառվում</w:t>
            </w:r>
            <w:r>
              <w:rPr>
                <w:rFonts w:ascii="GHEA Grapalat" w:hAnsi="GHEA Grapalat" w:cs="Sylfaen"/>
                <w:sz w:val="20"/>
                <w:szCs w:val="20"/>
              </w:rPr>
              <w:t>)</w:t>
            </w:r>
          </w:p>
        </w:tc>
      </w:tr>
      <w:tr w14:paraId="5773B7C1">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B8DBC0B">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ru-RU"/>
              </w:rPr>
              <w:t>6</w:t>
            </w:r>
            <w:r>
              <w:rPr>
                <w:rFonts w:ascii="GHEA Grapalat" w:hAnsi="GHEA Grapalat" w:cs="Sylfaen"/>
                <w:sz w:val="20"/>
                <w:szCs w:val="20"/>
              </w:rPr>
              <w:t>.Արժույթը</w:t>
            </w:r>
            <w:r>
              <w:rPr>
                <w:rFonts w:ascii="GHEA Grapalat" w:hAnsi="GHEA Grapalat" w:cs="Arial"/>
                <w:sz w:val="20"/>
                <w:szCs w:val="20"/>
              </w:rPr>
              <w:t xml:space="preserve"> (</w:t>
            </w:r>
            <w:r>
              <w:rPr>
                <w:rFonts w:ascii="GHEA Grapalat" w:hAnsi="GHEA Grapalat" w:cs="Sylfaen"/>
                <w:sz w:val="20"/>
                <w:szCs w:val="20"/>
              </w:rPr>
              <w:t>բառերով</w:t>
            </w:r>
            <w:r>
              <w:rPr>
                <w:rFonts w:ascii="GHEA Grapalat" w:hAnsi="GHEA Grapalat" w:cs="Arial"/>
                <w:sz w:val="20"/>
                <w:szCs w:val="20"/>
              </w:rPr>
              <w:t xml:space="preserve"> </w:t>
            </w:r>
            <w:r>
              <w:rPr>
                <w:rFonts w:ascii="GHEA Grapalat" w:hAnsi="GHEA Grapalat" w:cs="Sylfaen"/>
                <w:sz w:val="20"/>
                <w:szCs w:val="20"/>
              </w:rPr>
              <w:t>և</w:t>
            </w:r>
            <w:r>
              <w:rPr>
                <w:rFonts w:ascii="GHEA Grapalat" w:hAnsi="GHEA Grapalat" w:cs="Arial"/>
                <w:sz w:val="20"/>
                <w:szCs w:val="20"/>
              </w:rPr>
              <w:t xml:space="preserve"> </w:t>
            </w:r>
            <w:r>
              <w:rPr>
                <w:rFonts w:ascii="GHEA Grapalat" w:hAnsi="GHEA Grapalat" w:cs="Sylfaen"/>
                <w:sz w:val="20"/>
                <w:szCs w:val="20"/>
              </w:rPr>
              <w:t>կոդով</w:t>
            </w:r>
            <w:r>
              <w:rPr>
                <w:rFonts w:ascii="GHEA Grapalat" w:hAnsi="GHEA Grapalat" w:cs="Arial"/>
                <w:sz w:val="20"/>
                <w:szCs w:val="20"/>
              </w:rPr>
              <w:t>)`</w:t>
            </w:r>
          </w:p>
        </w:tc>
      </w:tr>
      <w:tr w14:paraId="4E2FBB3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D5D4514">
            <w:pPr>
              <w:rPr>
                <w:rFonts w:ascii="GHEA Grapalat" w:hAnsi="GHEA Grapalat" w:cs="Arial"/>
                <w:sz w:val="20"/>
                <w:szCs w:val="20"/>
                <w:lang w:val="hy-AM"/>
              </w:rPr>
            </w:pPr>
            <w:r>
              <w:rPr>
                <w:rFonts w:ascii="GHEA Grapalat" w:hAnsi="GHEA Grapalat" w:cs="Sylfaen"/>
                <w:sz w:val="20"/>
                <w:szCs w:val="20"/>
              </w:rPr>
              <w:t>1</w:t>
            </w:r>
            <w:r>
              <w:rPr>
                <w:rFonts w:ascii="GHEA Grapalat" w:hAnsi="GHEA Grapalat" w:cs="Sylfaen"/>
                <w:sz w:val="20"/>
                <w:szCs w:val="20"/>
                <w:lang w:val="hy-AM"/>
              </w:rPr>
              <w:t>7</w:t>
            </w:r>
            <w:r>
              <w:rPr>
                <w:rFonts w:ascii="GHEA Grapalat" w:hAnsi="GHEA Grapalat" w:cs="Sylfaen"/>
                <w:sz w:val="20"/>
                <w:szCs w:val="20"/>
              </w:rPr>
              <w:t>.Գործարքի</w:t>
            </w:r>
            <w:r>
              <w:rPr>
                <w:rFonts w:ascii="GHEA Grapalat" w:hAnsi="GHEA Grapalat" w:cs="Arial"/>
                <w:sz w:val="20"/>
                <w:szCs w:val="20"/>
              </w:rPr>
              <w:t xml:space="preserve"> (</w:t>
            </w:r>
            <w:r>
              <w:rPr>
                <w:rFonts w:ascii="GHEA Grapalat" w:hAnsi="GHEA Grapalat" w:cs="Sylfaen"/>
                <w:sz w:val="20"/>
                <w:szCs w:val="20"/>
              </w:rPr>
              <w:t>վճարման</w:t>
            </w:r>
            <w:r>
              <w:rPr>
                <w:rFonts w:ascii="GHEA Grapalat" w:hAnsi="GHEA Grapalat" w:cs="Arial"/>
                <w:sz w:val="20"/>
                <w:szCs w:val="20"/>
              </w:rPr>
              <w:t xml:space="preserve">) </w:t>
            </w:r>
            <w:r>
              <w:rPr>
                <w:rFonts w:ascii="GHEA Grapalat" w:hAnsi="GHEA Grapalat" w:cs="Sylfaen"/>
                <w:sz w:val="20"/>
                <w:szCs w:val="20"/>
              </w:rPr>
              <w:t>նպատակը</w:t>
            </w:r>
            <w:r>
              <w:rPr>
                <w:rFonts w:ascii="GHEA Grapalat" w:hAnsi="GHEA Grapalat" w:cs="Arial"/>
                <w:sz w:val="20"/>
                <w:szCs w:val="20"/>
              </w:rPr>
              <w:t>`</w:t>
            </w:r>
            <w:r>
              <w:rPr>
                <w:rFonts w:ascii="GHEA Grapalat" w:hAnsi="GHEA Grapalat" w:cs="Arial"/>
                <w:sz w:val="20"/>
                <w:szCs w:val="20"/>
                <w:lang w:val="hy-AM"/>
              </w:rPr>
              <w:t xml:space="preserve">  </w:t>
            </w:r>
            <w:r>
              <w:rPr>
                <w:rFonts w:ascii="GHEA Grapalat" w:hAnsi="GHEA Grapalat" w:cs="Sylfaen"/>
                <w:bCs/>
                <w:i/>
                <w:sz w:val="20"/>
                <w:szCs w:val="20"/>
              </w:rPr>
              <w:t>(</w:t>
            </w:r>
            <w:r>
              <w:rPr>
                <w:rFonts w:ascii="GHEA Grapalat" w:hAnsi="GHEA Grapalat" w:cs="Sylfaen"/>
                <w:bCs/>
                <w:i/>
                <w:sz w:val="20"/>
                <w:szCs w:val="20"/>
                <w:lang w:val="hy-AM"/>
              </w:rPr>
              <w:t>պայմանագրի կատարման</w:t>
            </w:r>
            <w:r>
              <w:rPr>
                <w:rFonts w:ascii="GHEA Grapalat" w:hAnsi="GHEA Grapalat" w:cs="Sylfaen"/>
                <w:bCs/>
                <w:i/>
                <w:sz w:val="20"/>
                <w:szCs w:val="20"/>
              </w:rPr>
              <w:t xml:space="preserve"> ապահովմ</w:t>
            </w:r>
            <w:r>
              <w:rPr>
                <w:rFonts w:ascii="GHEA Grapalat" w:hAnsi="GHEA Grapalat" w:cs="Sylfaen"/>
                <w:bCs/>
                <w:i/>
                <w:sz w:val="20"/>
                <w:szCs w:val="20"/>
                <w:lang w:val="hy-AM"/>
              </w:rPr>
              <w:t>ան համար</w:t>
            </w:r>
            <w:r>
              <w:rPr>
                <w:rFonts w:ascii="GHEA Grapalat" w:hAnsi="GHEA Grapalat" w:cs="Sylfaen"/>
                <w:bCs/>
                <w:i/>
                <w:sz w:val="20"/>
                <w:szCs w:val="20"/>
              </w:rPr>
              <w:t>)</w:t>
            </w:r>
          </w:p>
        </w:tc>
      </w:tr>
      <w:tr w14:paraId="73A6C731">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182D7071">
            <w:pPr>
              <w:rPr>
                <w:rFonts w:ascii="GHEA Grapalat" w:hAnsi="GHEA Grapalat" w:cs="Arial"/>
                <w:sz w:val="20"/>
                <w:szCs w:val="20"/>
              </w:rPr>
            </w:pPr>
            <w:r>
              <w:rPr>
                <w:rFonts w:ascii="GHEA Grapalat" w:hAnsi="GHEA Grapalat" w:cs="Sylfaen"/>
                <w:sz w:val="20"/>
                <w:szCs w:val="20"/>
              </w:rPr>
              <w:t>1</w:t>
            </w:r>
            <w:r>
              <w:rPr>
                <w:rFonts w:ascii="GHEA Grapalat" w:hAnsi="GHEA Grapalat" w:cs="Sylfaen"/>
                <w:sz w:val="20"/>
                <w:szCs w:val="20"/>
                <w:lang w:val="hy-AM"/>
              </w:rPr>
              <w:t>8</w:t>
            </w:r>
            <w:r>
              <w:rPr>
                <w:rFonts w:ascii="GHEA Grapalat" w:hAnsi="GHEA Grapalat" w:cs="Sylfaen"/>
                <w:sz w:val="20"/>
                <w:szCs w:val="20"/>
              </w:rPr>
              <w:t xml:space="preserve">. </w:t>
            </w:r>
            <w:r>
              <w:rPr>
                <w:rFonts w:ascii="GHEA Grapalat" w:hAnsi="GHEA Grapalat" w:cs="Sylfaen"/>
                <w:sz w:val="20"/>
                <w:szCs w:val="20"/>
                <w:lang w:val="hy-AM"/>
              </w:rPr>
              <w:t xml:space="preserve">Վճարման կատարման հիմքերը՝ </w:t>
            </w:r>
            <w:r>
              <w:rPr>
                <w:rFonts w:ascii="GHEA Grapalat" w:hAnsi="GHEA Grapalat" w:cs="Sylfaen"/>
                <w:sz w:val="20"/>
                <w:szCs w:val="20"/>
              </w:rPr>
              <w:t>(</w:t>
            </w:r>
            <w:r>
              <w:rPr>
                <w:rFonts w:ascii="GHEA Grapalat" w:hAnsi="GHEA Grapalat" w:cs="Sylfaen"/>
                <w:sz w:val="20"/>
                <w:szCs w:val="20"/>
                <w:lang w:val="hy-AM"/>
              </w:rPr>
              <w:t>Փաստաթղթերի</w:t>
            </w:r>
            <w:r>
              <w:rPr>
                <w:rFonts w:ascii="GHEA Grapalat" w:hAnsi="GHEA Grapalat" w:cs="Arial"/>
                <w:sz w:val="20"/>
                <w:szCs w:val="20"/>
                <w:lang w:val="hy-AM"/>
              </w:rPr>
              <w:t xml:space="preserve"> անվանումը</w:t>
            </w:r>
            <w:r>
              <w:rPr>
                <w:rFonts w:ascii="GHEA Grapalat" w:hAnsi="GHEA Grapalat" w:cs="Arial"/>
                <w:sz w:val="20"/>
                <w:szCs w:val="20"/>
              </w:rPr>
              <w:t>,</w:t>
            </w:r>
            <w:r>
              <w:rPr>
                <w:rFonts w:ascii="GHEA Grapalat" w:hAnsi="GHEA Grapalat" w:cs="Arial"/>
                <w:sz w:val="20"/>
                <w:szCs w:val="20"/>
                <w:lang w:val="hy-AM"/>
              </w:rPr>
              <w:t xml:space="preserve"> այդ թվում՝ տուժանքի մասին համաձայնագիրը, </w:t>
            </w:r>
            <w:r>
              <w:rPr>
                <w:rFonts w:ascii="GHEA Grapalat" w:hAnsi="GHEA Grapalat" w:cs="Sylfaen"/>
                <w:sz w:val="20"/>
                <w:szCs w:val="20"/>
                <w:lang w:val="hy-AM"/>
              </w:rPr>
              <w:t>դրանց</w:t>
            </w:r>
            <w:r>
              <w:rPr>
                <w:rFonts w:ascii="GHEA Grapalat" w:hAnsi="GHEA Grapalat" w:cs="Arial"/>
                <w:sz w:val="20"/>
                <w:szCs w:val="20"/>
                <w:lang w:val="hy-AM"/>
              </w:rPr>
              <w:t xml:space="preserve"> </w:t>
            </w:r>
            <w:r>
              <w:rPr>
                <w:rFonts w:ascii="GHEA Grapalat" w:hAnsi="GHEA Grapalat" w:cs="Sylfaen"/>
                <w:sz w:val="20"/>
                <w:szCs w:val="20"/>
                <w:lang w:val="hy-AM"/>
              </w:rPr>
              <w:t>համարները</w:t>
            </w:r>
            <w:r>
              <w:rPr>
                <w:rFonts w:ascii="GHEA Grapalat" w:hAnsi="GHEA Grapalat" w:cs="Arial"/>
                <w:sz w:val="20"/>
                <w:szCs w:val="20"/>
                <w:lang w:val="hy-AM"/>
              </w:rPr>
              <w:t>,</w:t>
            </w:r>
            <w:r>
              <w:rPr>
                <w:rFonts w:ascii="GHEA Grapalat" w:hAnsi="GHEA Grapalat" w:cs="Arial"/>
                <w:sz w:val="20"/>
                <w:szCs w:val="20"/>
              </w:rPr>
              <w:t xml:space="preserve"> </w:t>
            </w:r>
            <w:r>
              <w:rPr>
                <w:rFonts w:ascii="GHEA Grapalat" w:hAnsi="GHEA Grapalat" w:cs="Sylfaen"/>
                <w:sz w:val="20"/>
                <w:szCs w:val="20"/>
                <w:lang w:val="hy-AM"/>
              </w:rPr>
              <w:t>պ</w:t>
            </w:r>
            <w:r>
              <w:rPr>
                <w:rFonts w:ascii="GHEA Grapalat" w:hAnsi="GHEA Grapalat" w:cs="Sylfaen"/>
                <w:sz w:val="20"/>
                <w:szCs w:val="20"/>
              </w:rPr>
              <w:t xml:space="preserve">այմանագրի </w:t>
            </w:r>
            <w:r>
              <w:rPr>
                <w:rFonts w:ascii="GHEA Grapalat" w:hAnsi="GHEA Grapalat" w:cs="Arial"/>
                <w:sz w:val="20"/>
                <w:szCs w:val="20"/>
              </w:rPr>
              <w:t xml:space="preserve"> </w:t>
            </w:r>
            <w:r>
              <w:rPr>
                <w:rFonts w:ascii="GHEA Grapalat" w:hAnsi="GHEA Grapalat" w:cs="Sylfaen"/>
                <w:sz w:val="20"/>
                <w:szCs w:val="20"/>
              </w:rPr>
              <w:t>ծածկագիրը</w:t>
            </w:r>
            <w:r>
              <w:rPr>
                <w:rFonts w:ascii="GHEA Grapalat" w:hAnsi="GHEA Grapalat" w:cs="Arial"/>
                <w:sz w:val="20"/>
                <w:szCs w:val="20"/>
                <w:lang w:val="hy-AM"/>
              </w:rPr>
              <w:t xml:space="preserve"> որի հիման վրա կատարվում է  գանձումը</w:t>
            </w:r>
            <w:r>
              <w:rPr>
                <w:rFonts w:ascii="GHEA Grapalat" w:hAnsi="GHEA Grapalat" w:cs="Arial"/>
                <w:sz w:val="20"/>
                <w:szCs w:val="20"/>
              </w:rPr>
              <w:t>)</w:t>
            </w:r>
            <w:r>
              <w:rPr>
                <w:rFonts w:ascii="GHEA Grapalat" w:hAnsi="GHEA Grapalat" w:cs="Sylfaen"/>
                <w:sz w:val="20"/>
                <w:szCs w:val="20"/>
              </w:rPr>
              <w:t>`</w:t>
            </w:r>
          </w:p>
          <w:p w14:paraId="223F5B85">
            <w:pPr>
              <w:rPr>
                <w:rFonts w:ascii="GHEA Grapalat" w:hAnsi="GHEA Grapalat" w:cs="Arial"/>
                <w:sz w:val="20"/>
                <w:szCs w:val="20"/>
              </w:rPr>
            </w:pPr>
          </w:p>
        </w:tc>
      </w:tr>
      <w:tr w14:paraId="5EEDE8A4">
        <w:tblPrEx>
          <w:tblCellMar>
            <w:top w:w="0" w:type="dxa"/>
            <w:left w:w="108" w:type="dxa"/>
            <w:bottom w:w="0" w:type="dxa"/>
            <w:right w:w="108" w:type="dxa"/>
          </w:tblCellMar>
        </w:tblPrEx>
        <w:trPr>
          <w:trHeight w:val="704" w:hRule="atLeast"/>
        </w:trPr>
        <w:tc>
          <w:tcPr>
            <w:tcW w:w="10980" w:type="dxa"/>
            <w:gridSpan w:val="2"/>
            <w:tcBorders>
              <w:left w:val="single" w:color="auto" w:sz="4" w:space="0"/>
              <w:bottom w:val="single" w:color="auto" w:sz="4" w:space="0"/>
              <w:right w:val="single" w:color="000000" w:sz="4" w:space="0"/>
            </w:tcBorders>
            <w:noWrap/>
            <w:vAlign w:val="bottom"/>
          </w:tcPr>
          <w:p w14:paraId="6034A6BF">
            <w:pPr>
              <w:rPr>
                <w:rFonts w:ascii="GHEA Grapalat" w:hAnsi="GHEA Grapalat" w:cs="Arial"/>
                <w:sz w:val="20"/>
                <w:szCs w:val="20"/>
                <w:lang w:val="hy-AM"/>
              </w:rPr>
            </w:pPr>
          </w:p>
        </w:tc>
      </w:tr>
      <w:tr w14:paraId="20392A2B">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802D410">
            <w:pPr>
              <w:rPr>
                <w:rFonts w:ascii="GHEA Grapalat" w:hAnsi="GHEA Grapalat" w:cs="Sylfaen"/>
                <w:sz w:val="20"/>
                <w:szCs w:val="20"/>
                <w:lang w:val="hy-AM"/>
              </w:rPr>
            </w:pPr>
            <w:r>
              <w:rPr>
                <w:rFonts w:ascii="GHEA Grapalat" w:hAnsi="GHEA Grapalat" w:cs="Sylfaen"/>
                <w:sz w:val="20"/>
                <w:szCs w:val="20"/>
                <w:lang w:val="hy-AM"/>
              </w:rPr>
              <w:t>19. Վճարման պայմանները՝                                &lt;ակցեպտավորված վճարում&gt;</w:t>
            </w:r>
          </w:p>
          <w:p w14:paraId="4F8E46A6">
            <w:pPr>
              <w:rPr>
                <w:rFonts w:ascii="GHEA Grapalat" w:hAnsi="GHEA Grapalat" w:cs="Sylfaen"/>
                <w:sz w:val="20"/>
                <w:szCs w:val="20"/>
                <w:lang w:val="ru-RU"/>
              </w:rPr>
            </w:pPr>
          </w:p>
        </w:tc>
      </w:tr>
      <w:tr w14:paraId="4A3361CC">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C13819F">
            <w:pPr>
              <w:rPr>
                <w:rFonts w:ascii="GHEA Grapalat" w:hAnsi="GHEA Grapalat" w:cs="Sylfaen"/>
                <w:sz w:val="20"/>
                <w:szCs w:val="20"/>
              </w:rPr>
            </w:pPr>
            <w:r>
              <w:rPr>
                <w:rFonts w:ascii="GHEA Grapalat" w:hAnsi="GHEA Grapalat" w:cs="Sylfaen"/>
                <w:sz w:val="20"/>
                <w:szCs w:val="20"/>
                <w:lang w:val="hy-AM"/>
              </w:rPr>
              <w:t xml:space="preserve">20. Առդիր էջերի քանակը՝    </w:t>
            </w:r>
            <w:r>
              <w:rPr>
                <w:rFonts w:ascii="GHEA Grapalat" w:hAnsi="GHEA Grapalat" w:cs="Arial"/>
                <w:sz w:val="20"/>
                <w:szCs w:val="20"/>
              </w:rPr>
              <w:t xml:space="preserve">--- </w:t>
            </w:r>
            <w:r>
              <w:rPr>
                <w:rFonts w:ascii="GHEA Grapalat" w:hAnsi="GHEA Grapalat" w:cs="Arial"/>
                <w:sz w:val="20"/>
                <w:szCs w:val="20"/>
                <w:lang w:val="hy-AM"/>
              </w:rPr>
              <w:t xml:space="preserve">    </w:t>
            </w:r>
            <w:r>
              <w:rPr>
                <w:rFonts w:ascii="GHEA Grapalat" w:hAnsi="GHEA Grapalat" w:cs="Sylfaen"/>
                <w:sz w:val="20"/>
                <w:szCs w:val="20"/>
              </w:rPr>
              <w:t>էջ</w:t>
            </w:r>
          </w:p>
          <w:p w14:paraId="23608DF9">
            <w:pPr>
              <w:rPr>
                <w:rFonts w:ascii="GHEA Grapalat" w:hAnsi="GHEA Grapalat" w:cs="Sylfaen"/>
                <w:sz w:val="20"/>
                <w:szCs w:val="20"/>
                <w:lang w:val="hy-AM"/>
              </w:rPr>
            </w:pPr>
          </w:p>
        </w:tc>
      </w:tr>
      <w:tr w14:paraId="60AAA055">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303BAEDE">
            <w:pPr>
              <w:rPr>
                <w:rFonts w:ascii="GHEA Grapalat" w:hAnsi="GHEA Grapalat" w:cs="Sylfaen"/>
                <w:sz w:val="20"/>
                <w:szCs w:val="20"/>
              </w:rPr>
            </w:pPr>
            <w:r>
              <w:rPr>
                <w:rFonts w:ascii="Courier New" w:hAnsi="Courier New" w:cs="Courier New"/>
                <w:sz w:val="20"/>
                <w:szCs w:val="20"/>
              </w:rPr>
              <w:t> </w:t>
            </w:r>
            <w:r>
              <w:rPr>
                <w:rFonts w:ascii="GHEA Grapalat" w:hAnsi="GHEA Grapalat" w:cs="Arial"/>
                <w:sz w:val="20"/>
                <w:szCs w:val="20"/>
                <w:lang w:val="hy-AM"/>
              </w:rPr>
              <w:t>22</w:t>
            </w:r>
            <w:r>
              <w:rPr>
                <w:rFonts w:ascii="GHEA Grapalat" w:hAnsi="GHEA Grapalat" w:cs="Arial"/>
                <w:sz w:val="20"/>
                <w:szCs w:val="20"/>
              </w:rPr>
              <w:t>.</w:t>
            </w:r>
            <w:r>
              <w:rPr>
                <w:rFonts w:ascii="GHEA Grapalat" w:hAnsi="GHEA Grapalat" w:cs="Sylfaen"/>
                <w:sz w:val="20"/>
                <w:szCs w:val="20"/>
              </w:rPr>
              <w:t>ա. Շահառուի ստորագրությունները</w:t>
            </w:r>
          </w:p>
          <w:p w14:paraId="7CB059BB">
            <w:pPr>
              <w:rPr>
                <w:rFonts w:ascii="GHEA Grapalat" w:hAnsi="GHEA Grapalat" w:cs="Sylfaen"/>
                <w:sz w:val="20"/>
                <w:szCs w:val="20"/>
              </w:rPr>
            </w:pPr>
          </w:p>
          <w:p w14:paraId="146F4808">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0C2B205E">
            <w:pPr>
              <w:rPr>
                <w:rFonts w:ascii="GHEA Grapalat" w:hAnsi="GHEA Grapalat" w:cs="Tahoma"/>
                <w:color w:val="000000"/>
                <w:sz w:val="20"/>
                <w:szCs w:val="20"/>
              </w:rPr>
            </w:pPr>
          </w:p>
          <w:p w14:paraId="6D85783C">
            <w:pPr>
              <w:rPr>
                <w:rFonts w:ascii="GHEA Grapalat" w:hAnsi="GHEA Grapalat" w:cs="Sylfaen"/>
                <w:sz w:val="20"/>
                <w:szCs w:val="20"/>
              </w:rPr>
            </w:pPr>
          </w:p>
          <w:p w14:paraId="34627794">
            <w:pPr>
              <w:jc w:val="right"/>
              <w:rPr>
                <w:rFonts w:ascii="GHEA Grapalat" w:hAnsi="GHEA Grapalat" w:cs="Sylfaen"/>
                <w:sz w:val="20"/>
                <w:szCs w:val="20"/>
              </w:rPr>
            </w:pPr>
            <w:r>
              <w:rPr>
                <w:rFonts w:ascii="GHEA Grapalat" w:hAnsi="GHEA Grapalat" w:cs="Tahoma"/>
                <w:color w:val="000000"/>
                <w:sz w:val="20"/>
                <w:szCs w:val="20"/>
              </w:rPr>
              <w:t>/____________________/</w:t>
            </w:r>
          </w:p>
          <w:p w14:paraId="40924441">
            <w:pPr>
              <w:rPr>
                <w:rFonts w:ascii="GHEA Grapalat" w:hAnsi="GHEA Grapalat" w:cs="Sylfaen"/>
                <w:sz w:val="20"/>
                <w:szCs w:val="20"/>
              </w:rPr>
            </w:pPr>
          </w:p>
          <w:p w14:paraId="46514323">
            <w:pPr>
              <w:rPr>
                <w:rFonts w:ascii="GHEA Grapalat" w:hAnsi="GHEA Grapalat" w:cs="Sylfaen"/>
                <w:sz w:val="20"/>
                <w:szCs w:val="20"/>
              </w:rPr>
            </w:pPr>
            <w:r>
              <w:rPr>
                <w:rFonts w:ascii="GHEA Grapalat" w:hAnsi="GHEA Grapalat" w:cs="Sylfaen"/>
                <w:sz w:val="20"/>
                <w:szCs w:val="20"/>
                <w:lang w:val="hy-AM"/>
              </w:rPr>
              <w:t>22</w:t>
            </w:r>
            <w:r>
              <w:rPr>
                <w:rFonts w:ascii="GHEA Grapalat" w:hAnsi="GHEA Grapalat" w:cs="Sylfaen"/>
                <w:sz w:val="20"/>
                <w:szCs w:val="20"/>
              </w:rPr>
              <w:t>.բ.</w:t>
            </w:r>
          </w:p>
          <w:p w14:paraId="3689612B">
            <w:pPr>
              <w:rPr>
                <w:rFonts w:ascii="GHEA Grapalat" w:hAnsi="GHEA Grapalat" w:cs="Sylfaen"/>
                <w:sz w:val="20"/>
                <w:szCs w:val="20"/>
              </w:rPr>
            </w:pPr>
            <w:r>
              <w:rPr>
                <w:rFonts w:ascii="GHEA Grapalat" w:hAnsi="GHEA Grapalat" w:cs="Sylfaen"/>
                <w:sz w:val="20"/>
                <w:szCs w:val="20"/>
              </w:rPr>
              <w:t xml:space="preserve">                                                                             Կ.Տ.</w:t>
            </w:r>
          </w:p>
          <w:p w14:paraId="4F618516">
            <w:pPr>
              <w:rPr>
                <w:rFonts w:ascii="GHEA Grapalat" w:hAnsi="GHEA Grapalat" w:cs="Sylfaen"/>
                <w:sz w:val="20"/>
                <w:szCs w:val="20"/>
              </w:rPr>
            </w:pPr>
          </w:p>
        </w:tc>
        <w:tc>
          <w:tcPr>
            <w:tcW w:w="5364" w:type="dxa"/>
            <w:tcBorders>
              <w:top w:val="nil"/>
              <w:left w:val="nil"/>
              <w:bottom w:val="single" w:color="auto" w:sz="4" w:space="0"/>
              <w:right w:val="single" w:color="auto" w:sz="4" w:space="0"/>
            </w:tcBorders>
            <w:noWrap/>
            <w:vAlign w:val="bottom"/>
          </w:tcPr>
          <w:p w14:paraId="6B3B8E5B">
            <w:pPr>
              <w:rPr>
                <w:rFonts w:ascii="GHEA Grapalat" w:hAnsi="GHEA Grapalat" w:cs="Sylfaen"/>
                <w:sz w:val="20"/>
                <w:szCs w:val="20"/>
              </w:rPr>
            </w:pPr>
            <w:r>
              <w:rPr>
                <w:rFonts w:ascii="GHEA Grapalat" w:hAnsi="GHEA Grapalat" w:cs="Arial"/>
                <w:sz w:val="20"/>
                <w:szCs w:val="20"/>
                <w:lang w:val="hy-AM"/>
              </w:rPr>
              <w:t>2</w:t>
            </w:r>
            <w:r>
              <w:rPr>
                <w:rFonts w:ascii="GHEA Grapalat" w:hAnsi="GHEA Grapalat" w:cs="Arial"/>
                <w:sz w:val="20"/>
                <w:szCs w:val="20"/>
              </w:rPr>
              <w:t>1.</w:t>
            </w:r>
            <w:r>
              <w:rPr>
                <w:rFonts w:ascii="GHEA Grapalat" w:hAnsi="GHEA Grapalat" w:cs="Sylfaen"/>
                <w:sz w:val="20"/>
                <w:szCs w:val="20"/>
              </w:rPr>
              <w:t xml:space="preserve">ա. </w:t>
            </w:r>
            <w:r>
              <w:rPr>
                <w:rFonts w:ascii="Courier New" w:hAnsi="Courier New" w:cs="Courier New"/>
                <w:sz w:val="20"/>
                <w:szCs w:val="20"/>
              </w:rPr>
              <w:t> </w:t>
            </w:r>
            <w:r>
              <w:rPr>
                <w:rFonts w:ascii="GHEA Grapalat" w:hAnsi="GHEA Grapalat" w:cs="Sylfaen"/>
                <w:sz w:val="20"/>
                <w:szCs w:val="20"/>
              </w:rPr>
              <w:t>Վճարողի ստորագրությունները`</w:t>
            </w:r>
          </w:p>
          <w:p w14:paraId="66D13271">
            <w:pPr>
              <w:jc w:val="right"/>
              <w:rPr>
                <w:rFonts w:ascii="GHEA Grapalat" w:hAnsi="GHEA Grapalat" w:cs="Sylfaen"/>
                <w:sz w:val="20"/>
                <w:szCs w:val="20"/>
              </w:rPr>
            </w:pPr>
          </w:p>
          <w:p w14:paraId="0288FCC9">
            <w:pPr>
              <w:rPr>
                <w:rFonts w:ascii="GHEA Grapalat" w:hAnsi="GHEA Grapalat" w:cs="Sylfaen"/>
                <w:sz w:val="20"/>
                <w:szCs w:val="20"/>
              </w:rPr>
            </w:pPr>
            <w:r>
              <w:rPr>
                <w:rFonts w:ascii="GHEA Grapalat" w:hAnsi="GHEA Grapalat" w:cs="Tahoma"/>
                <w:color w:val="000000"/>
                <w:sz w:val="20"/>
                <w:szCs w:val="20"/>
              </w:rPr>
              <w:t xml:space="preserve">                                               /____________________/</w:t>
            </w:r>
          </w:p>
          <w:p w14:paraId="5C56556D">
            <w:pPr>
              <w:jc w:val="right"/>
              <w:rPr>
                <w:rFonts w:ascii="GHEA Grapalat" w:hAnsi="GHEA Grapalat" w:cs="Tahoma"/>
                <w:color w:val="000000"/>
                <w:sz w:val="20"/>
                <w:szCs w:val="20"/>
              </w:rPr>
            </w:pPr>
          </w:p>
          <w:p w14:paraId="77182F75">
            <w:pPr>
              <w:jc w:val="right"/>
              <w:rPr>
                <w:rFonts w:ascii="GHEA Grapalat" w:hAnsi="GHEA Grapalat" w:cs="Tahoma"/>
                <w:color w:val="000000"/>
                <w:sz w:val="20"/>
                <w:szCs w:val="20"/>
              </w:rPr>
            </w:pPr>
          </w:p>
          <w:p w14:paraId="75E18BD2">
            <w:pPr>
              <w:jc w:val="right"/>
              <w:rPr>
                <w:rFonts w:ascii="GHEA Grapalat" w:hAnsi="GHEA Grapalat" w:cs="Sylfaen"/>
                <w:sz w:val="20"/>
                <w:szCs w:val="20"/>
              </w:rPr>
            </w:pPr>
            <w:r>
              <w:rPr>
                <w:rFonts w:ascii="GHEA Grapalat" w:hAnsi="GHEA Grapalat" w:cs="Tahoma"/>
                <w:color w:val="000000"/>
                <w:sz w:val="20"/>
                <w:szCs w:val="20"/>
              </w:rPr>
              <w:t>/____________________/</w:t>
            </w:r>
          </w:p>
          <w:p w14:paraId="68BDDBEA">
            <w:pPr>
              <w:jc w:val="right"/>
              <w:rPr>
                <w:rFonts w:ascii="GHEA Grapalat" w:hAnsi="GHEA Grapalat" w:cs="Sylfaen"/>
                <w:sz w:val="20"/>
                <w:szCs w:val="20"/>
              </w:rPr>
            </w:pPr>
          </w:p>
          <w:p w14:paraId="56AA9E1C">
            <w:pPr>
              <w:jc w:val="right"/>
              <w:rPr>
                <w:rFonts w:ascii="GHEA Grapalat" w:hAnsi="GHEA Grapalat" w:cs="Sylfaen"/>
                <w:sz w:val="20"/>
                <w:szCs w:val="20"/>
              </w:rPr>
            </w:pPr>
            <w:r>
              <w:rPr>
                <w:rFonts w:ascii="GHEA Grapalat" w:hAnsi="GHEA Grapalat" w:cs="Sylfaen"/>
                <w:sz w:val="20"/>
                <w:szCs w:val="20"/>
                <w:lang w:val="hy-AM"/>
              </w:rPr>
              <w:t>2</w:t>
            </w:r>
            <w:r>
              <w:rPr>
                <w:rFonts w:ascii="GHEA Grapalat" w:hAnsi="GHEA Grapalat" w:cs="Sylfaen"/>
                <w:sz w:val="20"/>
                <w:szCs w:val="20"/>
              </w:rPr>
              <w:t>1.բ.                                                                    Կ.Տ.</w:t>
            </w:r>
          </w:p>
          <w:p w14:paraId="6A808CE8">
            <w:pPr>
              <w:jc w:val="right"/>
              <w:rPr>
                <w:rFonts w:ascii="GHEA Grapalat" w:hAnsi="GHEA Grapalat" w:cs="Sylfaen"/>
                <w:sz w:val="20"/>
                <w:szCs w:val="20"/>
              </w:rPr>
            </w:pPr>
          </w:p>
        </w:tc>
      </w:tr>
      <w:tr w14:paraId="0224FFAC">
        <w:tblPrEx>
          <w:tblCellMar>
            <w:top w:w="0" w:type="dxa"/>
            <w:left w:w="108" w:type="dxa"/>
            <w:bottom w:w="0" w:type="dxa"/>
            <w:right w:w="108" w:type="dxa"/>
          </w:tblCellMar>
        </w:tblPrEx>
        <w:trPr>
          <w:trHeight w:val="2058" w:hRule="atLeast"/>
        </w:trPr>
        <w:tc>
          <w:tcPr>
            <w:tcW w:w="5616" w:type="dxa"/>
            <w:tcBorders>
              <w:top w:val="single" w:color="auto" w:sz="4" w:space="0"/>
              <w:left w:val="single" w:color="auto" w:sz="4" w:space="0"/>
              <w:right w:val="single" w:color="auto" w:sz="4" w:space="0"/>
            </w:tcBorders>
            <w:noWrap/>
            <w:vAlign w:val="bottom"/>
          </w:tcPr>
          <w:p w14:paraId="0CD5C6FB">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4</w:t>
            </w:r>
            <w:r>
              <w:rPr>
                <w:rFonts w:ascii="GHEA Grapalat" w:hAnsi="GHEA Grapalat" w:cs="Tahoma"/>
                <w:color w:val="000000"/>
                <w:sz w:val="20"/>
                <w:szCs w:val="20"/>
              </w:rPr>
              <w:t xml:space="preserve">.ա.   </w:t>
            </w:r>
            <w:r>
              <w:rPr>
                <w:rFonts w:ascii="GHEA Grapalat" w:hAnsi="GHEA Grapalat" w:cs="Tahoma"/>
                <w:color w:val="000000"/>
                <w:sz w:val="20"/>
                <w:szCs w:val="20"/>
                <w:lang w:val="hy-AM"/>
              </w:rPr>
              <w:t>Շահառուին  սպասարկող ֆինանսական կազմակերպություն</w:t>
            </w:r>
            <w:r>
              <w:rPr>
                <w:rFonts w:ascii="GHEA Grapalat" w:hAnsi="GHEA Grapalat" w:cs="Tahoma"/>
                <w:color w:val="000000"/>
                <w:sz w:val="20"/>
                <w:szCs w:val="20"/>
              </w:rPr>
              <w:t xml:space="preserve"> </w:t>
            </w:r>
          </w:p>
          <w:p w14:paraId="003F4675">
            <w:pPr>
              <w:rPr>
                <w:rFonts w:ascii="GHEA Grapalat" w:hAnsi="GHEA Grapalat" w:cs="Tahoma"/>
                <w:color w:val="000000"/>
                <w:sz w:val="20"/>
                <w:szCs w:val="20"/>
                <w:lang w:val="hy-AM"/>
              </w:rPr>
            </w:pPr>
            <w:r>
              <w:rPr>
                <w:rFonts w:ascii="GHEA Grapalat" w:hAnsi="GHEA Grapalat" w:cs="Tahoma"/>
                <w:color w:val="000000"/>
                <w:sz w:val="20"/>
                <w:szCs w:val="20"/>
              </w:rPr>
              <w:t xml:space="preserve">                             </w:t>
            </w:r>
            <w:r>
              <w:rPr>
                <w:rFonts w:ascii="GHEA Grapalat" w:hAnsi="GHEA Grapalat" w:cs="Tahoma"/>
                <w:color w:val="000000"/>
                <w:sz w:val="20"/>
                <w:szCs w:val="20"/>
                <w:lang w:val="hy-AM"/>
              </w:rPr>
              <w:t xml:space="preserve">                 </w:t>
            </w:r>
          </w:p>
          <w:p w14:paraId="167E9D9F">
            <w:pPr>
              <w:rPr>
                <w:rFonts w:ascii="GHEA Grapalat" w:hAnsi="GHEA Grapalat" w:cs="Tahoma"/>
                <w:color w:val="000000"/>
                <w:sz w:val="20"/>
                <w:szCs w:val="20"/>
              </w:rPr>
            </w:pPr>
            <w:r>
              <w:rPr>
                <w:rFonts w:ascii="GHEA Grapalat" w:hAnsi="GHEA Grapalat" w:cs="Tahoma"/>
                <w:color w:val="000000"/>
                <w:sz w:val="20"/>
                <w:szCs w:val="20"/>
                <w:lang w:val="hy-AM"/>
              </w:rPr>
              <w:t xml:space="preserve">                                                 </w:t>
            </w:r>
            <w:r>
              <w:rPr>
                <w:rFonts w:ascii="GHEA Grapalat" w:hAnsi="GHEA Grapalat" w:cs="Tahoma"/>
                <w:color w:val="000000"/>
                <w:sz w:val="20"/>
                <w:szCs w:val="20"/>
              </w:rPr>
              <w:t xml:space="preserve">   /____________________/</w:t>
            </w:r>
          </w:p>
          <w:p w14:paraId="12718933">
            <w:pPr>
              <w:rPr>
                <w:rFonts w:ascii="GHEA Grapalat" w:hAnsi="GHEA Grapalat" w:cs="Sylfaen"/>
                <w:sz w:val="20"/>
                <w:szCs w:val="20"/>
              </w:rPr>
            </w:pPr>
            <w:r>
              <w:rPr>
                <w:rFonts w:ascii="GHEA Grapalat" w:hAnsi="GHEA Grapalat" w:cs="Sylfaen"/>
                <w:sz w:val="20"/>
                <w:szCs w:val="20"/>
              </w:rPr>
              <w:t xml:space="preserve">  </w:t>
            </w:r>
          </w:p>
          <w:p w14:paraId="28A9205C">
            <w:pPr>
              <w:rPr>
                <w:rFonts w:ascii="GHEA Grapalat" w:hAnsi="GHEA Grapalat" w:cs="Sylfaen"/>
                <w:sz w:val="20"/>
                <w:szCs w:val="20"/>
              </w:rPr>
            </w:pPr>
            <w:r>
              <w:rPr>
                <w:rFonts w:ascii="GHEA Grapalat" w:hAnsi="GHEA Grapalat" w:cs="Sylfaen"/>
                <w:sz w:val="20"/>
                <w:szCs w:val="20"/>
              </w:rPr>
              <w:t xml:space="preserve">                                                       /ստորագրություն/</w:t>
            </w:r>
          </w:p>
          <w:p w14:paraId="7B4B233F">
            <w:pPr>
              <w:rPr>
                <w:rFonts w:ascii="GHEA Grapalat" w:hAnsi="GHEA Grapalat" w:cs="Tahoma"/>
                <w:color w:val="000000"/>
                <w:sz w:val="20"/>
                <w:szCs w:val="20"/>
              </w:rPr>
            </w:pPr>
          </w:p>
          <w:p w14:paraId="0C94124A">
            <w:pPr>
              <w:rPr>
                <w:rFonts w:ascii="GHEA Grapalat" w:hAnsi="GHEA Grapalat" w:cs="Arial"/>
                <w:sz w:val="20"/>
                <w:szCs w:val="20"/>
              </w:rPr>
            </w:pPr>
          </w:p>
        </w:tc>
        <w:tc>
          <w:tcPr>
            <w:tcW w:w="5364" w:type="dxa"/>
            <w:tcBorders>
              <w:top w:val="single" w:color="auto" w:sz="4" w:space="0"/>
              <w:left w:val="nil"/>
              <w:right w:val="single" w:color="auto" w:sz="4" w:space="0"/>
            </w:tcBorders>
            <w:noWrap/>
            <w:vAlign w:val="bottom"/>
          </w:tcPr>
          <w:p w14:paraId="278E51AA">
            <w:pPr>
              <w:rPr>
                <w:rFonts w:ascii="GHEA Grapalat" w:hAnsi="GHEA Grapalat" w:cs="Tahoma"/>
                <w:color w:val="000000"/>
                <w:sz w:val="20"/>
                <w:szCs w:val="20"/>
              </w:rPr>
            </w:pPr>
            <w:r>
              <w:rPr>
                <w:rFonts w:ascii="GHEA Grapalat" w:hAnsi="GHEA Grapalat" w:cs="Tahoma"/>
                <w:color w:val="000000"/>
                <w:sz w:val="20"/>
                <w:szCs w:val="20"/>
              </w:rPr>
              <w:t>2</w:t>
            </w:r>
            <w:r>
              <w:rPr>
                <w:rFonts w:ascii="GHEA Grapalat" w:hAnsi="GHEA Grapalat" w:cs="Tahoma"/>
                <w:color w:val="000000"/>
                <w:sz w:val="20"/>
                <w:szCs w:val="20"/>
                <w:lang w:val="hy-AM"/>
              </w:rPr>
              <w:t>3</w:t>
            </w:r>
            <w:r>
              <w:rPr>
                <w:rFonts w:ascii="GHEA Grapalat" w:hAnsi="GHEA Grapalat" w:cs="Tahoma"/>
                <w:color w:val="000000"/>
                <w:sz w:val="20"/>
                <w:szCs w:val="20"/>
              </w:rPr>
              <w:t xml:space="preserve">.ա.   </w:t>
            </w:r>
            <w:r>
              <w:rPr>
                <w:rFonts w:ascii="GHEA Grapalat" w:hAnsi="GHEA Grapalat" w:cs="Tahoma"/>
                <w:color w:val="000000"/>
                <w:sz w:val="20"/>
                <w:szCs w:val="20"/>
                <w:lang w:val="hy-AM"/>
              </w:rPr>
              <w:t>Վճարողին  սպասարկող ֆինանսական կազմակերպություն</w:t>
            </w:r>
            <w:r>
              <w:rPr>
                <w:rFonts w:ascii="GHEA Grapalat" w:hAnsi="GHEA Grapalat" w:cs="Tahoma"/>
                <w:color w:val="000000"/>
                <w:sz w:val="20"/>
                <w:szCs w:val="20"/>
              </w:rPr>
              <w:t xml:space="preserve"> </w:t>
            </w:r>
          </w:p>
          <w:p w14:paraId="19DFA3C1">
            <w:pPr>
              <w:jc w:val="right"/>
              <w:rPr>
                <w:rFonts w:ascii="GHEA Grapalat" w:hAnsi="GHEA Grapalat" w:cs="Tahoma"/>
                <w:color w:val="000000"/>
                <w:sz w:val="20"/>
                <w:szCs w:val="20"/>
              </w:rPr>
            </w:pPr>
          </w:p>
          <w:p w14:paraId="3399D10C">
            <w:pPr>
              <w:jc w:val="right"/>
              <w:rPr>
                <w:rFonts w:ascii="GHEA Grapalat" w:hAnsi="GHEA Grapalat" w:cs="Tahoma"/>
                <w:color w:val="000000"/>
                <w:sz w:val="20"/>
                <w:szCs w:val="20"/>
              </w:rPr>
            </w:pPr>
          </w:p>
          <w:p w14:paraId="2EF57A19">
            <w:pPr>
              <w:jc w:val="right"/>
              <w:rPr>
                <w:rFonts w:ascii="GHEA Grapalat" w:hAnsi="GHEA Grapalat" w:cs="Tahoma"/>
                <w:color w:val="000000"/>
                <w:sz w:val="20"/>
                <w:szCs w:val="20"/>
              </w:rPr>
            </w:pPr>
            <w:r>
              <w:rPr>
                <w:rFonts w:ascii="GHEA Grapalat" w:hAnsi="GHEA Grapalat" w:cs="Tahoma"/>
                <w:color w:val="000000"/>
                <w:sz w:val="20"/>
                <w:szCs w:val="20"/>
              </w:rPr>
              <w:t>/____________________/</w:t>
            </w:r>
          </w:p>
          <w:p w14:paraId="1A59E887">
            <w:pPr>
              <w:jc w:val="cente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/ստորագրություն/</w:t>
            </w:r>
          </w:p>
          <w:p w14:paraId="063A358C">
            <w:pPr>
              <w:jc w:val="right"/>
              <w:rPr>
                <w:rFonts w:ascii="GHEA Grapalat" w:hAnsi="GHEA Grapalat" w:cs="Arial"/>
                <w:sz w:val="20"/>
                <w:szCs w:val="20"/>
                <w:lang w:val="hy-AM"/>
              </w:rPr>
            </w:pPr>
          </w:p>
        </w:tc>
      </w:tr>
      <w:tr w14:paraId="7F85BB12">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0712BB8">
            <w:pPr>
              <w:rPr>
                <w:rFonts w:ascii="GHEA Grapalat" w:hAnsi="GHEA Grapalat" w:cs="Sylfaen"/>
                <w:sz w:val="20"/>
                <w:szCs w:val="20"/>
              </w:rPr>
            </w:pPr>
            <w:r>
              <w:rPr>
                <w:rFonts w:ascii="GHEA Grapalat" w:hAnsi="GHEA Grapalat" w:cs="Sylfaen"/>
                <w:sz w:val="20"/>
                <w:szCs w:val="20"/>
              </w:rPr>
              <w:t>24.բ.                                                       Կ.Տ.</w:t>
            </w:r>
          </w:p>
          <w:p w14:paraId="70A72190">
            <w:pPr>
              <w:rPr>
                <w:rFonts w:ascii="GHEA Grapalat" w:hAnsi="GHEA Grapalat" w:cs="Sylfaen"/>
                <w:sz w:val="20"/>
                <w:szCs w:val="20"/>
              </w:rPr>
            </w:pPr>
          </w:p>
          <w:p w14:paraId="56BF7B7C">
            <w:pPr>
              <w:rPr>
                <w:rFonts w:ascii="GHEA Grapalat" w:hAnsi="GHEA Grapalat" w:cs="Sylfaen"/>
                <w:sz w:val="20"/>
                <w:szCs w:val="20"/>
              </w:rPr>
            </w:pPr>
          </w:p>
          <w:p w14:paraId="0AF12CBA">
            <w:pPr>
              <w:rPr>
                <w:rFonts w:ascii="GHEA Grapalat" w:hAnsi="GHEA Grapalat" w:cs="Sylfaen"/>
                <w:sz w:val="20"/>
                <w:szCs w:val="20"/>
              </w:rPr>
            </w:pPr>
            <w:r>
              <w:rPr>
                <w:rFonts w:ascii="GHEA Grapalat" w:hAnsi="GHEA Grapalat" w:cs="Tahoma"/>
                <w:color w:val="000000"/>
                <w:sz w:val="20"/>
                <w:szCs w:val="20"/>
              </w:rPr>
              <w:t xml:space="preserve"> </w:t>
            </w:r>
            <w:r>
              <w:rPr>
                <w:rFonts w:ascii="GHEA Grapalat" w:hAnsi="GHEA Grapalat" w:cs="Sylfaen"/>
                <w:sz w:val="20"/>
                <w:szCs w:val="20"/>
              </w:rPr>
              <w:t>2</w:t>
            </w:r>
            <w:r>
              <w:rPr>
                <w:rFonts w:ascii="GHEA Grapalat" w:hAnsi="GHEA Grapalat" w:cs="Sylfaen"/>
                <w:sz w:val="20"/>
                <w:szCs w:val="20"/>
                <w:lang w:val="hy-AM"/>
              </w:rPr>
              <w:t>4</w:t>
            </w:r>
            <w:r>
              <w:rPr>
                <w:rFonts w:ascii="GHEA Grapalat" w:hAnsi="GHEA Grapalat" w:cs="Sylfaen"/>
                <w:sz w:val="20"/>
                <w:szCs w:val="20"/>
              </w:rPr>
              <w:t>.</w:t>
            </w:r>
            <w:r>
              <w:rPr>
                <w:rFonts w:ascii="GHEA Grapalat" w:hAnsi="GHEA Grapalat" w:cs="Sylfaen"/>
                <w:sz w:val="20"/>
                <w:szCs w:val="20"/>
                <w:lang w:val="hy-AM"/>
              </w:rPr>
              <w:t>գ</w:t>
            </w:r>
            <w:r>
              <w:rPr>
                <w:rFonts w:ascii="GHEA Grapalat" w:hAnsi="GHEA Grapalat" w:cs="Tahoma"/>
                <w:color w:val="000000"/>
                <w:sz w:val="20"/>
                <w:szCs w:val="20"/>
              </w:rPr>
              <w:t xml:space="preserve">                                                 "___" </w:t>
            </w:r>
            <w:r>
              <w:rPr>
                <w:rFonts w:ascii="GHEA Grapalat" w:hAnsi="GHEA Grapalat" w:cs="Sylfaen"/>
                <w:color w:val="000000"/>
                <w:sz w:val="20"/>
                <w:szCs w:val="20"/>
              </w:rPr>
              <w:t xml:space="preserve">___ </w:t>
            </w:r>
            <w:r>
              <w:rPr>
                <w:rFonts w:ascii="GHEA Grapalat" w:hAnsi="GHEA Grapalat" w:cs="Tahoma"/>
                <w:color w:val="000000"/>
                <w:sz w:val="20"/>
                <w:szCs w:val="20"/>
              </w:rPr>
              <w:t xml:space="preserve">20___ </w:t>
            </w:r>
            <w:r>
              <w:rPr>
                <w:rFonts w:ascii="GHEA Grapalat" w:hAnsi="GHEA Grapalat" w:cs="Sylfaen"/>
                <w:color w:val="000000"/>
                <w:sz w:val="20"/>
                <w:szCs w:val="20"/>
              </w:rPr>
              <w:t>թ.</w:t>
            </w:r>
            <w:r>
              <w:rPr>
                <w:rFonts w:ascii="GHEA Grapalat" w:hAnsi="GHEA Grapalat" w:cs="Sylfaen"/>
                <w:sz w:val="20"/>
                <w:szCs w:val="20"/>
              </w:rPr>
              <w:t xml:space="preserve"> </w:t>
            </w:r>
          </w:p>
          <w:p w14:paraId="614D8587">
            <w:pPr>
              <w:rPr>
                <w:rFonts w:ascii="GHEA Grapalat" w:hAnsi="GHEA Grapalat" w:cs="Sylfaen"/>
                <w:sz w:val="20"/>
                <w:szCs w:val="20"/>
              </w:rPr>
            </w:pPr>
          </w:p>
          <w:p w14:paraId="76088174">
            <w:pPr>
              <w:rPr>
                <w:rFonts w:ascii="GHEA Grapalat" w:hAnsi="GHEA Grapalat" w:cs="Sylfaen"/>
                <w:sz w:val="20"/>
                <w:szCs w:val="20"/>
              </w:rPr>
            </w:pPr>
            <w:r>
              <w:rPr>
                <w:rFonts w:ascii="GHEA Grapalat" w:hAnsi="GHEA Grapalat" w:cs="Sylfaen"/>
                <w:sz w:val="20"/>
                <w:szCs w:val="20"/>
              </w:rPr>
              <w:t xml:space="preserve">  </w:t>
            </w:r>
          </w:p>
          <w:p w14:paraId="3F5B312F">
            <w:pPr>
              <w:rPr>
                <w:rFonts w:ascii="GHEA Grapalat" w:hAnsi="GHEA Grapalat" w:cs="Arial"/>
                <w:sz w:val="20"/>
                <w:szCs w:val="20"/>
              </w:rPr>
            </w:pPr>
          </w:p>
        </w:tc>
        <w:tc>
          <w:tcPr>
            <w:tcW w:w="5364" w:type="dxa"/>
            <w:tcBorders>
              <w:top w:val="nil"/>
              <w:left w:val="nil"/>
              <w:bottom w:val="single" w:color="auto" w:sz="4" w:space="0"/>
              <w:right w:val="single" w:color="auto" w:sz="4" w:space="0"/>
            </w:tcBorders>
            <w:noWrap/>
            <w:vAlign w:val="bottom"/>
          </w:tcPr>
          <w:p w14:paraId="287A9D3C">
            <w:pPr>
              <w:rPr>
                <w:rFonts w:ascii="GHEA Grapalat" w:hAnsi="GHEA Grapalat" w:cs="Sylfaen"/>
                <w:sz w:val="20"/>
                <w:szCs w:val="20"/>
              </w:rPr>
            </w:pPr>
            <w:r>
              <w:rPr>
                <w:rFonts w:ascii="GHEA Grapalat" w:hAnsi="GHEA Grapalat" w:cs="Sylfaen"/>
                <w:sz w:val="20"/>
                <w:szCs w:val="20"/>
              </w:rPr>
              <w:t xml:space="preserve">23.բ.                                                                 Կ.Տ.    </w:t>
            </w:r>
          </w:p>
          <w:p w14:paraId="02EED361">
            <w:pPr>
              <w:rPr>
                <w:rFonts w:ascii="GHEA Grapalat" w:hAnsi="GHEA Grapalat" w:cs="Sylfaen"/>
                <w:sz w:val="20"/>
                <w:szCs w:val="20"/>
              </w:rPr>
            </w:pPr>
          </w:p>
          <w:p w14:paraId="1F2FD5C8">
            <w:pPr>
              <w:rPr>
                <w:rFonts w:ascii="GHEA Grapalat" w:hAnsi="GHEA Grapalat" w:cs="Sylfaen"/>
                <w:sz w:val="20"/>
                <w:szCs w:val="20"/>
              </w:rPr>
            </w:pPr>
            <w:r>
              <w:rPr>
                <w:rFonts w:ascii="GHEA Grapalat" w:hAnsi="GHEA Grapalat" w:cs="Sylfaen"/>
                <w:sz w:val="20"/>
                <w:szCs w:val="20"/>
              </w:rPr>
              <w:t xml:space="preserve">                     </w:t>
            </w:r>
          </w:p>
          <w:p w14:paraId="09290D37">
            <w:pPr>
              <w:rPr>
                <w:rFonts w:ascii="GHEA Grapalat" w:hAnsi="GHEA Grapalat" w:cs="Sylfaen"/>
                <w:color w:val="000000"/>
                <w:sz w:val="20"/>
                <w:szCs w:val="20"/>
              </w:rPr>
            </w:pPr>
            <w:r>
              <w:rPr>
                <w:rFonts w:ascii="GHEA Grapalat" w:hAnsi="GHEA Grapalat" w:cs="Sylfaen"/>
                <w:sz w:val="20"/>
                <w:szCs w:val="20"/>
              </w:rPr>
              <w:t>23.</w:t>
            </w:r>
            <w:r>
              <w:rPr>
                <w:rFonts w:ascii="GHEA Grapalat" w:hAnsi="GHEA Grapalat" w:cs="Sylfaen"/>
                <w:sz w:val="20"/>
                <w:szCs w:val="20"/>
                <w:lang w:val="hy-AM"/>
              </w:rPr>
              <w:t>գ</w:t>
            </w:r>
            <w:r>
              <w:rPr>
                <w:rFonts w:ascii="GHEA Grapalat" w:hAnsi="GHEA Grapalat" w:cs="Sylfaen"/>
                <w:sz w:val="20"/>
                <w:szCs w:val="20"/>
              </w:rPr>
              <w:t xml:space="preserve">.Կատարման ամսաթիվը`           </w:t>
            </w:r>
            <w:r>
              <w:rPr>
                <w:rFonts w:ascii="GHEA Grapalat" w:hAnsi="GHEA Grapalat" w:cs="Tahoma"/>
                <w:color w:val="000000"/>
                <w:sz w:val="20"/>
                <w:szCs w:val="20"/>
              </w:rPr>
              <w:t xml:space="preserve">"___" </w:t>
            </w:r>
            <w:r>
              <w:rPr>
                <w:rFonts w:ascii="GHEA Grapalat" w:hAnsi="GHEA Grapalat" w:cs="Sylfaen"/>
                <w:color w:val="000000"/>
                <w:sz w:val="20"/>
                <w:szCs w:val="20"/>
              </w:rPr>
              <w:t xml:space="preserve">___ </w:t>
            </w:r>
            <w:r>
              <w:rPr>
                <w:rFonts w:ascii="GHEA Grapalat" w:hAnsi="GHEA Grapalat" w:cs="Tahoma"/>
                <w:color w:val="000000"/>
                <w:sz w:val="20"/>
                <w:szCs w:val="20"/>
              </w:rPr>
              <w:t>20___</w:t>
            </w:r>
            <w:r>
              <w:rPr>
                <w:rFonts w:ascii="GHEA Grapalat" w:hAnsi="GHEA Grapalat" w:cs="Sylfaen"/>
                <w:color w:val="000000"/>
                <w:sz w:val="20"/>
                <w:szCs w:val="20"/>
              </w:rPr>
              <w:t>թ.</w:t>
            </w:r>
          </w:p>
          <w:p w14:paraId="06EC99E7">
            <w:pPr>
              <w:rPr>
                <w:rFonts w:ascii="GHEA Grapalat" w:hAnsi="GHEA Grapalat" w:cs="Sylfaen"/>
                <w:color w:val="000000"/>
                <w:sz w:val="20"/>
                <w:szCs w:val="20"/>
              </w:rPr>
            </w:pPr>
          </w:p>
          <w:p w14:paraId="3DD8D8C2">
            <w:pPr>
              <w:rPr>
                <w:rFonts w:ascii="GHEA Grapalat" w:hAnsi="GHEA Grapalat" w:cs="Sylfaen"/>
                <w:sz w:val="20"/>
                <w:szCs w:val="20"/>
              </w:rPr>
            </w:pPr>
          </w:p>
          <w:p w14:paraId="430059E7">
            <w:pPr>
              <w:jc w:val="right"/>
              <w:rPr>
                <w:rFonts w:ascii="GHEA Grapalat" w:hAnsi="GHEA Grapalat" w:cs="Arial"/>
                <w:sz w:val="20"/>
                <w:szCs w:val="20"/>
              </w:rPr>
            </w:pPr>
          </w:p>
        </w:tc>
      </w:tr>
    </w:tbl>
    <w:p w14:paraId="48669EA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6B72F347">
      <w:pPr>
        <w:jc w:val="center"/>
        <w:rPr>
          <w:rFonts w:ascii="GHEA Grapalat" w:hAnsi="GHEA Grapalat"/>
          <w:b/>
          <w:sz w:val="22"/>
          <w:szCs w:val="22"/>
          <w:lang w:val="nl-NL"/>
        </w:rPr>
      </w:pPr>
      <w:r>
        <w:rPr>
          <w:rFonts w:ascii="GHEA Grapalat" w:hAnsi="GHEA Grapalat"/>
          <w:b/>
          <w:lang w:val="hy-AM"/>
        </w:rPr>
        <w:br w:type="page"/>
      </w:r>
      <w:r>
        <w:rPr>
          <w:rFonts w:ascii="GHEA Grapalat" w:hAnsi="GHEA Grapalat"/>
          <w:b/>
          <w:sz w:val="22"/>
          <w:szCs w:val="22"/>
          <w:lang w:val="hy-AM"/>
        </w:rPr>
        <w:t>Վճարման</w:t>
      </w:r>
      <w:r>
        <w:rPr>
          <w:rFonts w:ascii="GHEA Grapalat" w:hAnsi="GHEA Grapalat"/>
          <w:b/>
          <w:sz w:val="22"/>
          <w:szCs w:val="22"/>
          <w:lang w:val="nl-NL"/>
        </w:rPr>
        <w:t xml:space="preserve"> </w:t>
      </w:r>
      <w:r>
        <w:rPr>
          <w:rFonts w:ascii="GHEA Grapalat" w:hAnsi="GHEA Grapalat"/>
          <w:b/>
          <w:sz w:val="22"/>
          <w:szCs w:val="22"/>
          <w:lang w:val="hy-AM"/>
        </w:rPr>
        <w:t>պահանջագրի</w:t>
      </w:r>
      <w:r>
        <w:rPr>
          <w:rFonts w:ascii="GHEA Grapalat" w:hAnsi="GHEA Grapalat"/>
          <w:b/>
          <w:sz w:val="22"/>
          <w:szCs w:val="22"/>
          <w:lang w:val="nl-NL"/>
        </w:rPr>
        <w:t xml:space="preserve"> </w:t>
      </w:r>
      <w:r>
        <w:rPr>
          <w:rFonts w:ascii="GHEA Grapalat" w:hAnsi="GHEA Grapalat"/>
          <w:b/>
          <w:sz w:val="22"/>
          <w:szCs w:val="22"/>
          <w:lang w:val="hy-AM"/>
        </w:rPr>
        <w:t>պարտադիր</w:t>
      </w:r>
      <w:r>
        <w:rPr>
          <w:rFonts w:ascii="GHEA Grapalat" w:hAnsi="GHEA Grapalat"/>
          <w:b/>
          <w:sz w:val="22"/>
          <w:szCs w:val="22"/>
          <w:lang w:val="nl-NL"/>
        </w:rPr>
        <w:t xml:space="preserve"> </w:t>
      </w:r>
      <w:r>
        <w:rPr>
          <w:rFonts w:ascii="GHEA Grapalat" w:hAnsi="GHEA Grapalat"/>
          <w:b/>
          <w:sz w:val="22"/>
          <w:szCs w:val="22"/>
          <w:lang w:val="hy-AM"/>
        </w:rPr>
        <w:t>վավերապայմանները</w:t>
      </w:r>
      <w:r>
        <w:rPr>
          <w:rFonts w:ascii="GHEA Grapalat" w:hAnsi="GHEA Grapalat"/>
          <w:b/>
          <w:sz w:val="22"/>
          <w:szCs w:val="22"/>
          <w:lang w:val="nl-NL"/>
        </w:rPr>
        <w:t xml:space="preserve"> </w:t>
      </w:r>
      <w:r>
        <w:rPr>
          <w:rFonts w:ascii="GHEA Grapalat" w:hAnsi="GHEA Grapalat"/>
          <w:b/>
          <w:sz w:val="22"/>
          <w:szCs w:val="22"/>
          <w:lang w:val="hy-AM"/>
        </w:rPr>
        <w:t>և</w:t>
      </w:r>
      <w:r>
        <w:rPr>
          <w:rFonts w:ascii="GHEA Grapalat" w:hAnsi="GHEA Grapalat"/>
          <w:b/>
          <w:sz w:val="22"/>
          <w:szCs w:val="22"/>
          <w:lang w:val="nl-NL"/>
        </w:rPr>
        <w:t xml:space="preserve"> </w:t>
      </w:r>
      <w:r>
        <w:rPr>
          <w:rFonts w:ascii="GHEA Grapalat" w:hAnsi="GHEA Grapalat"/>
          <w:b/>
          <w:sz w:val="22"/>
          <w:szCs w:val="22"/>
          <w:lang w:val="hy-AM"/>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ուղեցույցը</w:t>
      </w:r>
    </w:p>
    <w:p w14:paraId="33EBE274">
      <w:pPr>
        <w:jc w:val="center"/>
        <w:rPr>
          <w:rFonts w:ascii="GHEA Grapalat" w:hAnsi="GHEA Grapalat"/>
          <w:b/>
          <w:sz w:val="22"/>
          <w:szCs w:val="22"/>
          <w:lang w:val="nl-NL"/>
        </w:rPr>
      </w:pPr>
    </w:p>
    <w:tbl>
      <w:tblPr>
        <w:tblStyle w:val="12"/>
        <w:tblW w:w="10698" w:type="dxa"/>
        <w:tblInd w:w="-3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61DBE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B5B5920">
            <w:pPr>
              <w:jc w:val="both"/>
              <w:rPr>
                <w:rFonts w:ascii="GHEA Grapalat" w:hAnsi="GHEA Grapalat"/>
                <w:sz w:val="20"/>
                <w:szCs w:val="20"/>
              </w:rPr>
            </w:pPr>
            <w:r>
              <w:rPr>
                <w:rFonts w:ascii="GHEA Grapalat" w:hAnsi="GHEA Grapalat"/>
                <w:sz w:val="20"/>
                <w:szCs w:val="20"/>
              </w:rPr>
              <w:t>Հ/Հ</w:t>
            </w:r>
          </w:p>
        </w:tc>
        <w:tc>
          <w:tcPr>
            <w:tcW w:w="1938" w:type="dxa"/>
            <w:tcBorders>
              <w:top w:val="single" w:color="auto" w:sz="4" w:space="0"/>
              <w:left w:val="single" w:color="auto" w:sz="4" w:space="0"/>
              <w:bottom w:val="single" w:color="auto" w:sz="4" w:space="0"/>
              <w:right w:val="single" w:color="auto" w:sz="4" w:space="0"/>
            </w:tcBorders>
          </w:tcPr>
          <w:p w14:paraId="7A770A6C">
            <w:pPr>
              <w:jc w:val="center"/>
              <w:rPr>
                <w:rFonts w:ascii="GHEA Grapalat" w:hAnsi="GHEA Grapalat"/>
                <w:b/>
                <w:sz w:val="20"/>
                <w:szCs w:val="20"/>
              </w:rPr>
            </w:pPr>
            <w:r>
              <w:rPr>
                <w:rFonts w:ascii="GHEA Grapalat" w:hAnsi="GHEA Grapalat"/>
                <w:b/>
                <w:sz w:val="20"/>
                <w:szCs w:val="20"/>
              </w:rPr>
              <w:t>&lt;&lt;Վճարման պահանջագիր&gt;&gt; փաստաթղթի վավերապայմանները</w:t>
            </w:r>
          </w:p>
        </w:tc>
        <w:tc>
          <w:tcPr>
            <w:tcW w:w="2050" w:type="dxa"/>
            <w:tcBorders>
              <w:top w:val="single" w:color="auto" w:sz="4" w:space="0"/>
              <w:left w:val="single" w:color="auto" w:sz="4" w:space="0"/>
              <w:bottom w:val="single" w:color="auto" w:sz="4" w:space="0"/>
              <w:right w:val="single" w:color="auto" w:sz="4" w:space="0"/>
            </w:tcBorders>
          </w:tcPr>
          <w:p w14:paraId="43D7BD5B">
            <w:pPr>
              <w:jc w:val="center"/>
              <w:rPr>
                <w:rFonts w:ascii="GHEA Grapalat" w:hAnsi="GHEA Grapalat"/>
                <w:b/>
                <w:sz w:val="20"/>
                <w:szCs w:val="20"/>
              </w:rPr>
            </w:pPr>
            <w:r>
              <w:rPr>
                <w:rFonts w:ascii="GHEA Grapalat" w:hAnsi="GHEA Grapalat"/>
                <w:b/>
                <w:sz w:val="20"/>
                <w:szCs w:val="20"/>
              </w:rPr>
              <w:t>Նշված դաշտի/</w:t>
            </w:r>
          </w:p>
          <w:p w14:paraId="46882A18">
            <w:pPr>
              <w:jc w:val="center"/>
              <w:rPr>
                <w:rFonts w:ascii="GHEA Grapalat" w:hAnsi="GHEA Grapalat"/>
                <w:b/>
                <w:sz w:val="20"/>
                <w:szCs w:val="20"/>
              </w:rPr>
            </w:pPr>
            <w:r>
              <w:rPr>
                <w:rFonts w:ascii="GHEA Grapalat" w:hAnsi="GHEA Grapalat"/>
                <w:b/>
                <w:sz w:val="20"/>
                <w:szCs w:val="20"/>
              </w:rPr>
              <w:t>վավերապայմանի առկայությունը փաստաթղթում</w:t>
            </w:r>
          </w:p>
        </w:tc>
        <w:tc>
          <w:tcPr>
            <w:tcW w:w="3350" w:type="dxa"/>
            <w:tcBorders>
              <w:top w:val="single" w:color="auto" w:sz="4" w:space="0"/>
              <w:left w:val="single" w:color="auto" w:sz="4" w:space="0"/>
              <w:bottom w:val="single" w:color="auto" w:sz="4" w:space="0"/>
              <w:right w:val="single" w:color="auto" w:sz="4" w:space="0"/>
            </w:tcBorders>
          </w:tcPr>
          <w:p w14:paraId="70C3B2FB">
            <w:pPr>
              <w:jc w:val="center"/>
              <w:rPr>
                <w:rFonts w:ascii="GHEA Grapalat" w:hAnsi="GHEA Grapalat"/>
                <w:b/>
                <w:sz w:val="20"/>
                <w:szCs w:val="20"/>
                <w:lang w:val="hy-AM"/>
              </w:rPr>
            </w:pPr>
            <w:r>
              <w:rPr>
                <w:rFonts w:ascii="GHEA Grapalat" w:hAnsi="GHEA Grapalat"/>
                <w:b/>
                <w:sz w:val="20"/>
                <w:szCs w:val="20"/>
              </w:rPr>
              <w:t>Վավերապայմանի լրացման պահանջը</w:t>
            </w:r>
            <w:r>
              <w:rPr>
                <w:rFonts w:ascii="GHEA Grapalat" w:hAnsi="GHEA Grapalat"/>
                <w:b/>
                <w:sz w:val="20"/>
                <w:szCs w:val="20"/>
                <w:lang w:val="hy-AM"/>
              </w:rPr>
              <w:t xml:space="preserve"> </w:t>
            </w:r>
          </w:p>
          <w:p w14:paraId="1EB64657">
            <w:pPr>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51B53485">
            <w:pPr>
              <w:ind w:left="-588" w:firstLine="588"/>
              <w:jc w:val="center"/>
              <w:rPr>
                <w:rFonts w:ascii="GHEA Grapalat" w:hAnsi="GHEA Grapalat"/>
                <w:b/>
                <w:sz w:val="20"/>
                <w:szCs w:val="20"/>
              </w:rPr>
            </w:pPr>
            <w:r>
              <w:rPr>
                <w:rFonts w:ascii="GHEA Grapalat" w:hAnsi="GHEA Grapalat"/>
                <w:b/>
                <w:sz w:val="20"/>
                <w:szCs w:val="20"/>
              </w:rPr>
              <w:t>Վավերապայմանը</w:t>
            </w:r>
          </w:p>
          <w:p w14:paraId="2FACC602">
            <w:pPr>
              <w:ind w:left="-588" w:firstLine="588"/>
              <w:jc w:val="center"/>
              <w:rPr>
                <w:rFonts w:ascii="GHEA Grapalat" w:hAnsi="GHEA Grapalat"/>
                <w:b/>
                <w:sz w:val="20"/>
                <w:szCs w:val="20"/>
              </w:rPr>
            </w:pPr>
            <w:r>
              <w:rPr>
                <w:rFonts w:ascii="GHEA Grapalat" w:hAnsi="GHEA Grapalat"/>
                <w:b/>
                <w:sz w:val="20"/>
                <w:szCs w:val="20"/>
              </w:rPr>
              <w:t xml:space="preserve">լրացնող կողմը` </w:t>
            </w:r>
          </w:p>
          <w:p w14:paraId="1234FF97">
            <w:pPr>
              <w:ind w:left="-588" w:firstLine="588"/>
              <w:jc w:val="center"/>
              <w:rPr>
                <w:rFonts w:ascii="GHEA Grapalat" w:hAnsi="GHEA Grapalat"/>
                <w:b/>
                <w:sz w:val="20"/>
                <w:szCs w:val="20"/>
              </w:rPr>
            </w:pPr>
            <w:r>
              <w:rPr>
                <w:rFonts w:ascii="GHEA Grapalat" w:hAnsi="GHEA Grapalat"/>
                <w:b/>
                <w:sz w:val="20"/>
                <w:szCs w:val="20"/>
              </w:rPr>
              <w:t>շահառուն կամ վճարողը</w:t>
            </w:r>
          </w:p>
          <w:p w14:paraId="163DF490">
            <w:pPr>
              <w:ind w:left="-588" w:firstLine="588"/>
              <w:jc w:val="center"/>
              <w:rPr>
                <w:rFonts w:ascii="GHEA Grapalat" w:hAnsi="GHEA Grapalat"/>
                <w:b/>
                <w:sz w:val="20"/>
                <w:szCs w:val="20"/>
              </w:rPr>
            </w:pPr>
            <w:r>
              <w:rPr>
                <w:rFonts w:ascii="GHEA Grapalat" w:hAnsi="GHEA Grapalat"/>
                <w:b/>
                <w:sz w:val="20"/>
                <w:szCs w:val="20"/>
              </w:rPr>
              <w:t>(</w:t>
            </w:r>
            <w:r>
              <w:rPr>
                <w:rFonts w:ascii="GHEA Grapalat" w:hAnsi="GHEA Grapalat"/>
                <w:b/>
                <w:sz w:val="20"/>
                <w:szCs w:val="20"/>
                <w:lang w:val="hy-AM"/>
              </w:rPr>
              <w:t>գնումների գործընթացի հետ կապված</w:t>
            </w:r>
            <w:r>
              <w:rPr>
                <w:rFonts w:ascii="GHEA Grapalat" w:hAnsi="GHEA Grapalat"/>
                <w:b/>
                <w:sz w:val="20"/>
                <w:szCs w:val="20"/>
              </w:rPr>
              <w:t>)</w:t>
            </w:r>
          </w:p>
        </w:tc>
      </w:tr>
      <w:tr w14:paraId="3A94B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D5331A8">
            <w:pPr>
              <w:jc w:val="center"/>
              <w:rPr>
                <w:rFonts w:ascii="GHEA Grapalat" w:hAnsi="GHEA Grapalat"/>
                <w:b/>
                <w:sz w:val="20"/>
                <w:szCs w:val="20"/>
              </w:rPr>
            </w:pPr>
            <w:r>
              <w:rPr>
                <w:rFonts w:ascii="GHEA Grapalat" w:hAnsi="GHEA Grapalat"/>
                <w:b/>
                <w:sz w:val="20"/>
                <w:szCs w:val="20"/>
              </w:rPr>
              <w:t>1</w:t>
            </w:r>
          </w:p>
        </w:tc>
        <w:tc>
          <w:tcPr>
            <w:tcW w:w="1938" w:type="dxa"/>
            <w:tcBorders>
              <w:top w:val="single" w:color="auto" w:sz="4" w:space="0"/>
              <w:left w:val="single" w:color="auto" w:sz="4" w:space="0"/>
              <w:bottom w:val="single" w:color="auto" w:sz="4" w:space="0"/>
              <w:right w:val="single" w:color="auto" w:sz="4" w:space="0"/>
            </w:tcBorders>
          </w:tcPr>
          <w:p w14:paraId="0BA4E0C3">
            <w:pPr>
              <w:jc w:val="center"/>
              <w:rPr>
                <w:rFonts w:ascii="GHEA Grapalat" w:hAnsi="GHEA Grapalat"/>
                <w:b/>
                <w:sz w:val="20"/>
                <w:szCs w:val="20"/>
              </w:rPr>
            </w:pPr>
            <w:r>
              <w:rPr>
                <w:rFonts w:ascii="GHEA Grapalat" w:hAnsi="GHEA Grapalat"/>
                <w:b/>
                <w:sz w:val="20"/>
                <w:szCs w:val="20"/>
              </w:rPr>
              <w:t>2</w:t>
            </w:r>
          </w:p>
        </w:tc>
        <w:tc>
          <w:tcPr>
            <w:tcW w:w="2050" w:type="dxa"/>
            <w:tcBorders>
              <w:top w:val="single" w:color="auto" w:sz="4" w:space="0"/>
              <w:left w:val="single" w:color="auto" w:sz="4" w:space="0"/>
              <w:bottom w:val="single" w:color="auto" w:sz="4" w:space="0"/>
              <w:right w:val="single" w:color="auto" w:sz="4" w:space="0"/>
            </w:tcBorders>
          </w:tcPr>
          <w:p w14:paraId="4F4F4D70">
            <w:pPr>
              <w:jc w:val="center"/>
              <w:rPr>
                <w:rFonts w:ascii="GHEA Grapalat" w:hAnsi="GHEA Grapalat"/>
                <w:b/>
                <w:sz w:val="20"/>
                <w:szCs w:val="20"/>
              </w:rPr>
            </w:pPr>
            <w:r>
              <w:rPr>
                <w:rFonts w:ascii="GHEA Grapalat" w:hAnsi="GHEA Grapalat"/>
                <w:b/>
                <w:sz w:val="20"/>
                <w:szCs w:val="20"/>
              </w:rPr>
              <w:t>3</w:t>
            </w:r>
          </w:p>
        </w:tc>
        <w:tc>
          <w:tcPr>
            <w:tcW w:w="3350" w:type="dxa"/>
            <w:tcBorders>
              <w:top w:val="single" w:color="auto" w:sz="4" w:space="0"/>
              <w:left w:val="single" w:color="auto" w:sz="4" w:space="0"/>
              <w:bottom w:val="single" w:color="auto" w:sz="4" w:space="0"/>
              <w:right w:val="single" w:color="auto" w:sz="4" w:space="0"/>
            </w:tcBorders>
          </w:tcPr>
          <w:p w14:paraId="305AAF29">
            <w:pPr>
              <w:jc w:val="center"/>
              <w:rPr>
                <w:rFonts w:ascii="GHEA Grapalat" w:hAnsi="GHEA Grapalat"/>
                <w:b/>
                <w:sz w:val="20"/>
                <w:szCs w:val="20"/>
              </w:rPr>
            </w:pPr>
            <w:r>
              <w:rPr>
                <w:rFonts w:ascii="GHEA Grapalat" w:hAnsi="GHEA Grapalat"/>
                <w:b/>
                <w:sz w:val="20"/>
                <w:szCs w:val="20"/>
              </w:rPr>
              <w:t>4</w:t>
            </w:r>
          </w:p>
        </w:tc>
        <w:tc>
          <w:tcPr>
            <w:tcW w:w="2640" w:type="dxa"/>
            <w:tcBorders>
              <w:top w:val="single" w:color="auto" w:sz="4" w:space="0"/>
              <w:left w:val="single" w:color="auto" w:sz="4" w:space="0"/>
              <w:bottom w:val="single" w:color="auto" w:sz="4" w:space="0"/>
              <w:right w:val="single" w:color="auto" w:sz="4" w:space="0"/>
            </w:tcBorders>
          </w:tcPr>
          <w:p w14:paraId="21FE79D5">
            <w:pPr>
              <w:jc w:val="center"/>
              <w:rPr>
                <w:rFonts w:ascii="GHEA Grapalat" w:hAnsi="GHEA Grapalat"/>
                <w:b/>
                <w:sz w:val="20"/>
                <w:szCs w:val="20"/>
              </w:rPr>
            </w:pPr>
            <w:r>
              <w:rPr>
                <w:rFonts w:ascii="GHEA Grapalat" w:hAnsi="GHEA Grapalat"/>
                <w:b/>
                <w:sz w:val="20"/>
                <w:szCs w:val="20"/>
              </w:rPr>
              <w:t>5</w:t>
            </w:r>
          </w:p>
        </w:tc>
      </w:tr>
      <w:tr w14:paraId="278EF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5D2D25C">
            <w:pPr>
              <w:jc w:val="center"/>
              <w:rPr>
                <w:rFonts w:ascii="GHEA Grapalat" w:hAnsi="GHEA Grapalat"/>
                <w:sz w:val="20"/>
                <w:szCs w:val="20"/>
                <w:lang w:val="hy-AM"/>
              </w:rPr>
            </w:pPr>
            <w:r>
              <w:rPr>
                <w:rFonts w:ascii="GHEA Grapalat" w:hAnsi="GHEA Grapalat"/>
                <w:sz w:val="20"/>
                <w:szCs w:val="20"/>
                <w:lang w:val="hy-AM"/>
              </w:rPr>
              <w:t>1.</w:t>
            </w:r>
          </w:p>
        </w:tc>
        <w:tc>
          <w:tcPr>
            <w:tcW w:w="1938" w:type="dxa"/>
            <w:tcBorders>
              <w:top w:val="single" w:color="auto" w:sz="4" w:space="0"/>
              <w:left w:val="single" w:color="auto" w:sz="4" w:space="0"/>
              <w:bottom w:val="single" w:color="auto" w:sz="4" w:space="0"/>
              <w:right w:val="single" w:color="auto" w:sz="4" w:space="0"/>
            </w:tcBorders>
          </w:tcPr>
          <w:p w14:paraId="33DD0397">
            <w:pPr>
              <w:jc w:val="center"/>
              <w:rPr>
                <w:rFonts w:ascii="GHEA Grapalat" w:hAnsi="GHEA Grapalat"/>
                <w:sz w:val="20"/>
                <w:szCs w:val="20"/>
                <w:lang w:val="hy-AM"/>
              </w:rPr>
            </w:pPr>
            <w:r>
              <w:rPr>
                <w:rFonts w:ascii="GHEA Grapalat" w:hAnsi="GHEA Grapalat"/>
                <w:sz w:val="20"/>
                <w:szCs w:val="20"/>
                <w:lang w:val="hy-AM"/>
              </w:rPr>
              <w:t>Փաստաթղթի անվանումը</w:t>
            </w:r>
          </w:p>
        </w:tc>
        <w:tc>
          <w:tcPr>
            <w:tcW w:w="2050" w:type="dxa"/>
            <w:tcBorders>
              <w:top w:val="single" w:color="auto" w:sz="4" w:space="0"/>
              <w:left w:val="single" w:color="auto" w:sz="4" w:space="0"/>
              <w:bottom w:val="single" w:color="auto" w:sz="4" w:space="0"/>
              <w:right w:val="single" w:color="auto" w:sz="4" w:space="0"/>
            </w:tcBorders>
          </w:tcPr>
          <w:p w14:paraId="40DF8E8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B6C70C4">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6A2EFC39">
            <w:pPr>
              <w:jc w:val="center"/>
              <w:rPr>
                <w:rFonts w:ascii="GHEA Grapalat" w:hAnsi="GHEA Grapalat"/>
                <w:sz w:val="20"/>
                <w:szCs w:val="20"/>
                <w:lang w:val="hy-AM"/>
              </w:rPr>
            </w:pPr>
            <w:r>
              <w:rPr>
                <w:rFonts w:ascii="GHEA Grapalat" w:hAnsi="GHEA Grapalat"/>
                <w:sz w:val="20"/>
                <w:szCs w:val="20"/>
                <w:lang w:val="hy-AM"/>
              </w:rPr>
              <w:t>Փաստաթղթի վրա նախապես լրացված է &lt;Վճարման պահանջագիր&gt;</w:t>
            </w:r>
          </w:p>
        </w:tc>
      </w:tr>
      <w:tr w14:paraId="50271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3558985">
            <w:pPr>
              <w:pStyle w:val="76"/>
              <w:numPr>
                <w:ilvl w:val="0"/>
                <w:numId w:val="10"/>
              </w:numPr>
              <w:contextualSpacing/>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738994B8">
            <w:pPr>
              <w:jc w:val="both"/>
              <w:rPr>
                <w:rFonts w:ascii="GHEA Grapalat" w:hAnsi="GHEA Grapalat"/>
                <w:sz w:val="20"/>
                <w:szCs w:val="20"/>
              </w:rPr>
            </w:pPr>
            <w:r>
              <w:rPr>
                <w:rFonts w:ascii="GHEA Grapalat" w:hAnsi="GHEA Grapalat"/>
                <w:sz w:val="20"/>
                <w:szCs w:val="20"/>
              </w:rPr>
              <w:t>վճարման պահանջագրի համարը</w:t>
            </w:r>
          </w:p>
        </w:tc>
        <w:tc>
          <w:tcPr>
            <w:tcW w:w="2050" w:type="dxa"/>
            <w:tcBorders>
              <w:top w:val="single" w:color="auto" w:sz="4" w:space="0"/>
              <w:left w:val="single" w:color="auto" w:sz="4" w:space="0"/>
              <w:bottom w:val="single" w:color="auto" w:sz="4" w:space="0"/>
              <w:right w:val="single" w:color="auto" w:sz="4" w:space="0"/>
            </w:tcBorders>
          </w:tcPr>
          <w:p w14:paraId="001B5C2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4AAB050">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133AC1BC">
            <w:pPr>
              <w:jc w:val="center"/>
              <w:rPr>
                <w:rFonts w:ascii="GHEA Grapalat" w:hAnsi="GHEA Grapalat"/>
                <w:sz w:val="20"/>
                <w:szCs w:val="20"/>
              </w:rPr>
            </w:pPr>
            <w:r>
              <w:rPr>
                <w:rFonts w:ascii="GHEA Grapalat" w:hAnsi="GHEA Grapalat"/>
                <w:sz w:val="20"/>
                <w:szCs w:val="20"/>
              </w:rPr>
              <w:t>լրացվում է շահառուի կողմից` վճարողի բանկին վճարման պահանջագիրը ներկայացնելիս</w:t>
            </w:r>
          </w:p>
        </w:tc>
      </w:tr>
      <w:tr w14:paraId="77DB8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6599FF6">
            <w:pPr>
              <w:pStyle w:val="76"/>
              <w:numPr>
                <w:ilvl w:val="0"/>
                <w:numId w:val="10"/>
              </w:numPr>
              <w:ind w:hanging="436"/>
              <w:contextualSpacing/>
              <w:jc w:val="both"/>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375A6321">
            <w:pPr>
              <w:jc w:val="both"/>
              <w:rPr>
                <w:rFonts w:ascii="GHEA Grapalat" w:hAnsi="GHEA Grapalat"/>
                <w:sz w:val="20"/>
                <w:szCs w:val="20"/>
              </w:rPr>
            </w:pPr>
            <w:r>
              <w:rPr>
                <w:rFonts w:ascii="GHEA Grapalat" w:hAnsi="GHEA Grapalat"/>
                <w:sz w:val="20"/>
                <w:szCs w:val="20"/>
              </w:rPr>
              <w:t>ներկայացման ամսաթիվը</w:t>
            </w:r>
          </w:p>
        </w:tc>
        <w:tc>
          <w:tcPr>
            <w:tcW w:w="2050" w:type="dxa"/>
            <w:tcBorders>
              <w:top w:val="single" w:color="auto" w:sz="4" w:space="0"/>
              <w:left w:val="single" w:color="auto" w:sz="4" w:space="0"/>
              <w:bottom w:val="single" w:color="auto" w:sz="4" w:space="0"/>
              <w:right w:val="single" w:color="auto" w:sz="4" w:space="0"/>
            </w:tcBorders>
          </w:tcPr>
          <w:p w14:paraId="2199BCC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1EB3B2A">
            <w:pPr>
              <w:jc w:val="center"/>
              <w:rPr>
                <w:rFonts w:ascii="GHEA Grapalat" w:hAnsi="GHEA Grapalat"/>
                <w:sz w:val="20"/>
                <w:szCs w:val="20"/>
              </w:rPr>
            </w:pPr>
            <w:r>
              <w:rPr>
                <w:rFonts w:ascii="GHEA Grapalat" w:hAnsi="GHEA Grapalat"/>
                <w:sz w:val="20"/>
                <w:szCs w:val="20"/>
              </w:rPr>
              <w:t>պարտադիր</w:t>
            </w:r>
          </w:p>
          <w:p w14:paraId="5849882F">
            <w:pPr>
              <w:jc w:val="center"/>
              <w:rPr>
                <w:rFonts w:ascii="GHEA Grapalat" w:hAnsi="GHEA Grapalat"/>
                <w:sz w:val="20"/>
                <w:szCs w:val="20"/>
              </w:rPr>
            </w:pPr>
          </w:p>
        </w:tc>
        <w:tc>
          <w:tcPr>
            <w:tcW w:w="2640" w:type="dxa"/>
            <w:tcBorders>
              <w:top w:val="single" w:color="auto" w:sz="4" w:space="0"/>
              <w:left w:val="single" w:color="auto" w:sz="4" w:space="0"/>
              <w:bottom w:val="single" w:color="auto" w:sz="4" w:space="0"/>
              <w:right w:val="single" w:color="auto" w:sz="4" w:space="0"/>
            </w:tcBorders>
          </w:tcPr>
          <w:p w14:paraId="17FA4952">
            <w:pPr>
              <w:ind w:left="132" w:hanging="132"/>
              <w:jc w:val="center"/>
              <w:rPr>
                <w:rFonts w:ascii="GHEA Grapalat" w:hAnsi="GHEA Grapalat"/>
                <w:sz w:val="20"/>
                <w:szCs w:val="20"/>
                <w:lang w:val="hy-AM"/>
              </w:rPr>
            </w:pPr>
            <w:r>
              <w:rPr>
                <w:rFonts w:ascii="GHEA Grapalat" w:hAnsi="GHEA Grapalat"/>
                <w:sz w:val="20"/>
                <w:szCs w:val="20"/>
              </w:rPr>
              <w:t>լրացվում է շահառուի կողմից` վճարողի բանկին վճարման պահանջագրի ներկայացման օրը</w:t>
            </w:r>
            <w:r>
              <w:rPr>
                <w:rFonts w:ascii="GHEA Grapalat" w:hAnsi="GHEA Grapalat"/>
                <w:sz w:val="20"/>
                <w:szCs w:val="20"/>
                <w:lang w:val="hy-AM"/>
              </w:rPr>
              <w:t xml:space="preserve">: </w:t>
            </w:r>
          </w:p>
        </w:tc>
      </w:tr>
      <w:tr w14:paraId="7DB5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B85D7D9">
            <w:pPr>
              <w:pStyle w:val="76"/>
              <w:numPr>
                <w:ilvl w:val="0"/>
                <w:numId w:val="10"/>
              </w:numPr>
              <w:ind w:hanging="436"/>
              <w:contextualSpacing/>
              <w:jc w:val="both"/>
              <w:rPr>
                <w:rFonts w:ascii="GHEA Grapalat" w:hAnsi="GHEA Grapalat" w:cs="Times Armenian"/>
                <w:sz w:val="20"/>
                <w:szCs w:val="20"/>
                <w:lang w:val="en-US"/>
              </w:rPr>
            </w:pPr>
          </w:p>
        </w:tc>
        <w:tc>
          <w:tcPr>
            <w:tcW w:w="1938" w:type="dxa"/>
            <w:tcBorders>
              <w:top w:val="single" w:color="auto" w:sz="4" w:space="0"/>
              <w:left w:val="single" w:color="auto" w:sz="4" w:space="0"/>
              <w:bottom w:val="single" w:color="auto" w:sz="4" w:space="0"/>
              <w:right w:val="single" w:color="auto" w:sz="4" w:space="0"/>
            </w:tcBorders>
          </w:tcPr>
          <w:p w14:paraId="18B68284">
            <w:pPr>
              <w:jc w:val="both"/>
              <w:rPr>
                <w:rFonts w:ascii="GHEA Grapalat" w:hAnsi="GHEA Grapalat"/>
                <w:sz w:val="20"/>
                <w:szCs w:val="20"/>
              </w:rPr>
            </w:pPr>
            <w:r>
              <w:rPr>
                <w:rFonts w:ascii="GHEA Grapalat" w:hAnsi="GHEA Grapalat" w:cs="Sylfaen"/>
                <w:sz w:val="20"/>
                <w:szCs w:val="20"/>
                <w:lang w:val="hy-AM"/>
              </w:rPr>
              <w:t>Վճարողի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2CB9BDE6">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CB6E004">
            <w:pPr>
              <w:jc w:val="center"/>
              <w:rPr>
                <w:rFonts w:ascii="GHEA Grapalat" w:hAnsi="GHEA Grapalat"/>
                <w:sz w:val="20"/>
                <w:szCs w:val="20"/>
              </w:rPr>
            </w:pPr>
            <w:r>
              <w:rPr>
                <w:rFonts w:ascii="GHEA Grapalat" w:hAnsi="GHEA Grapalat"/>
                <w:sz w:val="20"/>
                <w:szCs w:val="20"/>
              </w:rPr>
              <w:t>պարտադիր</w:t>
            </w:r>
          </w:p>
          <w:p w14:paraId="3EBCF3E3">
            <w:pPr>
              <w:jc w:val="center"/>
              <w:rPr>
                <w:rFonts w:ascii="GHEA Grapalat" w:hAnsi="GHEA Grapalat"/>
                <w:sz w:val="20"/>
                <w:szCs w:val="20"/>
              </w:rPr>
            </w:pPr>
            <w:r>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rPr>
              <w:t xml:space="preserve"> </w:t>
            </w:r>
            <w:r>
              <w:rPr>
                <w:rFonts w:ascii="GHEA Grapalat" w:hAnsi="GHEA Grapalat"/>
                <w:sz w:val="20"/>
                <w:szCs w:val="20"/>
              </w:rPr>
              <w:t>Լրացվում է վճարողի կողմից</w:t>
            </w:r>
          </w:p>
        </w:tc>
        <w:tc>
          <w:tcPr>
            <w:tcW w:w="2640" w:type="dxa"/>
            <w:tcBorders>
              <w:top w:val="single" w:color="auto" w:sz="4" w:space="0"/>
              <w:left w:val="single" w:color="auto" w:sz="4" w:space="0"/>
              <w:bottom w:val="single" w:color="auto" w:sz="4" w:space="0"/>
              <w:right w:val="single" w:color="auto" w:sz="4" w:space="0"/>
            </w:tcBorders>
          </w:tcPr>
          <w:p w14:paraId="71E51DCF">
            <w:pPr>
              <w:ind w:left="252" w:hanging="252"/>
              <w:jc w:val="center"/>
              <w:rPr>
                <w:rFonts w:ascii="GHEA Grapalat" w:hAnsi="GHEA Grapalat"/>
                <w:sz w:val="20"/>
                <w:szCs w:val="20"/>
              </w:rPr>
            </w:pPr>
            <w:r>
              <w:rPr>
                <w:rFonts w:ascii="GHEA Grapalat" w:hAnsi="GHEA Grapalat"/>
                <w:sz w:val="20"/>
                <w:szCs w:val="20"/>
              </w:rPr>
              <w:t>լրացվում է վճարողի կողմից</w:t>
            </w:r>
          </w:p>
        </w:tc>
      </w:tr>
      <w:tr w14:paraId="528D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36FA1033">
            <w:pPr>
              <w:jc w:val="center"/>
              <w:rPr>
                <w:rFonts w:ascii="GHEA Grapalat" w:hAnsi="GHEA Grapalat"/>
                <w:sz w:val="20"/>
                <w:szCs w:val="20"/>
              </w:rPr>
            </w:pPr>
            <w:r>
              <w:rPr>
                <w:rFonts w:ascii="GHEA Grapalat" w:hAnsi="GHEA Grapalat"/>
                <w:sz w:val="20"/>
                <w:szCs w:val="20"/>
                <w:lang w:val="hy-AM"/>
              </w:rPr>
              <w:t>5.</w:t>
            </w:r>
          </w:p>
        </w:tc>
        <w:tc>
          <w:tcPr>
            <w:tcW w:w="1938" w:type="dxa"/>
            <w:tcBorders>
              <w:top w:val="single" w:color="auto" w:sz="4" w:space="0"/>
              <w:left w:val="single" w:color="auto" w:sz="4" w:space="0"/>
              <w:bottom w:val="single" w:color="auto" w:sz="4" w:space="0"/>
              <w:right w:val="single" w:color="auto" w:sz="4" w:space="0"/>
            </w:tcBorders>
          </w:tcPr>
          <w:p w14:paraId="324C51AA">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color="auto" w:sz="4" w:space="0"/>
              <w:left w:val="single" w:color="auto" w:sz="4" w:space="0"/>
              <w:bottom w:val="single" w:color="auto" w:sz="4" w:space="0"/>
              <w:right w:val="single" w:color="auto" w:sz="4" w:space="0"/>
            </w:tcBorders>
          </w:tcPr>
          <w:p w14:paraId="34E5B82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BD5ADDE">
            <w:pPr>
              <w:jc w:val="center"/>
              <w:rPr>
                <w:rFonts w:ascii="GHEA Grapalat" w:hAnsi="GHEA Grapalat"/>
                <w:sz w:val="20"/>
                <w:szCs w:val="20"/>
              </w:rPr>
            </w:pPr>
            <w:r>
              <w:rPr>
                <w:rFonts w:ascii="GHEA Grapalat" w:hAnsi="GHEA Grapalat"/>
                <w:sz w:val="20"/>
                <w:szCs w:val="20"/>
              </w:rPr>
              <w:t xml:space="preserve">պարտադիր </w:t>
            </w:r>
          </w:p>
        </w:tc>
        <w:tc>
          <w:tcPr>
            <w:tcW w:w="2640" w:type="dxa"/>
            <w:tcBorders>
              <w:top w:val="single" w:color="auto" w:sz="4" w:space="0"/>
              <w:left w:val="single" w:color="auto" w:sz="4" w:space="0"/>
              <w:bottom w:val="single" w:color="auto" w:sz="4" w:space="0"/>
              <w:right w:val="single" w:color="auto" w:sz="4" w:space="0"/>
            </w:tcBorders>
          </w:tcPr>
          <w:p w14:paraId="7F7BFC5B">
            <w:pPr>
              <w:jc w:val="center"/>
              <w:rPr>
                <w:rFonts w:ascii="GHEA Grapalat" w:hAnsi="GHEA Grapalat"/>
                <w:sz w:val="20"/>
                <w:szCs w:val="20"/>
              </w:rPr>
            </w:pPr>
            <w:r>
              <w:rPr>
                <w:rFonts w:ascii="GHEA Grapalat" w:hAnsi="GHEA Grapalat"/>
                <w:sz w:val="20"/>
                <w:szCs w:val="20"/>
              </w:rPr>
              <w:t>լրացվում է վճարողի կողմից</w:t>
            </w:r>
          </w:p>
        </w:tc>
      </w:tr>
      <w:tr w14:paraId="0BF2F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B0509FD">
            <w:pPr>
              <w:jc w:val="center"/>
              <w:rPr>
                <w:rFonts w:ascii="GHEA Grapalat" w:hAnsi="GHEA Grapalat"/>
                <w:sz w:val="20"/>
                <w:szCs w:val="20"/>
              </w:rPr>
            </w:pPr>
            <w:r>
              <w:rPr>
                <w:rFonts w:ascii="GHEA Grapalat" w:hAnsi="GHEA Grapalat"/>
                <w:sz w:val="20"/>
                <w:szCs w:val="20"/>
                <w:lang w:val="hy-AM"/>
              </w:rPr>
              <w:t>6.</w:t>
            </w:r>
          </w:p>
        </w:tc>
        <w:tc>
          <w:tcPr>
            <w:tcW w:w="1938" w:type="dxa"/>
            <w:tcBorders>
              <w:top w:val="single" w:color="auto" w:sz="4" w:space="0"/>
              <w:left w:val="single" w:color="auto" w:sz="4" w:space="0"/>
              <w:bottom w:val="single" w:color="auto" w:sz="4" w:space="0"/>
              <w:right w:val="single" w:color="auto" w:sz="4" w:space="0"/>
            </w:tcBorders>
          </w:tcPr>
          <w:p w14:paraId="5B5CF617">
            <w:pPr>
              <w:jc w:val="center"/>
              <w:rPr>
                <w:rFonts w:ascii="GHEA Grapalat" w:hAnsi="GHEA Grapalat"/>
                <w:sz w:val="20"/>
                <w:szCs w:val="20"/>
              </w:rPr>
            </w:pPr>
            <w:r>
              <w:rPr>
                <w:rFonts w:ascii="GHEA Grapalat" w:hAnsi="GHEA Grapalat"/>
                <w:sz w:val="20"/>
                <w:szCs w:val="20"/>
              </w:rPr>
              <w:t>վճարողի հաշվի համարը</w:t>
            </w:r>
          </w:p>
        </w:tc>
        <w:tc>
          <w:tcPr>
            <w:tcW w:w="2050" w:type="dxa"/>
            <w:tcBorders>
              <w:top w:val="single" w:color="auto" w:sz="4" w:space="0"/>
              <w:left w:val="single" w:color="auto" w:sz="4" w:space="0"/>
              <w:bottom w:val="single" w:color="auto" w:sz="4" w:space="0"/>
              <w:right w:val="single" w:color="auto" w:sz="4" w:space="0"/>
            </w:tcBorders>
          </w:tcPr>
          <w:p w14:paraId="1859BFA0">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6192CD9">
            <w:pPr>
              <w:jc w:val="center"/>
              <w:rPr>
                <w:rFonts w:ascii="GHEA Grapalat" w:hAnsi="GHEA Grapalat"/>
                <w:sz w:val="20"/>
                <w:szCs w:val="20"/>
              </w:rPr>
            </w:pPr>
            <w:r>
              <w:rPr>
                <w:rFonts w:ascii="GHEA Grapalat" w:hAnsi="GHEA Grapalat"/>
                <w:sz w:val="20"/>
                <w:szCs w:val="20"/>
              </w:rPr>
              <w:t>պարտադիր</w:t>
            </w:r>
          </w:p>
          <w:p w14:paraId="4EDA64DC">
            <w:pPr>
              <w:jc w:val="center"/>
              <w:rPr>
                <w:rFonts w:ascii="GHEA Grapalat" w:hAnsi="GHEA Grapalat"/>
                <w:sz w:val="20"/>
                <w:szCs w:val="20"/>
              </w:rPr>
            </w:pPr>
            <w:r>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color="auto" w:sz="4" w:space="0"/>
              <w:left w:val="single" w:color="auto" w:sz="4" w:space="0"/>
              <w:bottom w:val="single" w:color="auto" w:sz="4" w:space="0"/>
              <w:right w:val="single" w:color="auto" w:sz="4" w:space="0"/>
            </w:tcBorders>
          </w:tcPr>
          <w:p w14:paraId="2B5C3892">
            <w:pPr>
              <w:jc w:val="center"/>
              <w:rPr>
                <w:rFonts w:ascii="GHEA Grapalat" w:hAnsi="GHEA Grapalat"/>
                <w:sz w:val="20"/>
                <w:szCs w:val="20"/>
              </w:rPr>
            </w:pPr>
            <w:r>
              <w:rPr>
                <w:rFonts w:ascii="GHEA Grapalat" w:hAnsi="GHEA Grapalat"/>
                <w:sz w:val="20"/>
                <w:szCs w:val="20"/>
              </w:rPr>
              <w:t>լրացվում է վճարողի կողմից</w:t>
            </w:r>
          </w:p>
        </w:tc>
      </w:tr>
      <w:tr w14:paraId="0201C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395FC8A">
            <w:pPr>
              <w:jc w:val="center"/>
              <w:rPr>
                <w:rFonts w:ascii="GHEA Grapalat" w:hAnsi="GHEA Grapalat"/>
                <w:sz w:val="20"/>
                <w:szCs w:val="20"/>
              </w:rPr>
            </w:pPr>
            <w:r>
              <w:rPr>
                <w:rFonts w:ascii="GHEA Grapalat" w:hAnsi="GHEA Grapalat"/>
                <w:sz w:val="20"/>
                <w:szCs w:val="20"/>
                <w:lang w:val="hy-AM"/>
              </w:rPr>
              <w:t>7.</w:t>
            </w:r>
          </w:p>
        </w:tc>
        <w:tc>
          <w:tcPr>
            <w:tcW w:w="1938" w:type="dxa"/>
            <w:tcBorders>
              <w:top w:val="single" w:color="auto" w:sz="4" w:space="0"/>
              <w:left w:val="single" w:color="auto" w:sz="4" w:space="0"/>
              <w:bottom w:val="single" w:color="auto" w:sz="4" w:space="0"/>
              <w:right w:val="single" w:color="auto" w:sz="4" w:space="0"/>
            </w:tcBorders>
          </w:tcPr>
          <w:p w14:paraId="2C05F34E">
            <w:pPr>
              <w:jc w:val="center"/>
              <w:rPr>
                <w:rFonts w:ascii="GHEA Grapalat" w:hAnsi="GHEA Grapalat"/>
                <w:sz w:val="20"/>
                <w:szCs w:val="20"/>
              </w:rPr>
            </w:pPr>
            <w:r>
              <w:rPr>
                <w:rFonts w:ascii="GHEA Grapalat" w:hAnsi="GHEA Grapalat"/>
                <w:sz w:val="20"/>
                <w:szCs w:val="20"/>
              </w:rPr>
              <w:t>վճարողի ՀՎՀՀ</w:t>
            </w:r>
          </w:p>
        </w:tc>
        <w:tc>
          <w:tcPr>
            <w:tcW w:w="2050" w:type="dxa"/>
            <w:tcBorders>
              <w:top w:val="single" w:color="auto" w:sz="4" w:space="0"/>
              <w:left w:val="single" w:color="auto" w:sz="4" w:space="0"/>
              <w:bottom w:val="single" w:color="auto" w:sz="4" w:space="0"/>
              <w:right w:val="single" w:color="auto" w:sz="4" w:space="0"/>
            </w:tcBorders>
          </w:tcPr>
          <w:p w14:paraId="7B53C18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733B80C">
            <w:pPr>
              <w:jc w:val="center"/>
              <w:rPr>
                <w:rFonts w:ascii="GHEA Grapalat" w:hAnsi="GHEA Grapalat"/>
                <w:sz w:val="20"/>
                <w:szCs w:val="20"/>
              </w:rPr>
            </w:pPr>
            <w:r>
              <w:rPr>
                <w:rFonts w:ascii="GHEA Grapalat" w:hAnsi="GHEA Grapalat"/>
                <w:sz w:val="20"/>
                <w:szCs w:val="20"/>
              </w:rPr>
              <w:t>ոչ պարտադիր</w:t>
            </w:r>
          </w:p>
          <w:p w14:paraId="76288F21">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color="auto" w:sz="4" w:space="0"/>
              <w:left w:val="single" w:color="auto" w:sz="4" w:space="0"/>
              <w:bottom w:val="single" w:color="auto" w:sz="4" w:space="0"/>
              <w:right w:val="single" w:color="auto" w:sz="4" w:space="0"/>
            </w:tcBorders>
          </w:tcPr>
          <w:p w14:paraId="0D07DEFA">
            <w:pPr>
              <w:jc w:val="center"/>
              <w:rPr>
                <w:rFonts w:ascii="GHEA Grapalat" w:hAnsi="GHEA Grapalat"/>
                <w:sz w:val="20"/>
                <w:szCs w:val="20"/>
              </w:rPr>
            </w:pPr>
            <w:r>
              <w:rPr>
                <w:rFonts w:ascii="GHEA Grapalat" w:hAnsi="GHEA Grapalat"/>
                <w:sz w:val="20"/>
                <w:szCs w:val="20"/>
              </w:rPr>
              <w:t>լրացվում է վճարողի կողմից</w:t>
            </w:r>
          </w:p>
        </w:tc>
      </w:tr>
      <w:tr w14:paraId="7332E5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18F7586D">
            <w:pPr>
              <w:jc w:val="center"/>
              <w:rPr>
                <w:rFonts w:ascii="GHEA Grapalat" w:hAnsi="GHEA Grapalat"/>
                <w:sz w:val="20"/>
                <w:szCs w:val="20"/>
              </w:rPr>
            </w:pPr>
            <w:r>
              <w:rPr>
                <w:rFonts w:ascii="GHEA Grapalat" w:hAnsi="GHEA Grapalat"/>
                <w:sz w:val="20"/>
                <w:szCs w:val="20"/>
                <w:lang w:val="hy-AM"/>
              </w:rPr>
              <w:t>8.</w:t>
            </w:r>
          </w:p>
        </w:tc>
        <w:tc>
          <w:tcPr>
            <w:tcW w:w="1938" w:type="dxa"/>
            <w:tcBorders>
              <w:top w:val="single" w:color="auto" w:sz="4" w:space="0"/>
              <w:left w:val="single" w:color="auto" w:sz="4" w:space="0"/>
              <w:bottom w:val="single" w:color="auto" w:sz="4" w:space="0"/>
              <w:right w:val="single" w:color="auto" w:sz="4" w:space="0"/>
            </w:tcBorders>
          </w:tcPr>
          <w:p w14:paraId="6407FCBA">
            <w:pPr>
              <w:jc w:val="center"/>
              <w:rPr>
                <w:rFonts w:ascii="GHEA Grapalat" w:hAnsi="GHEA Grapalat"/>
                <w:sz w:val="20"/>
                <w:szCs w:val="20"/>
              </w:rPr>
            </w:pPr>
            <w:r>
              <w:rPr>
                <w:rFonts w:ascii="GHEA Grapalat" w:hAnsi="GHEA Grapalat"/>
                <w:sz w:val="20"/>
                <w:szCs w:val="20"/>
              </w:rPr>
              <w:t>վճարողի ՀԾՀ</w:t>
            </w:r>
          </w:p>
        </w:tc>
        <w:tc>
          <w:tcPr>
            <w:tcW w:w="2050" w:type="dxa"/>
            <w:tcBorders>
              <w:top w:val="single" w:color="auto" w:sz="4" w:space="0"/>
              <w:left w:val="single" w:color="auto" w:sz="4" w:space="0"/>
              <w:bottom w:val="single" w:color="auto" w:sz="4" w:space="0"/>
              <w:right w:val="single" w:color="auto" w:sz="4" w:space="0"/>
            </w:tcBorders>
          </w:tcPr>
          <w:p w14:paraId="2177661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C93E66D">
            <w:pPr>
              <w:jc w:val="center"/>
              <w:rPr>
                <w:rFonts w:ascii="GHEA Grapalat" w:hAnsi="GHEA Grapalat"/>
                <w:sz w:val="20"/>
                <w:szCs w:val="20"/>
              </w:rPr>
            </w:pPr>
            <w:r>
              <w:rPr>
                <w:rFonts w:ascii="GHEA Grapalat" w:hAnsi="GHEA Grapalat"/>
                <w:sz w:val="20"/>
                <w:szCs w:val="20"/>
              </w:rPr>
              <w:t>ոչ պարտադիր</w:t>
            </w:r>
          </w:p>
          <w:p w14:paraId="50FBE9A5">
            <w:pPr>
              <w:jc w:val="center"/>
              <w:rPr>
                <w:rFonts w:ascii="GHEA Grapalat" w:hAnsi="GHEA Grapalat"/>
                <w:sz w:val="20"/>
                <w:szCs w:val="20"/>
              </w:rPr>
            </w:pPr>
            <w:r>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color="auto" w:sz="4" w:space="0"/>
              <w:left w:val="single" w:color="auto" w:sz="4" w:space="0"/>
              <w:bottom w:val="single" w:color="auto" w:sz="4" w:space="0"/>
              <w:right w:val="single" w:color="auto" w:sz="4" w:space="0"/>
            </w:tcBorders>
          </w:tcPr>
          <w:p w14:paraId="6B3F3721">
            <w:pPr>
              <w:jc w:val="center"/>
              <w:rPr>
                <w:rFonts w:ascii="GHEA Grapalat" w:hAnsi="GHEA Grapalat"/>
                <w:sz w:val="20"/>
                <w:szCs w:val="20"/>
              </w:rPr>
            </w:pPr>
            <w:r>
              <w:rPr>
                <w:rFonts w:ascii="GHEA Grapalat" w:hAnsi="GHEA Grapalat"/>
                <w:sz w:val="20"/>
                <w:szCs w:val="20"/>
              </w:rPr>
              <w:t>լրացվում է վճարողի կողմից</w:t>
            </w:r>
          </w:p>
        </w:tc>
      </w:tr>
      <w:tr w14:paraId="532CE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28EB051">
            <w:pPr>
              <w:jc w:val="center"/>
              <w:rPr>
                <w:rFonts w:ascii="GHEA Grapalat" w:hAnsi="GHEA Grapalat"/>
                <w:sz w:val="20"/>
                <w:szCs w:val="20"/>
              </w:rPr>
            </w:pPr>
            <w:r>
              <w:rPr>
                <w:rFonts w:ascii="GHEA Grapalat" w:hAnsi="GHEA Grapalat"/>
                <w:sz w:val="20"/>
                <w:szCs w:val="20"/>
                <w:lang w:val="hy-AM"/>
              </w:rPr>
              <w:t>9.</w:t>
            </w:r>
          </w:p>
        </w:tc>
        <w:tc>
          <w:tcPr>
            <w:tcW w:w="1938" w:type="dxa"/>
            <w:tcBorders>
              <w:top w:val="single" w:color="auto" w:sz="4" w:space="0"/>
              <w:left w:val="single" w:color="auto" w:sz="4" w:space="0"/>
              <w:bottom w:val="single" w:color="auto" w:sz="4" w:space="0"/>
              <w:right w:val="single" w:color="auto" w:sz="4" w:space="0"/>
            </w:tcBorders>
          </w:tcPr>
          <w:p w14:paraId="370EB31F">
            <w:pPr>
              <w:jc w:val="center"/>
              <w:rPr>
                <w:rFonts w:ascii="GHEA Grapalat" w:hAnsi="GHEA Grapalat"/>
                <w:sz w:val="20"/>
                <w:szCs w:val="20"/>
              </w:rPr>
            </w:pPr>
            <w:r>
              <w:rPr>
                <w:rFonts w:ascii="GHEA Grapalat" w:hAnsi="GHEA Grapalat"/>
                <w:sz w:val="20"/>
                <w:szCs w:val="20"/>
              </w:rPr>
              <w:t>շահառու</w:t>
            </w:r>
            <w:r>
              <w:rPr>
                <w:rFonts w:ascii="GHEA Grapalat" w:hAnsi="GHEA Grapalat" w:cs="Sylfaen"/>
                <w:sz w:val="20"/>
                <w:szCs w:val="20"/>
                <w:lang w:val="hy-AM"/>
              </w:rPr>
              <w:t>ի  անվանումը</w:t>
            </w:r>
            <w:r>
              <w:rPr>
                <w:rFonts w:ascii="GHEA Grapalat" w:hAnsi="GHEA Grapalat" w:cs="Sylfaen"/>
                <w:sz w:val="20"/>
                <w:szCs w:val="20"/>
              </w:rPr>
              <w:t>,</w:t>
            </w:r>
            <w:r>
              <w:rPr>
                <w:rFonts w:ascii="GHEA Grapalat" w:hAnsi="GHEA Grapalat" w:cs="Sylfaen"/>
                <w:sz w:val="20"/>
                <w:szCs w:val="20"/>
                <w:lang w:val="hy-AM"/>
              </w:rPr>
              <w:t xml:space="preserve"> կամ անուն ազգանուն</w:t>
            </w:r>
          </w:p>
        </w:tc>
        <w:tc>
          <w:tcPr>
            <w:tcW w:w="2050" w:type="dxa"/>
            <w:tcBorders>
              <w:top w:val="single" w:color="auto" w:sz="4" w:space="0"/>
              <w:left w:val="single" w:color="auto" w:sz="4" w:space="0"/>
              <w:bottom w:val="single" w:color="auto" w:sz="4" w:space="0"/>
              <w:right w:val="single" w:color="auto" w:sz="4" w:space="0"/>
            </w:tcBorders>
          </w:tcPr>
          <w:p w14:paraId="49FA7FB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A03271D">
            <w:pPr>
              <w:jc w:val="center"/>
              <w:rPr>
                <w:rFonts w:ascii="GHEA Grapalat" w:hAnsi="GHEA Grapalat"/>
                <w:sz w:val="20"/>
                <w:szCs w:val="20"/>
              </w:rPr>
            </w:pPr>
            <w:r>
              <w:rPr>
                <w:rFonts w:ascii="GHEA Grapalat" w:hAnsi="GHEA Grapalat"/>
                <w:sz w:val="20"/>
                <w:szCs w:val="20"/>
              </w:rPr>
              <w:t>պարտադիր</w:t>
            </w:r>
          </w:p>
          <w:p w14:paraId="560058E1">
            <w:pPr>
              <w:jc w:val="center"/>
              <w:rPr>
                <w:rFonts w:ascii="GHEA Grapalat" w:hAnsi="GHEA Grapalat"/>
                <w:sz w:val="20"/>
                <w:szCs w:val="20"/>
              </w:rPr>
            </w:pPr>
            <w:r>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color="auto" w:sz="4" w:space="0"/>
              <w:left w:val="single" w:color="auto" w:sz="4" w:space="0"/>
              <w:bottom w:val="single" w:color="auto" w:sz="4" w:space="0"/>
              <w:right w:val="single" w:color="auto" w:sz="4" w:space="0"/>
            </w:tcBorders>
          </w:tcPr>
          <w:p w14:paraId="665E854E">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6DF9D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D5F424E">
            <w:pPr>
              <w:jc w:val="center"/>
              <w:rPr>
                <w:rFonts w:ascii="GHEA Grapalat" w:hAnsi="GHEA Grapalat"/>
                <w:sz w:val="20"/>
                <w:szCs w:val="20"/>
                <w:lang w:val="hy-AM"/>
              </w:rPr>
            </w:pPr>
            <w:r>
              <w:rPr>
                <w:rFonts w:ascii="GHEA Grapalat" w:hAnsi="GHEA Grapalat"/>
                <w:sz w:val="20"/>
                <w:szCs w:val="20"/>
                <w:lang w:val="hy-AM"/>
              </w:rPr>
              <w:t>10.</w:t>
            </w:r>
          </w:p>
        </w:tc>
        <w:tc>
          <w:tcPr>
            <w:tcW w:w="1938" w:type="dxa"/>
            <w:tcBorders>
              <w:top w:val="single" w:color="auto" w:sz="4" w:space="0"/>
              <w:left w:val="single" w:color="auto" w:sz="4" w:space="0"/>
              <w:bottom w:val="single" w:color="auto" w:sz="4" w:space="0"/>
              <w:right w:val="single" w:color="auto" w:sz="4" w:space="0"/>
            </w:tcBorders>
          </w:tcPr>
          <w:p w14:paraId="4A7FAFEF">
            <w:pPr>
              <w:jc w:val="center"/>
              <w:rPr>
                <w:rFonts w:ascii="GHEA Grapalat" w:hAnsi="GHEA Grapalat"/>
                <w:sz w:val="20"/>
                <w:szCs w:val="20"/>
              </w:rPr>
            </w:pPr>
            <w:r>
              <w:rPr>
                <w:rFonts w:ascii="GHEA Grapalat" w:hAnsi="GHEA Grapalat"/>
                <w:sz w:val="20"/>
                <w:szCs w:val="20"/>
              </w:rPr>
              <w:t>շահառուի Հ</w:t>
            </w:r>
            <w:r>
              <w:rPr>
                <w:rFonts w:ascii="GHEA Grapalat" w:hAnsi="GHEA Grapalat"/>
                <w:sz w:val="20"/>
                <w:szCs w:val="20"/>
                <w:lang w:val="hy-AM"/>
              </w:rPr>
              <w:t>ԾՀ</w:t>
            </w:r>
          </w:p>
        </w:tc>
        <w:tc>
          <w:tcPr>
            <w:tcW w:w="2050" w:type="dxa"/>
            <w:tcBorders>
              <w:top w:val="single" w:color="auto" w:sz="4" w:space="0"/>
              <w:left w:val="single" w:color="auto" w:sz="4" w:space="0"/>
              <w:bottom w:val="single" w:color="auto" w:sz="4" w:space="0"/>
              <w:right w:val="single" w:color="auto" w:sz="4" w:space="0"/>
            </w:tcBorders>
          </w:tcPr>
          <w:p w14:paraId="1F8D389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7BFFD3A">
            <w:pPr>
              <w:jc w:val="center"/>
              <w:rPr>
                <w:rFonts w:ascii="GHEA Grapalat" w:hAnsi="GHEA Grapalat"/>
                <w:sz w:val="20"/>
                <w:szCs w:val="20"/>
              </w:rPr>
            </w:pPr>
            <w:r>
              <w:rPr>
                <w:rFonts w:ascii="GHEA Grapalat" w:hAnsi="GHEA Grapalat"/>
                <w:sz w:val="20"/>
                <w:szCs w:val="20"/>
              </w:rPr>
              <w:t>ոչ պարտադիր</w:t>
            </w:r>
          </w:p>
          <w:p w14:paraId="6B6258C8">
            <w:pPr>
              <w:jc w:val="center"/>
              <w:rPr>
                <w:rFonts w:ascii="GHEA Grapalat" w:hAnsi="GHEA Grapalat"/>
                <w:sz w:val="20"/>
                <w:szCs w:val="20"/>
              </w:rPr>
            </w:pPr>
            <w:r>
              <w:rPr>
                <w:rFonts w:ascii="GHEA Grapalat" w:hAnsi="GHEA Grapalat" w:cs="Sylfaen"/>
                <w:sz w:val="20"/>
                <w:szCs w:val="20"/>
              </w:rPr>
              <w:t xml:space="preserve"> (</w:t>
            </w:r>
            <w:r>
              <w:rPr>
                <w:rFonts w:ascii="GHEA Grapalat" w:hAnsi="GHEA Grapalat" w:cs="Sylfaen"/>
                <w:sz w:val="20"/>
                <w:szCs w:val="20"/>
                <w:lang w:val="hy-AM"/>
              </w:rPr>
              <w:t>գնումների հետ կապված գործընթացում չի լրացվում</w:t>
            </w:r>
            <w:r>
              <w:rPr>
                <w:rFonts w:ascii="GHEA Grapalat" w:hAnsi="GHEA Grapalat" w:cs="Sylfaen"/>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36F4F222">
            <w:pPr>
              <w:jc w:val="center"/>
              <w:rPr>
                <w:rFonts w:ascii="GHEA Grapalat" w:hAnsi="GHEA Grapalat"/>
                <w:sz w:val="20"/>
                <w:szCs w:val="20"/>
              </w:rPr>
            </w:pPr>
            <w:r>
              <w:rPr>
                <w:rFonts w:ascii="GHEA Grapalat" w:hAnsi="GHEA Grapalat" w:cs="Sylfaen"/>
                <w:sz w:val="20"/>
                <w:szCs w:val="20"/>
                <w:lang w:val="ru-RU"/>
              </w:rPr>
              <w:t>(</w:t>
            </w:r>
            <w:r>
              <w:rPr>
                <w:rFonts w:ascii="GHEA Grapalat" w:hAnsi="GHEA Grapalat" w:cs="Sylfaen"/>
                <w:sz w:val="20"/>
                <w:szCs w:val="20"/>
                <w:lang w:val="hy-AM"/>
              </w:rPr>
              <w:t>չի լրացվում</w:t>
            </w:r>
            <w:r>
              <w:rPr>
                <w:rFonts w:ascii="GHEA Grapalat" w:hAnsi="GHEA Grapalat" w:cs="Sylfaen"/>
                <w:sz w:val="20"/>
                <w:szCs w:val="20"/>
                <w:lang w:val="ru-RU"/>
              </w:rPr>
              <w:t>)</w:t>
            </w:r>
          </w:p>
        </w:tc>
      </w:tr>
      <w:tr w14:paraId="38C3A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4C91DC0">
            <w:pPr>
              <w:jc w:val="center"/>
              <w:rPr>
                <w:rFonts w:ascii="GHEA Grapalat" w:hAnsi="GHEA Grapalat"/>
                <w:sz w:val="20"/>
                <w:szCs w:val="20"/>
              </w:rPr>
            </w:pPr>
            <w:r>
              <w:rPr>
                <w:rFonts w:ascii="GHEA Grapalat" w:hAnsi="GHEA Grapalat"/>
                <w:sz w:val="20"/>
                <w:szCs w:val="20"/>
                <w:lang w:val="hy-AM"/>
              </w:rPr>
              <w:t>11.</w:t>
            </w:r>
          </w:p>
        </w:tc>
        <w:tc>
          <w:tcPr>
            <w:tcW w:w="1938" w:type="dxa"/>
            <w:tcBorders>
              <w:top w:val="single" w:color="auto" w:sz="4" w:space="0"/>
              <w:left w:val="single" w:color="auto" w:sz="4" w:space="0"/>
              <w:bottom w:val="single" w:color="auto" w:sz="4" w:space="0"/>
              <w:right w:val="single" w:color="auto" w:sz="4" w:space="0"/>
            </w:tcBorders>
          </w:tcPr>
          <w:p w14:paraId="5287237E">
            <w:pPr>
              <w:jc w:val="center"/>
              <w:rPr>
                <w:rFonts w:ascii="GHEA Grapalat" w:hAnsi="GHEA Grapalat"/>
                <w:sz w:val="20"/>
                <w:szCs w:val="20"/>
              </w:rPr>
            </w:pPr>
            <w:r>
              <w:rPr>
                <w:rFonts w:ascii="GHEA Grapalat" w:hAnsi="GHEA Grapalat"/>
                <w:sz w:val="20"/>
                <w:szCs w:val="20"/>
              </w:rPr>
              <w:t>շահառուի ՀՎՀՀ</w:t>
            </w:r>
          </w:p>
        </w:tc>
        <w:tc>
          <w:tcPr>
            <w:tcW w:w="2050" w:type="dxa"/>
            <w:tcBorders>
              <w:top w:val="single" w:color="auto" w:sz="4" w:space="0"/>
              <w:left w:val="single" w:color="auto" w:sz="4" w:space="0"/>
              <w:bottom w:val="single" w:color="auto" w:sz="4" w:space="0"/>
              <w:right w:val="single" w:color="auto" w:sz="4" w:space="0"/>
            </w:tcBorders>
          </w:tcPr>
          <w:p w14:paraId="2569835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BDFC5DE">
            <w:pPr>
              <w:jc w:val="center"/>
              <w:rPr>
                <w:rFonts w:ascii="GHEA Grapalat" w:hAnsi="GHEA Grapalat"/>
                <w:sz w:val="20"/>
                <w:szCs w:val="20"/>
              </w:rPr>
            </w:pPr>
            <w:r>
              <w:rPr>
                <w:rFonts w:ascii="GHEA Grapalat" w:hAnsi="GHEA Grapalat"/>
                <w:sz w:val="20"/>
                <w:szCs w:val="20"/>
              </w:rPr>
              <w:t>ոչ պարտադիր</w:t>
            </w:r>
          </w:p>
          <w:p w14:paraId="32B6B0C3">
            <w:pPr>
              <w:jc w:val="center"/>
              <w:rPr>
                <w:rFonts w:ascii="GHEA Grapalat" w:hAnsi="GHEA Grapalat"/>
                <w:sz w:val="20"/>
                <w:szCs w:val="20"/>
              </w:rPr>
            </w:pPr>
            <w:r>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color="auto" w:sz="4" w:space="0"/>
              <w:left w:val="single" w:color="auto" w:sz="4" w:space="0"/>
              <w:bottom w:val="single" w:color="auto" w:sz="4" w:space="0"/>
              <w:right w:val="single" w:color="auto" w:sz="4" w:space="0"/>
            </w:tcBorders>
          </w:tcPr>
          <w:p w14:paraId="25A7FDE3">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3AA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4F0A47D">
            <w:pPr>
              <w:jc w:val="center"/>
              <w:rPr>
                <w:rFonts w:ascii="GHEA Grapalat" w:hAnsi="GHEA Grapalat"/>
                <w:sz w:val="20"/>
                <w:szCs w:val="20"/>
              </w:rPr>
            </w:pPr>
            <w:r>
              <w:rPr>
                <w:rFonts w:ascii="GHEA Grapalat" w:hAnsi="GHEA Grapalat"/>
                <w:sz w:val="20"/>
                <w:szCs w:val="20"/>
                <w:lang w:val="hy-AM"/>
              </w:rPr>
              <w:t>12.</w:t>
            </w:r>
          </w:p>
        </w:tc>
        <w:tc>
          <w:tcPr>
            <w:tcW w:w="1938" w:type="dxa"/>
            <w:tcBorders>
              <w:top w:val="single" w:color="auto" w:sz="4" w:space="0"/>
              <w:left w:val="single" w:color="auto" w:sz="4" w:space="0"/>
              <w:bottom w:val="single" w:color="auto" w:sz="4" w:space="0"/>
              <w:right w:val="single" w:color="auto" w:sz="4" w:space="0"/>
            </w:tcBorders>
          </w:tcPr>
          <w:p w14:paraId="5EE32C05">
            <w:pPr>
              <w:jc w:val="center"/>
              <w:rPr>
                <w:rFonts w:ascii="GHEA Grapalat" w:hAnsi="GHEA Grapalat"/>
                <w:sz w:val="20"/>
                <w:szCs w:val="20"/>
              </w:rPr>
            </w:pPr>
            <w:r>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color="auto" w:sz="4" w:space="0"/>
              <w:left w:val="single" w:color="auto" w:sz="4" w:space="0"/>
              <w:bottom w:val="single" w:color="auto" w:sz="4" w:space="0"/>
              <w:right w:val="single" w:color="auto" w:sz="4" w:space="0"/>
            </w:tcBorders>
          </w:tcPr>
          <w:p w14:paraId="4C1CA923">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2917E15">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229EA15B">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1433F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83BE7CC">
            <w:pPr>
              <w:jc w:val="center"/>
              <w:rPr>
                <w:rFonts w:ascii="GHEA Grapalat" w:hAnsi="GHEA Grapalat"/>
                <w:sz w:val="20"/>
                <w:szCs w:val="20"/>
              </w:rPr>
            </w:pPr>
            <w:r>
              <w:rPr>
                <w:rFonts w:ascii="GHEA Grapalat" w:hAnsi="GHEA Grapalat"/>
                <w:sz w:val="20"/>
                <w:szCs w:val="20"/>
                <w:lang w:val="hy-AM"/>
              </w:rPr>
              <w:t>13.</w:t>
            </w:r>
          </w:p>
        </w:tc>
        <w:tc>
          <w:tcPr>
            <w:tcW w:w="1938" w:type="dxa"/>
            <w:tcBorders>
              <w:top w:val="single" w:color="auto" w:sz="4" w:space="0"/>
              <w:left w:val="single" w:color="auto" w:sz="4" w:space="0"/>
              <w:bottom w:val="single" w:color="auto" w:sz="4" w:space="0"/>
              <w:right w:val="single" w:color="auto" w:sz="4" w:space="0"/>
            </w:tcBorders>
          </w:tcPr>
          <w:p w14:paraId="3D384D82">
            <w:pPr>
              <w:jc w:val="center"/>
              <w:rPr>
                <w:rFonts w:ascii="GHEA Grapalat" w:hAnsi="GHEA Grapalat"/>
                <w:sz w:val="20"/>
                <w:szCs w:val="20"/>
              </w:rPr>
            </w:pPr>
            <w:r>
              <w:rPr>
                <w:rFonts w:ascii="GHEA Grapalat" w:hAnsi="GHEA Grapalat"/>
                <w:sz w:val="20"/>
                <w:szCs w:val="20"/>
              </w:rPr>
              <w:t>շահառուի հաշվի համարը</w:t>
            </w:r>
          </w:p>
        </w:tc>
        <w:tc>
          <w:tcPr>
            <w:tcW w:w="2050" w:type="dxa"/>
            <w:tcBorders>
              <w:top w:val="single" w:color="auto" w:sz="4" w:space="0"/>
              <w:left w:val="single" w:color="auto" w:sz="4" w:space="0"/>
              <w:bottom w:val="single" w:color="auto" w:sz="4" w:space="0"/>
              <w:right w:val="single" w:color="auto" w:sz="4" w:space="0"/>
            </w:tcBorders>
          </w:tcPr>
          <w:p w14:paraId="34024A3F">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56E71A71">
            <w:pPr>
              <w:jc w:val="center"/>
              <w:rPr>
                <w:rFonts w:ascii="GHEA Grapalat" w:hAnsi="GHEA Grapalat"/>
                <w:sz w:val="20"/>
                <w:szCs w:val="20"/>
              </w:rPr>
            </w:pPr>
            <w:r>
              <w:rPr>
                <w:rFonts w:ascii="GHEA Grapalat" w:hAnsi="GHEA Grapalat"/>
                <w:sz w:val="20"/>
                <w:szCs w:val="20"/>
              </w:rPr>
              <w:t>պարտադիր</w:t>
            </w:r>
          </w:p>
          <w:p w14:paraId="7AEE4CCB">
            <w:pPr>
              <w:jc w:val="center"/>
              <w:rPr>
                <w:rFonts w:ascii="GHEA Grapalat" w:hAnsi="GHEA Grapalat"/>
                <w:sz w:val="20"/>
                <w:szCs w:val="20"/>
              </w:rPr>
            </w:pPr>
            <w:r>
              <w:rPr>
                <w:rFonts w:ascii="GHEA Grapalat" w:hAnsi="GHEA Grapalat"/>
                <w:sz w:val="20"/>
                <w:szCs w:val="20"/>
              </w:rPr>
              <w:t>լրացվում է շահառուի այն բանկային (</w:t>
            </w:r>
            <w:r>
              <w:rPr>
                <w:rFonts w:ascii="GHEA Grapalat" w:hAnsi="GHEA Grapalat"/>
                <w:sz w:val="20"/>
                <w:szCs w:val="20"/>
                <w:lang w:val="hy-AM"/>
              </w:rPr>
              <w:t>գանձապետական</w:t>
            </w:r>
            <w:r>
              <w:rPr>
                <w:rFonts w:ascii="GHEA Grapalat" w:hAnsi="GHEA Grapalat"/>
                <w:sz w:val="20"/>
                <w:szCs w:val="20"/>
              </w:rPr>
              <w:t>) հաշվի համարը, որի վրա պետք է փոխանցվեն վճարողից գանձված միջոցները</w:t>
            </w:r>
          </w:p>
        </w:tc>
        <w:tc>
          <w:tcPr>
            <w:tcW w:w="2640" w:type="dxa"/>
            <w:tcBorders>
              <w:top w:val="single" w:color="auto" w:sz="4" w:space="0"/>
              <w:left w:val="single" w:color="auto" w:sz="4" w:space="0"/>
              <w:bottom w:val="single" w:color="auto" w:sz="4" w:space="0"/>
              <w:right w:val="single" w:color="auto" w:sz="4" w:space="0"/>
            </w:tcBorders>
          </w:tcPr>
          <w:p w14:paraId="23050F98">
            <w:pPr>
              <w:jc w:val="center"/>
              <w:rPr>
                <w:rFonts w:ascii="GHEA Grapalat" w:hAnsi="GHEA Grapalat"/>
                <w:sz w:val="20"/>
                <w:szCs w:val="20"/>
              </w:rPr>
            </w:pPr>
            <w:r>
              <w:rPr>
                <w:rFonts w:ascii="GHEA Grapalat" w:hAnsi="GHEA Grapalat"/>
                <w:sz w:val="20"/>
                <w:szCs w:val="20"/>
              </w:rPr>
              <w:t>նախապես լրացվում է շահառուի կողմից` հրավերով</w:t>
            </w:r>
          </w:p>
        </w:tc>
      </w:tr>
      <w:tr w14:paraId="63780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9044263">
            <w:pPr>
              <w:jc w:val="center"/>
              <w:rPr>
                <w:rFonts w:ascii="GHEA Grapalat" w:hAnsi="GHEA Grapalat"/>
                <w:sz w:val="20"/>
                <w:szCs w:val="20"/>
              </w:rPr>
            </w:pPr>
            <w:r>
              <w:rPr>
                <w:rFonts w:ascii="GHEA Grapalat" w:hAnsi="GHEA Grapalat"/>
                <w:sz w:val="20"/>
                <w:szCs w:val="20"/>
                <w:lang w:val="hy-AM"/>
              </w:rPr>
              <w:t>14.</w:t>
            </w:r>
          </w:p>
        </w:tc>
        <w:tc>
          <w:tcPr>
            <w:tcW w:w="1938" w:type="dxa"/>
            <w:tcBorders>
              <w:top w:val="single" w:color="auto" w:sz="4" w:space="0"/>
              <w:left w:val="single" w:color="auto" w:sz="4" w:space="0"/>
              <w:bottom w:val="single" w:color="auto" w:sz="4" w:space="0"/>
              <w:right w:val="single" w:color="auto" w:sz="4" w:space="0"/>
            </w:tcBorders>
          </w:tcPr>
          <w:p w14:paraId="237399EC">
            <w:pPr>
              <w:jc w:val="center"/>
              <w:rPr>
                <w:rFonts w:ascii="GHEA Grapalat" w:hAnsi="GHEA Grapalat"/>
                <w:sz w:val="20"/>
                <w:szCs w:val="20"/>
              </w:rPr>
            </w:pPr>
            <w:r>
              <w:rPr>
                <w:rFonts w:ascii="GHEA Grapalat" w:hAnsi="GHEA Grapalat"/>
                <w:sz w:val="20"/>
                <w:szCs w:val="20"/>
              </w:rPr>
              <w:t>գումարը (թվերով և բառերով)</w:t>
            </w:r>
          </w:p>
        </w:tc>
        <w:tc>
          <w:tcPr>
            <w:tcW w:w="2050" w:type="dxa"/>
            <w:tcBorders>
              <w:top w:val="single" w:color="auto" w:sz="4" w:space="0"/>
              <w:left w:val="single" w:color="auto" w:sz="4" w:space="0"/>
              <w:bottom w:val="single" w:color="auto" w:sz="4" w:space="0"/>
              <w:right w:val="single" w:color="auto" w:sz="4" w:space="0"/>
            </w:tcBorders>
          </w:tcPr>
          <w:p w14:paraId="24E4B0E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46444CB">
            <w:pPr>
              <w:jc w:val="center"/>
              <w:rPr>
                <w:rFonts w:ascii="GHEA Grapalat" w:hAnsi="GHEA Grapalat"/>
                <w:sz w:val="20"/>
                <w:szCs w:val="20"/>
              </w:rPr>
            </w:pPr>
            <w:r>
              <w:rPr>
                <w:rFonts w:ascii="GHEA Grapalat" w:hAnsi="GHEA Grapalat"/>
                <w:sz w:val="20"/>
                <w:szCs w:val="20"/>
              </w:rPr>
              <w:t>պարտադիր</w:t>
            </w:r>
          </w:p>
          <w:p w14:paraId="45B011A3">
            <w:pPr>
              <w:jc w:val="center"/>
              <w:rPr>
                <w:rFonts w:ascii="GHEA Grapalat" w:hAnsi="GHEA Grapalat"/>
                <w:sz w:val="20"/>
                <w:szCs w:val="20"/>
              </w:rPr>
            </w:pPr>
            <w:r>
              <w:rPr>
                <w:rFonts w:ascii="GHEA Grapalat" w:hAnsi="GHEA Grapalat"/>
                <w:sz w:val="20"/>
                <w:szCs w:val="20"/>
              </w:rPr>
              <w:t>լրացվում է շահառուին վճարման ենթակա գումարը</w:t>
            </w:r>
          </w:p>
        </w:tc>
        <w:tc>
          <w:tcPr>
            <w:tcW w:w="2640" w:type="dxa"/>
            <w:tcBorders>
              <w:top w:val="single" w:color="auto" w:sz="4" w:space="0"/>
              <w:left w:val="single" w:color="auto" w:sz="4" w:space="0"/>
              <w:bottom w:val="single" w:color="auto" w:sz="4" w:space="0"/>
              <w:right w:val="single" w:color="auto" w:sz="4" w:space="0"/>
            </w:tcBorders>
          </w:tcPr>
          <w:p w14:paraId="0EA177A7">
            <w:pPr>
              <w:jc w:val="center"/>
              <w:rPr>
                <w:rFonts w:ascii="GHEA Grapalat" w:hAnsi="GHEA Grapalat"/>
                <w:sz w:val="20"/>
                <w:szCs w:val="20"/>
                <w:lang w:val="hy-AM"/>
              </w:rPr>
            </w:pPr>
            <w:r>
              <w:rPr>
                <w:rFonts w:ascii="GHEA Grapalat" w:hAnsi="GHEA Grapalat"/>
                <w:sz w:val="20"/>
                <w:szCs w:val="20"/>
              </w:rPr>
              <w:t>լրացվում է վճարողի կողմից</w:t>
            </w:r>
            <w:r>
              <w:rPr>
                <w:rFonts w:ascii="GHEA Grapalat" w:hAnsi="GHEA Grapalat"/>
                <w:sz w:val="20"/>
                <w:szCs w:val="20"/>
                <w:lang w:val="hy-AM"/>
              </w:rPr>
              <w:t xml:space="preserve"> </w:t>
            </w:r>
          </w:p>
        </w:tc>
      </w:tr>
      <w:tr w14:paraId="77CC8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EECDC9F">
            <w:pPr>
              <w:jc w:val="center"/>
              <w:rPr>
                <w:rFonts w:ascii="GHEA Grapalat" w:hAnsi="GHEA Grapalat"/>
                <w:sz w:val="20"/>
                <w:szCs w:val="20"/>
                <w:lang w:val="hy-AM"/>
              </w:rPr>
            </w:pPr>
            <w:r>
              <w:rPr>
                <w:rFonts w:ascii="GHEA Grapalat" w:hAnsi="GHEA Grapalat"/>
                <w:sz w:val="20"/>
                <w:szCs w:val="20"/>
                <w:lang w:val="hy-AM"/>
              </w:rPr>
              <w:t>15.</w:t>
            </w:r>
          </w:p>
        </w:tc>
        <w:tc>
          <w:tcPr>
            <w:tcW w:w="1938" w:type="dxa"/>
            <w:tcBorders>
              <w:top w:val="single" w:color="auto" w:sz="4" w:space="0"/>
              <w:left w:val="single" w:color="auto" w:sz="4" w:space="0"/>
              <w:bottom w:val="single" w:color="auto" w:sz="4" w:space="0"/>
              <w:right w:val="single" w:color="auto" w:sz="4" w:space="0"/>
            </w:tcBorders>
          </w:tcPr>
          <w:p w14:paraId="2FD8799C">
            <w:pPr>
              <w:jc w:val="center"/>
              <w:rPr>
                <w:rFonts w:ascii="GHEA Grapalat" w:hAnsi="GHEA Grapalat"/>
                <w:sz w:val="20"/>
                <w:szCs w:val="20"/>
                <w:lang w:val="hy-AM"/>
              </w:rPr>
            </w:pPr>
            <w:r>
              <w:rPr>
                <w:rFonts w:ascii="GHEA Grapalat" w:hAnsi="GHEA Grapalat" w:cs="Sylfaen"/>
                <w:sz w:val="20"/>
                <w:szCs w:val="20"/>
                <w:lang w:val="hy-AM"/>
              </w:rPr>
              <w:t>Ակցեպտավորված գումարը՝  (թվերով</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բառերով)  </w:t>
            </w:r>
          </w:p>
        </w:tc>
        <w:tc>
          <w:tcPr>
            <w:tcW w:w="2050" w:type="dxa"/>
            <w:tcBorders>
              <w:top w:val="single" w:color="auto" w:sz="4" w:space="0"/>
              <w:left w:val="single" w:color="auto" w:sz="4" w:space="0"/>
              <w:bottom w:val="single" w:color="auto" w:sz="4" w:space="0"/>
              <w:right w:val="single" w:color="auto" w:sz="4" w:space="0"/>
            </w:tcBorders>
          </w:tcPr>
          <w:p w14:paraId="1EBE11D7">
            <w:pPr>
              <w:jc w:val="center"/>
              <w:rPr>
                <w:rFonts w:ascii="GHEA Grapalat" w:hAnsi="GHEA Grapalat"/>
                <w:sz w:val="20"/>
                <w:szCs w:val="20"/>
                <w:lang w:val="hy-AM"/>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CBF3979">
            <w:pPr>
              <w:jc w:val="center"/>
              <w:rPr>
                <w:rFonts w:ascii="GHEA Grapalat" w:hAnsi="GHEA Grapalat"/>
                <w:sz w:val="20"/>
                <w:szCs w:val="20"/>
                <w:lang w:val="hy-AM"/>
              </w:rPr>
            </w:pPr>
            <w:r>
              <w:rPr>
                <w:rFonts w:ascii="GHEA Grapalat" w:hAnsi="GHEA Grapalat"/>
                <w:sz w:val="20"/>
                <w:szCs w:val="20"/>
                <w:lang w:val="hy-AM"/>
              </w:rPr>
              <w:t>ոչ պարտադիր</w:t>
            </w:r>
          </w:p>
          <w:p w14:paraId="4F0CC507">
            <w:pPr>
              <w:jc w:val="center"/>
              <w:rPr>
                <w:rFonts w:ascii="GHEA Grapalat" w:hAnsi="GHEA Grapalat"/>
                <w:sz w:val="20"/>
                <w:szCs w:val="20"/>
                <w:lang w:val="hy-AM"/>
              </w:rPr>
            </w:pPr>
            <w:r>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color="auto" w:sz="4" w:space="0"/>
              <w:left w:val="single" w:color="auto" w:sz="4" w:space="0"/>
              <w:bottom w:val="single" w:color="auto" w:sz="4" w:space="0"/>
              <w:right w:val="single" w:color="auto" w:sz="4" w:space="0"/>
            </w:tcBorders>
          </w:tcPr>
          <w:p w14:paraId="37EF70F0">
            <w:pPr>
              <w:jc w:val="center"/>
              <w:rPr>
                <w:rFonts w:ascii="GHEA Grapalat" w:hAnsi="GHEA Grapalat"/>
                <w:sz w:val="20"/>
                <w:szCs w:val="20"/>
                <w:lang w:val="hy-AM"/>
              </w:rPr>
            </w:pPr>
            <w:r>
              <w:rPr>
                <w:rFonts w:ascii="GHEA Grapalat" w:hAnsi="GHEA Grapalat" w:cs="Sylfaen"/>
                <w:sz w:val="20"/>
                <w:szCs w:val="20"/>
                <w:lang w:val="hy-AM"/>
              </w:rPr>
              <w:t>(չի լրացվում եւ չի կիրառվում)</w:t>
            </w:r>
          </w:p>
        </w:tc>
      </w:tr>
      <w:tr w14:paraId="0C154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C731038">
            <w:pPr>
              <w:jc w:val="center"/>
              <w:rPr>
                <w:rFonts w:ascii="GHEA Grapalat" w:hAnsi="GHEA Grapalat"/>
                <w:sz w:val="20"/>
                <w:szCs w:val="20"/>
                <w:lang w:val="hy-AM"/>
              </w:rPr>
            </w:pPr>
            <w:r>
              <w:rPr>
                <w:rFonts w:ascii="GHEA Grapalat" w:hAnsi="GHEA Grapalat"/>
                <w:sz w:val="20"/>
                <w:szCs w:val="20"/>
                <w:lang w:val="hy-AM"/>
              </w:rPr>
              <w:t>16.</w:t>
            </w:r>
          </w:p>
        </w:tc>
        <w:tc>
          <w:tcPr>
            <w:tcW w:w="1938" w:type="dxa"/>
            <w:tcBorders>
              <w:top w:val="single" w:color="auto" w:sz="4" w:space="0"/>
              <w:left w:val="single" w:color="auto" w:sz="4" w:space="0"/>
              <w:bottom w:val="single" w:color="auto" w:sz="4" w:space="0"/>
              <w:right w:val="single" w:color="auto" w:sz="4" w:space="0"/>
            </w:tcBorders>
          </w:tcPr>
          <w:p w14:paraId="65422F26">
            <w:pPr>
              <w:jc w:val="center"/>
              <w:rPr>
                <w:rFonts w:ascii="GHEA Grapalat" w:hAnsi="GHEA Grapalat"/>
                <w:sz w:val="20"/>
                <w:szCs w:val="20"/>
              </w:rPr>
            </w:pPr>
            <w:r>
              <w:rPr>
                <w:rFonts w:ascii="GHEA Grapalat" w:hAnsi="GHEA Grapalat"/>
                <w:sz w:val="20"/>
                <w:szCs w:val="20"/>
              </w:rPr>
              <w:t>արժույթը (բառերով և կոդով)</w:t>
            </w:r>
          </w:p>
        </w:tc>
        <w:tc>
          <w:tcPr>
            <w:tcW w:w="2050" w:type="dxa"/>
            <w:tcBorders>
              <w:top w:val="single" w:color="auto" w:sz="4" w:space="0"/>
              <w:left w:val="single" w:color="auto" w:sz="4" w:space="0"/>
              <w:bottom w:val="single" w:color="auto" w:sz="4" w:space="0"/>
              <w:right w:val="single" w:color="auto" w:sz="4" w:space="0"/>
            </w:tcBorders>
          </w:tcPr>
          <w:p w14:paraId="3717B9EB">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444428A">
            <w:pPr>
              <w:jc w:val="center"/>
              <w:rPr>
                <w:rFonts w:ascii="GHEA Grapalat" w:hAnsi="GHEA Grapalat"/>
                <w:sz w:val="20"/>
                <w:szCs w:val="20"/>
              </w:rPr>
            </w:pPr>
            <w:r>
              <w:rPr>
                <w:rFonts w:ascii="GHEA Grapalat" w:hAnsi="GHEA Grapalat"/>
                <w:sz w:val="20"/>
                <w:szCs w:val="20"/>
              </w:rPr>
              <w:t>պարտադիր</w:t>
            </w:r>
          </w:p>
        </w:tc>
        <w:tc>
          <w:tcPr>
            <w:tcW w:w="2640" w:type="dxa"/>
            <w:tcBorders>
              <w:top w:val="single" w:color="auto" w:sz="4" w:space="0"/>
              <w:left w:val="single" w:color="auto" w:sz="4" w:space="0"/>
              <w:bottom w:val="single" w:color="auto" w:sz="4" w:space="0"/>
              <w:right w:val="single" w:color="auto" w:sz="4" w:space="0"/>
            </w:tcBorders>
          </w:tcPr>
          <w:p w14:paraId="69B97DA0">
            <w:pPr>
              <w:jc w:val="center"/>
              <w:rPr>
                <w:rFonts w:ascii="GHEA Grapalat" w:hAnsi="GHEA Grapalat"/>
                <w:sz w:val="20"/>
                <w:szCs w:val="20"/>
              </w:rPr>
            </w:pPr>
            <w:r>
              <w:rPr>
                <w:rFonts w:ascii="GHEA Grapalat" w:hAnsi="GHEA Grapalat"/>
                <w:sz w:val="20"/>
                <w:szCs w:val="20"/>
              </w:rPr>
              <w:t>լրացվում է վճարողի կողմից</w:t>
            </w:r>
          </w:p>
        </w:tc>
      </w:tr>
      <w:tr w14:paraId="2136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74370B9">
            <w:pPr>
              <w:jc w:val="center"/>
              <w:rPr>
                <w:rFonts w:ascii="GHEA Grapalat" w:hAnsi="GHEA Grapalat"/>
                <w:sz w:val="20"/>
                <w:szCs w:val="20"/>
              </w:rPr>
            </w:pPr>
            <w:r>
              <w:rPr>
                <w:rFonts w:ascii="GHEA Grapalat" w:hAnsi="GHEA Grapalat"/>
                <w:sz w:val="20"/>
                <w:szCs w:val="20"/>
                <w:lang w:val="hy-AM"/>
              </w:rPr>
              <w:t>17.</w:t>
            </w:r>
          </w:p>
        </w:tc>
        <w:tc>
          <w:tcPr>
            <w:tcW w:w="1938" w:type="dxa"/>
            <w:tcBorders>
              <w:top w:val="single" w:color="auto" w:sz="4" w:space="0"/>
              <w:left w:val="single" w:color="auto" w:sz="4" w:space="0"/>
              <w:bottom w:val="single" w:color="auto" w:sz="4" w:space="0"/>
              <w:right w:val="single" w:color="auto" w:sz="4" w:space="0"/>
            </w:tcBorders>
          </w:tcPr>
          <w:p w14:paraId="614821B4">
            <w:pPr>
              <w:jc w:val="center"/>
              <w:rPr>
                <w:rFonts w:ascii="GHEA Grapalat" w:hAnsi="GHEA Grapalat"/>
                <w:sz w:val="20"/>
                <w:szCs w:val="20"/>
              </w:rPr>
            </w:pPr>
            <w:r>
              <w:rPr>
                <w:rFonts w:ascii="GHEA Grapalat" w:hAnsi="GHEA Grapalat"/>
                <w:sz w:val="20"/>
                <w:szCs w:val="20"/>
              </w:rPr>
              <w:t>գործարքի նպատակը</w:t>
            </w:r>
          </w:p>
        </w:tc>
        <w:tc>
          <w:tcPr>
            <w:tcW w:w="2050" w:type="dxa"/>
            <w:tcBorders>
              <w:top w:val="single" w:color="auto" w:sz="4" w:space="0"/>
              <w:left w:val="single" w:color="auto" w:sz="4" w:space="0"/>
              <w:bottom w:val="single" w:color="auto" w:sz="4" w:space="0"/>
              <w:right w:val="single" w:color="auto" w:sz="4" w:space="0"/>
            </w:tcBorders>
          </w:tcPr>
          <w:p w14:paraId="2741CE9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229EFBF4">
            <w:pPr>
              <w:jc w:val="center"/>
              <w:rPr>
                <w:rFonts w:ascii="GHEA Grapalat" w:hAnsi="GHEA Grapalat"/>
                <w:sz w:val="20"/>
                <w:szCs w:val="20"/>
                <w:lang w:val="hy-AM"/>
              </w:rPr>
            </w:pPr>
            <w:r>
              <w:rPr>
                <w:rFonts w:ascii="GHEA Grapalat" w:hAnsi="GHEA Grapalat"/>
                <w:sz w:val="20"/>
                <w:szCs w:val="20"/>
              </w:rPr>
              <w:t xml:space="preserve">Պարտադիր </w:t>
            </w:r>
            <w:r>
              <w:rPr>
                <w:rFonts w:ascii="GHEA Grapalat" w:hAnsi="GHEA Grapalat"/>
                <w:sz w:val="20"/>
                <w:szCs w:val="20"/>
                <w:lang w:val="hy-AM"/>
              </w:rPr>
              <w:t xml:space="preserve">լրացվում է </w:t>
            </w:r>
            <w:r>
              <w:rPr>
                <w:rFonts w:ascii="GHEA Grapalat" w:hAnsi="GHEA Grapalat"/>
                <w:sz w:val="20"/>
                <w:szCs w:val="20"/>
              </w:rPr>
              <w:t>«</w:t>
            </w:r>
            <w:r>
              <w:rPr>
                <w:rFonts w:ascii="GHEA Grapalat" w:hAnsi="GHEA Grapalat"/>
                <w:sz w:val="20"/>
                <w:szCs w:val="20"/>
                <w:lang w:val="hy-AM"/>
              </w:rPr>
              <w:t>պայմանագրի կատարման ապահովման համար</w:t>
            </w:r>
            <w:r>
              <w:rPr>
                <w:rFonts w:ascii="GHEA Grapalat" w:hAnsi="GHEA Grapalat"/>
                <w:sz w:val="20"/>
                <w:szCs w:val="20"/>
              </w:rPr>
              <w:t>»</w:t>
            </w:r>
            <w:r>
              <w:rPr>
                <w:rFonts w:ascii="GHEA Grapalat" w:hAnsi="GHEA Grapalat"/>
                <w:sz w:val="20"/>
                <w:szCs w:val="20"/>
                <w:lang w:val="hy-AM"/>
              </w:rPr>
              <w:t xml:space="preserve"> բառերը</w:t>
            </w:r>
          </w:p>
        </w:tc>
        <w:tc>
          <w:tcPr>
            <w:tcW w:w="2640" w:type="dxa"/>
            <w:tcBorders>
              <w:top w:val="single" w:color="auto" w:sz="4" w:space="0"/>
              <w:left w:val="single" w:color="auto" w:sz="4" w:space="0"/>
              <w:bottom w:val="single" w:color="auto" w:sz="4" w:space="0"/>
              <w:right w:val="single" w:color="auto" w:sz="4" w:space="0"/>
            </w:tcBorders>
          </w:tcPr>
          <w:p w14:paraId="4834809A">
            <w:pPr>
              <w:jc w:val="center"/>
              <w:rPr>
                <w:rFonts w:ascii="GHEA Grapalat" w:hAnsi="GHEA Grapalat"/>
                <w:sz w:val="20"/>
                <w:szCs w:val="20"/>
                <w:lang w:val="hy-AM"/>
              </w:rPr>
            </w:pPr>
            <w:r>
              <w:rPr>
                <w:rFonts w:ascii="GHEA Grapalat" w:hAnsi="GHEA Grapalat"/>
                <w:sz w:val="20"/>
                <w:szCs w:val="20"/>
                <w:lang w:val="hy-AM"/>
              </w:rPr>
              <w:t>նախապես լրացվում է շահառուի կողմից` հրավերով</w:t>
            </w:r>
          </w:p>
        </w:tc>
      </w:tr>
      <w:tr w14:paraId="60EAE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2E489BF">
            <w:pPr>
              <w:jc w:val="center"/>
              <w:rPr>
                <w:rFonts w:ascii="GHEA Grapalat" w:hAnsi="GHEA Grapalat"/>
                <w:sz w:val="20"/>
                <w:szCs w:val="20"/>
              </w:rPr>
            </w:pPr>
            <w:r>
              <w:rPr>
                <w:rFonts w:ascii="GHEA Grapalat" w:hAnsi="GHEA Grapalat"/>
                <w:sz w:val="20"/>
                <w:szCs w:val="20"/>
                <w:lang w:val="hy-AM"/>
              </w:rPr>
              <w:t>18.</w:t>
            </w:r>
          </w:p>
        </w:tc>
        <w:tc>
          <w:tcPr>
            <w:tcW w:w="1938" w:type="dxa"/>
            <w:tcBorders>
              <w:top w:val="single" w:color="auto" w:sz="4" w:space="0"/>
              <w:left w:val="single" w:color="auto" w:sz="4" w:space="0"/>
              <w:bottom w:val="single" w:color="auto" w:sz="4" w:space="0"/>
              <w:right w:val="single" w:color="auto" w:sz="4" w:space="0"/>
            </w:tcBorders>
          </w:tcPr>
          <w:p w14:paraId="54854FAF">
            <w:pPr>
              <w:jc w:val="center"/>
              <w:rPr>
                <w:rFonts w:ascii="GHEA Grapalat" w:hAnsi="GHEA Grapalat"/>
                <w:sz w:val="20"/>
                <w:szCs w:val="20"/>
              </w:rPr>
            </w:pPr>
            <w:r>
              <w:rPr>
                <w:rFonts w:ascii="GHEA Grapalat" w:hAnsi="GHEA Grapalat" w:cs="Sylfaen"/>
                <w:sz w:val="20"/>
                <w:szCs w:val="20"/>
                <w:lang w:val="hy-AM"/>
              </w:rPr>
              <w:t xml:space="preserve">Վճարման կատարման հիմքերը՝ </w:t>
            </w:r>
          </w:p>
        </w:tc>
        <w:tc>
          <w:tcPr>
            <w:tcW w:w="2050" w:type="dxa"/>
            <w:tcBorders>
              <w:top w:val="single" w:color="auto" w:sz="4" w:space="0"/>
              <w:left w:val="single" w:color="auto" w:sz="4" w:space="0"/>
              <w:bottom w:val="single" w:color="auto" w:sz="4" w:space="0"/>
              <w:right w:val="single" w:color="auto" w:sz="4" w:space="0"/>
            </w:tcBorders>
          </w:tcPr>
          <w:p w14:paraId="194ECA9D">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EBF9AEF">
            <w:pPr>
              <w:jc w:val="center"/>
              <w:rPr>
                <w:rFonts w:ascii="GHEA Grapalat" w:hAnsi="GHEA Grapalat"/>
                <w:sz w:val="20"/>
                <w:szCs w:val="20"/>
              </w:rPr>
            </w:pPr>
            <w:r>
              <w:rPr>
                <w:rFonts w:ascii="GHEA Grapalat" w:hAnsi="GHEA Grapalat"/>
                <w:sz w:val="20"/>
                <w:szCs w:val="20"/>
              </w:rPr>
              <w:t>պարտադիր</w:t>
            </w:r>
          </w:p>
          <w:p w14:paraId="17A7C1FB">
            <w:pPr>
              <w:jc w:val="center"/>
              <w:rPr>
                <w:rFonts w:ascii="GHEA Grapalat" w:hAnsi="GHEA Grapalat"/>
                <w:sz w:val="20"/>
                <w:szCs w:val="20"/>
              </w:rPr>
            </w:pPr>
            <w:r>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Pr>
                <w:rFonts w:ascii="GHEA Grapalat" w:hAnsi="GHEA Grapalat"/>
                <w:sz w:val="20"/>
                <w:szCs w:val="20"/>
                <w:lang w:val="hy-AM"/>
              </w:rPr>
              <w:t>,</w:t>
            </w:r>
            <w:r>
              <w:rPr>
                <w:rFonts w:ascii="GHEA Grapalat" w:hAnsi="GHEA Grapalat" w:cs="Arial"/>
                <w:sz w:val="20"/>
                <w:szCs w:val="20"/>
                <w:lang w:val="hy-AM"/>
              </w:rPr>
              <w:t xml:space="preserve"> </w:t>
            </w:r>
            <w:r>
              <w:rPr>
                <w:rFonts w:ascii="GHEA Grapalat" w:hAnsi="GHEA Grapalat"/>
                <w:sz w:val="20"/>
                <w:szCs w:val="20"/>
              </w:rPr>
              <w:t xml:space="preserve"> գնման ընթացակարգի ծածկագիրը</w:t>
            </w:r>
            <w:r>
              <w:rPr>
                <w:rFonts w:ascii="GHEA Grapalat" w:hAnsi="GHEA Grapalat" w:cs="Arial"/>
                <w:sz w:val="20"/>
                <w:szCs w:val="20"/>
                <w:lang w:val="hy-AM"/>
              </w:rPr>
              <w:t xml:space="preserve"> ըստ տուժանքի մասին համաձայնագրի,</w:t>
            </w:r>
          </w:p>
        </w:tc>
        <w:tc>
          <w:tcPr>
            <w:tcW w:w="2640" w:type="dxa"/>
            <w:tcBorders>
              <w:top w:val="single" w:color="auto" w:sz="4" w:space="0"/>
              <w:left w:val="single" w:color="auto" w:sz="4" w:space="0"/>
              <w:bottom w:val="single" w:color="auto" w:sz="4" w:space="0"/>
              <w:right w:val="single" w:color="auto" w:sz="4" w:space="0"/>
            </w:tcBorders>
          </w:tcPr>
          <w:p w14:paraId="19C9771A">
            <w:pPr>
              <w:jc w:val="center"/>
              <w:rPr>
                <w:rFonts w:ascii="GHEA Grapalat" w:hAnsi="GHEA Grapalat"/>
                <w:sz w:val="20"/>
                <w:szCs w:val="20"/>
                <w:lang w:val="hy-AM"/>
              </w:rPr>
            </w:pPr>
            <w:r>
              <w:rPr>
                <w:rFonts w:ascii="GHEA Grapalat" w:hAnsi="GHEA Grapalat"/>
                <w:sz w:val="20"/>
                <w:szCs w:val="20"/>
              </w:rPr>
              <w:t xml:space="preserve">լրացվում է </w:t>
            </w:r>
            <w:r>
              <w:rPr>
                <w:rFonts w:ascii="GHEA Grapalat" w:hAnsi="GHEA Grapalat"/>
                <w:sz w:val="20"/>
                <w:szCs w:val="20"/>
                <w:lang w:val="hy-AM"/>
              </w:rPr>
              <w:t>շահառու</w:t>
            </w:r>
            <w:r>
              <w:rPr>
                <w:rFonts w:ascii="GHEA Grapalat" w:hAnsi="GHEA Grapalat"/>
                <w:sz w:val="20"/>
                <w:szCs w:val="20"/>
              </w:rPr>
              <w:t>ի կողմից</w:t>
            </w:r>
          </w:p>
        </w:tc>
      </w:tr>
      <w:tr w14:paraId="1AC6D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FB089CA">
            <w:pPr>
              <w:jc w:val="center"/>
              <w:rPr>
                <w:rFonts w:ascii="GHEA Grapalat" w:hAnsi="GHEA Grapalat"/>
                <w:sz w:val="20"/>
                <w:szCs w:val="20"/>
                <w:lang w:val="hy-AM"/>
              </w:rPr>
            </w:pPr>
            <w:r>
              <w:rPr>
                <w:rFonts w:ascii="GHEA Grapalat" w:hAnsi="GHEA Grapalat"/>
                <w:sz w:val="20"/>
                <w:szCs w:val="20"/>
                <w:lang w:val="hy-AM"/>
              </w:rPr>
              <w:t>19.</w:t>
            </w:r>
          </w:p>
        </w:tc>
        <w:tc>
          <w:tcPr>
            <w:tcW w:w="1938" w:type="dxa"/>
            <w:tcBorders>
              <w:top w:val="single" w:color="auto" w:sz="4" w:space="0"/>
              <w:left w:val="single" w:color="auto" w:sz="4" w:space="0"/>
              <w:bottom w:val="single" w:color="auto" w:sz="4" w:space="0"/>
              <w:right w:val="single" w:color="auto" w:sz="4" w:space="0"/>
            </w:tcBorders>
          </w:tcPr>
          <w:p w14:paraId="22A2E174">
            <w:pPr>
              <w:jc w:val="center"/>
              <w:rPr>
                <w:rFonts w:ascii="GHEA Grapalat" w:hAnsi="GHEA Grapalat"/>
                <w:sz w:val="20"/>
                <w:szCs w:val="20"/>
              </w:rPr>
            </w:pPr>
            <w:r>
              <w:rPr>
                <w:rFonts w:ascii="GHEA Grapalat" w:hAnsi="GHEA Grapalat" w:cs="Sylfaen"/>
                <w:sz w:val="20"/>
                <w:szCs w:val="20"/>
                <w:lang w:val="hy-AM"/>
              </w:rPr>
              <w:t xml:space="preserve">Վճարման պայմանները՝                                </w:t>
            </w:r>
          </w:p>
        </w:tc>
        <w:tc>
          <w:tcPr>
            <w:tcW w:w="2050" w:type="dxa"/>
            <w:tcBorders>
              <w:top w:val="single" w:color="auto" w:sz="4" w:space="0"/>
              <w:left w:val="single" w:color="auto" w:sz="4" w:space="0"/>
              <w:bottom w:val="single" w:color="auto" w:sz="4" w:space="0"/>
              <w:right w:val="single" w:color="auto" w:sz="4" w:space="0"/>
            </w:tcBorders>
          </w:tcPr>
          <w:p w14:paraId="5DAFD52A">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D9184AC">
            <w:pPr>
              <w:jc w:val="center"/>
              <w:rPr>
                <w:rFonts w:ascii="GHEA Grapalat" w:hAnsi="GHEA Grapalat" w:cs="Sylfaen"/>
                <w:sz w:val="20"/>
                <w:szCs w:val="20"/>
                <w:lang w:val="hy-AM"/>
              </w:rPr>
            </w:pPr>
            <w:r>
              <w:rPr>
                <w:rFonts w:ascii="GHEA Grapalat" w:hAnsi="GHEA Grapalat"/>
                <w:sz w:val="20"/>
                <w:szCs w:val="20"/>
              </w:rPr>
              <w:t>պարտադիր</w:t>
            </w:r>
            <w:r>
              <w:rPr>
                <w:rFonts w:ascii="GHEA Grapalat" w:hAnsi="GHEA Grapalat" w:cs="Sylfaen"/>
                <w:sz w:val="20"/>
                <w:szCs w:val="20"/>
                <w:lang w:val="hy-AM"/>
              </w:rPr>
              <w:t xml:space="preserve"> </w:t>
            </w:r>
          </w:p>
          <w:p w14:paraId="129BA137">
            <w:pPr>
              <w:jc w:val="center"/>
              <w:rPr>
                <w:rFonts w:ascii="GHEA Grapalat" w:hAnsi="GHEA Grapalat" w:cs="Sylfaen"/>
                <w:sz w:val="20"/>
                <w:szCs w:val="20"/>
                <w:lang w:val="hy-AM"/>
              </w:rPr>
            </w:pPr>
            <w:r>
              <w:rPr>
                <w:rFonts w:ascii="GHEA Grapalat" w:hAnsi="GHEA Grapalat" w:cs="Sylfaen"/>
                <w:sz w:val="20"/>
                <w:szCs w:val="20"/>
                <w:lang w:val="hy-AM"/>
              </w:rPr>
              <w:t xml:space="preserve">լրացվում է &lt;ակցեպտավորված վճարում&gt; բառերը, </w:t>
            </w:r>
          </w:p>
          <w:p w14:paraId="77846F94">
            <w:pPr>
              <w:jc w:val="center"/>
              <w:rPr>
                <w:rFonts w:ascii="GHEA Grapalat" w:hAnsi="GHEA Grapalat"/>
                <w:sz w:val="20"/>
                <w:szCs w:val="20"/>
                <w:lang w:val="hy-AM"/>
              </w:rPr>
            </w:pPr>
            <w:r>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color="auto" w:sz="4" w:space="0"/>
              <w:left w:val="single" w:color="auto" w:sz="4" w:space="0"/>
              <w:bottom w:val="single" w:color="auto" w:sz="4" w:space="0"/>
              <w:right w:val="single" w:color="auto" w:sz="4" w:space="0"/>
            </w:tcBorders>
          </w:tcPr>
          <w:p w14:paraId="2EB96E3D">
            <w:pPr>
              <w:jc w:val="center"/>
              <w:rPr>
                <w:rFonts w:ascii="GHEA Grapalat" w:hAnsi="GHEA Grapalat"/>
                <w:sz w:val="20"/>
                <w:szCs w:val="20"/>
                <w:lang w:val="hy-AM"/>
              </w:rPr>
            </w:pPr>
            <w:r>
              <w:rPr>
                <w:rFonts w:ascii="GHEA Grapalat" w:hAnsi="GHEA Grapalat"/>
                <w:sz w:val="20"/>
                <w:szCs w:val="20"/>
                <w:lang w:val="hy-AM"/>
              </w:rPr>
              <w:t xml:space="preserve">նախապես լրացվում է շահառուի կողմից </w:t>
            </w:r>
          </w:p>
        </w:tc>
      </w:tr>
      <w:tr w14:paraId="33A4C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9F95ECC">
            <w:pPr>
              <w:jc w:val="center"/>
              <w:rPr>
                <w:rFonts w:ascii="GHEA Grapalat" w:hAnsi="GHEA Grapalat"/>
                <w:sz w:val="20"/>
                <w:szCs w:val="20"/>
                <w:lang w:val="hy-AM"/>
              </w:rPr>
            </w:pPr>
            <w:r>
              <w:rPr>
                <w:rFonts w:ascii="GHEA Grapalat" w:hAnsi="GHEA Grapalat"/>
                <w:sz w:val="20"/>
                <w:szCs w:val="20"/>
                <w:lang w:val="hy-AM"/>
              </w:rPr>
              <w:t>20.</w:t>
            </w:r>
          </w:p>
        </w:tc>
        <w:tc>
          <w:tcPr>
            <w:tcW w:w="1938" w:type="dxa"/>
            <w:tcBorders>
              <w:top w:val="single" w:color="auto" w:sz="4" w:space="0"/>
              <w:left w:val="single" w:color="auto" w:sz="4" w:space="0"/>
              <w:bottom w:val="single" w:color="auto" w:sz="4" w:space="0"/>
              <w:right w:val="single" w:color="auto" w:sz="4" w:space="0"/>
            </w:tcBorders>
          </w:tcPr>
          <w:p w14:paraId="4EB697A4">
            <w:pPr>
              <w:jc w:val="center"/>
              <w:rPr>
                <w:rFonts w:ascii="GHEA Grapalat" w:hAnsi="GHEA Grapalat"/>
                <w:sz w:val="20"/>
                <w:szCs w:val="20"/>
              </w:rPr>
            </w:pPr>
            <w:r>
              <w:rPr>
                <w:rFonts w:ascii="GHEA Grapalat" w:hAnsi="GHEA Grapalat"/>
                <w:sz w:val="20"/>
                <w:szCs w:val="20"/>
              </w:rPr>
              <w:t>առդիր էջերի քանակը</w:t>
            </w:r>
          </w:p>
        </w:tc>
        <w:tc>
          <w:tcPr>
            <w:tcW w:w="2050" w:type="dxa"/>
            <w:tcBorders>
              <w:top w:val="single" w:color="auto" w:sz="4" w:space="0"/>
              <w:left w:val="single" w:color="auto" w:sz="4" w:space="0"/>
              <w:bottom w:val="single" w:color="auto" w:sz="4" w:space="0"/>
              <w:right w:val="single" w:color="auto" w:sz="4" w:space="0"/>
            </w:tcBorders>
          </w:tcPr>
          <w:p w14:paraId="4DE45F1F">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D21FB5B">
            <w:pPr>
              <w:jc w:val="center"/>
              <w:rPr>
                <w:rFonts w:ascii="GHEA Grapalat" w:hAnsi="GHEA Grapalat"/>
                <w:sz w:val="20"/>
                <w:szCs w:val="20"/>
              </w:rPr>
            </w:pPr>
            <w:r>
              <w:rPr>
                <w:rFonts w:ascii="GHEA Grapalat" w:hAnsi="GHEA Grapalat"/>
                <w:sz w:val="20"/>
                <w:szCs w:val="20"/>
              </w:rPr>
              <w:t>ոչ պարտադիր</w:t>
            </w:r>
          </w:p>
          <w:p w14:paraId="2BB4BCC2">
            <w:pPr>
              <w:jc w:val="center"/>
              <w:rPr>
                <w:rFonts w:ascii="GHEA Grapalat" w:hAnsi="GHEA Grapalat"/>
                <w:sz w:val="20"/>
                <w:szCs w:val="20"/>
              </w:rPr>
            </w:pPr>
            <w:r>
              <w:rPr>
                <w:rFonts w:ascii="GHEA Grapalat" w:hAnsi="GHEA Grapalat"/>
                <w:sz w:val="20"/>
                <w:szCs w:val="20"/>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rPr>
              <w:t xml:space="preserve"> </w:t>
            </w:r>
            <w:r>
              <w:rPr>
                <w:rFonts w:ascii="GHEA Grapalat" w:hAnsi="GHEA Grapalat"/>
                <w:sz w:val="20"/>
                <w:szCs w:val="20"/>
              </w:rPr>
              <w:t>(</w:t>
            </w:r>
            <w:r>
              <w:rPr>
                <w:rFonts w:ascii="GHEA Grapalat" w:hAnsi="GHEA Grapalat"/>
                <w:sz w:val="20"/>
                <w:szCs w:val="20"/>
                <w:lang w:val="hy-AM"/>
              </w:rPr>
              <w:t>վճարողի բանկին</w:t>
            </w:r>
            <w:r>
              <w:rPr>
                <w:rFonts w:ascii="GHEA Grapalat" w:hAnsi="GHEA Grapalat"/>
                <w:sz w:val="20"/>
                <w:szCs w:val="20"/>
              </w:rPr>
              <w:t>)</w:t>
            </w:r>
          </w:p>
          <w:p w14:paraId="4FBA2B21">
            <w:pPr>
              <w:jc w:val="center"/>
              <w:rPr>
                <w:rFonts w:ascii="GHEA Grapalat" w:hAnsi="GHEA Grapalat"/>
                <w:sz w:val="20"/>
                <w:szCs w:val="20"/>
              </w:rPr>
            </w:pPr>
            <w:r>
              <w:rPr>
                <w:rFonts w:ascii="GHEA Grapalat" w:hAnsi="GHEA Grapalat"/>
                <w:sz w:val="20"/>
                <w:szCs w:val="20"/>
                <w:lang w:val="hy-AM"/>
              </w:rPr>
              <w:t>Եթ ե լրացվել է &lt;</w:t>
            </w:r>
            <w:r>
              <w:rPr>
                <w:rFonts w:ascii="GHEA Grapalat" w:hAnsi="GHEA Grapalat" w:cs="Sylfaen"/>
                <w:sz w:val="20"/>
                <w:szCs w:val="20"/>
                <w:lang w:val="hy-AM"/>
              </w:rPr>
              <w:t>Վճարման կատարման հիմքեր&gt; դաշտը ապա այս տվյալը պարտադիր լրացվում է</w:t>
            </w:r>
            <w:r>
              <w:rPr>
                <w:rFonts w:ascii="GHEA Grapalat" w:hAnsi="GHEA Grapalat" w:cs="Sylfaen"/>
                <w:sz w:val="20"/>
                <w:szCs w:val="20"/>
              </w:rPr>
              <w:t>:</w:t>
            </w:r>
          </w:p>
        </w:tc>
        <w:tc>
          <w:tcPr>
            <w:tcW w:w="2640" w:type="dxa"/>
            <w:tcBorders>
              <w:top w:val="single" w:color="auto" w:sz="4" w:space="0"/>
              <w:left w:val="single" w:color="auto" w:sz="4" w:space="0"/>
              <w:bottom w:val="single" w:color="auto" w:sz="4" w:space="0"/>
              <w:right w:val="single" w:color="auto" w:sz="4" w:space="0"/>
            </w:tcBorders>
          </w:tcPr>
          <w:p w14:paraId="341563DC">
            <w:pPr>
              <w:jc w:val="center"/>
              <w:rPr>
                <w:rFonts w:ascii="GHEA Grapalat" w:hAnsi="GHEA Grapalat"/>
                <w:sz w:val="20"/>
                <w:szCs w:val="20"/>
              </w:rPr>
            </w:pPr>
            <w:r>
              <w:rPr>
                <w:rFonts w:ascii="GHEA Grapalat" w:hAnsi="GHEA Grapalat"/>
                <w:sz w:val="20"/>
                <w:szCs w:val="20"/>
              </w:rPr>
              <w:t>լրացվում է շահառուի</w:t>
            </w:r>
            <w:r>
              <w:rPr>
                <w:rFonts w:ascii="GHEA Grapalat" w:hAnsi="GHEA Grapalat"/>
                <w:sz w:val="20"/>
                <w:szCs w:val="20"/>
                <w:lang w:val="hy-AM"/>
              </w:rPr>
              <w:t xml:space="preserve"> </w:t>
            </w:r>
            <w:r>
              <w:rPr>
                <w:rFonts w:ascii="GHEA Grapalat" w:hAnsi="GHEA Grapalat"/>
                <w:sz w:val="20"/>
                <w:szCs w:val="20"/>
              </w:rPr>
              <w:t>կողմից</w:t>
            </w:r>
          </w:p>
        </w:tc>
      </w:tr>
      <w:tr w14:paraId="18C50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31B797F">
            <w:pPr>
              <w:jc w:val="cente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1.ա.</w:t>
            </w:r>
          </w:p>
        </w:tc>
        <w:tc>
          <w:tcPr>
            <w:tcW w:w="1938" w:type="dxa"/>
            <w:tcBorders>
              <w:top w:val="single" w:color="auto" w:sz="4" w:space="0"/>
              <w:left w:val="single" w:color="auto" w:sz="4" w:space="0"/>
              <w:bottom w:val="single" w:color="auto" w:sz="4" w:space="0"/>
              <w:right w:val="single" w:color="auto" w:sz="4" w:space="0"/>
            </w:tcBorders>
          </w:tcPr>
          <w:p w14:paraId="6010CEE2">
            <w:pPr>
              <w:jc w:val="center"/>
              <w:rPr>
                <w:rFonts w:ascii="GHEA Grapalat" w:hAnsi="GHEA Grapalat"/>
                <w:sz w:val="20"/>
                <w:szCs w:val="20"/>
              </w:rPr>
            </w:pPr>
            <w:r>
              <w:rPr>
                <w:rFonts w:ascii="GHEA Grapalat" w:hAnsi="GHEA Grapalat"/>
                <w:sz w:val="20"/>
                <w:szCs w:val="20"/>
              </w:rPr>
              <w:t>վճարողի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7FDD9475">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72953CF8">
            <w:pPr>
              <w:jc w:val="center"/>
              <w:rPr>
                <w:rFonts w:ascii="GHEA Grapalat" w:hAnsi="GHEA Grapalat"/>
                <w:sz w:val="20"/>
                <w:szCs w:val="20"/>
              </w:rPr>
            </w:pPr>
            <w:r>
              <w:rPr>
                <w:rFonts w:ascii="GHEA Grapalat" w:hAnsi="GHEA Grapalat"/>
                <w:sz w:val="20"/>
                <w:szCs w:val="20"/>
              </w:rPr>
              <w:t>պարտադիր</w:t>
            </w:r>
          </w:p>
          <w:p w14:paraId="6250E8A8">
            <w:pPr>
              <w:jc w:val="center"/>
              <w:rPr>
                <w:rFonts w:ascii="GHEA Grapalat" w:hAnsi="GHEA Grapalat"/>
                <w:sz w:val="20"/>
                <w:szCs w:val="20"/>
                <w:lang w:val="hy-AM"/>
              </w:rPr>
            </w:pPr>
            <w:r>
              <w:rPr>
                <w:rFonts w:ascii="GHEA Grapalat" w:hAnsi="GHEA Grapalat"/>
                <w:sz w:val="20"/>
                <w:szCs w:val="20"/>
              </w:rPr>
              <w:t>այս դաշտը լրացվում</w:t>
            </w:r>
            <w:r>
              <w:rPr>
                <w:rFonts w:ascii="GHEA Grapalat" w:hAnsi="GHEA Grapalat"/>
                <w:sz w:val="20"/>
                <w:szCs w:val="20"/>
                <w:lang w:val="hy-AM"/>
              </w:rPr>
              <w:t xml:space="preserve"> է վճարողի կողմից պահանջագրի ներկայացման դեպքում: Ընդ որում</w:t>
            </w:r>
            <w:r>
              <w:rPr>
                <w:rFonts w:ascii="GHEA Grapalat" w:hAnsi="GHEA Grapalat"/>
                <w:sz w:val="20"/>
                <w:szCs w:val="20"/>
              </w:rPr>
              <w:t xml:space="preserve"> եթե </w:t>
            </w:r>
            <w:r>
              <w:rPr>
                <w:rFonts w:ascii="GHEA Grapalat" w:hAnsi="GHEA Grapalat" w:cs="Sylfaen"/>
                <w:sz w:val="20"/>
                <w:szCs w:val="20"/>
                <w:lang w:val="hy-AM"/>
              </w:rPr>
              <w:t xml:space="preserve">Վճարման պայմաններ դաշտում </w:t>
            </w:r>
            <w:r>
              <w:rPr>
                <w:rFonts w:ascii="GHEA Grapalat" w:hAnsi="GHEA Grapalat"/>
                <w:sz w:val="20"/>
                <w:szCs w:val="20"/>
                <w:lang w:val="hy-AM"/>
              </w:rPr>
              <w:t>նշված է &lt;ակցեպտավորված վճարում&gt; ապա</w:t>
            </w:r>
            <w:r>
              <w:rPr>
                <w:rFonts w:ascii="GHEA Grapalat" w:hAnsi="GHEA Grapalat" w:cs="Sylfaen"/>
                <w:sz w:val="20"/>
                <w:szCs w:val="20"/>
                <w:lang w:val="hy-AM"/>
              </w:rPr>
              <w:t xml:space="preserve"> </w:t>
            </w:r>
            <w:r>
              <w:rPr>
                <w:rFonts w:ascii="GHEA Grapalat" w:hAnsi="GHEA Grapalat"/>
                <w:sz w:val="20"/>
                <w:szCs w:val="20"/>
              </w:rPr>
              <w:t>վճարող</w:t>
            </w:r>
            <w:r>
              <w:rPr>
                <w:rFonts w:ascii="GHEA Grapalat" w:hAnsi="GHEA Grapalat"/>
                <w:sz w:val="20"/>
                <w:szCs w:val="20"/>
                <w:lang w:val="hy-AM"/>
              </w:rPr>
              <w:t xml:space="preserve">ը ստորագրելով՝ </w:t>
            </w:r>
            <w:r>
              <w:rPr>
                <w:rFonts w:ascii="GHEA Grapalat" w:hAnsi="GHEA Grapalat" w:cs="Sylfaen"/>
                <w:sz w:val="20"/>
                <w:szCs w:val="20"/>
                <w:lang w:val="hy-AM"/>
              </w:rPr>
              <w:t xml:space="preserve">նախապես </w:t>
            </w:r>
            <w:r>
              <w:rPr>
                <w:rFonts w:ascii="GHEA Grapalat" w:hAnsi="GHEA Grapalat"/>
                <w:sz w:val="20"/>
                <w:szCs w:val="20"/>
                <w:lang w:val="hy-AM"/>
              </w:rPr>
              <w:t xml:space="preserve">համաձայնվում  </w:t>
            </w:r>
            <w:r>
              <w:rPr>
                <w:rFonts w:ascii="GHEA Grapalat" w:hAnsi="GHEA Grapalat" w:cs="Sylfaen"/>
                <w:sz w:val="20"/>
                <w:szCs w:val="20"/>
                <w:lang w:val="hy-AM"/>
              </w:rPr>
              <w:t xml:space="preserve">  </w:t>
            </w:r>
            <w:r>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pPr>
              <w:jc w:val="center"/>
              <w:rPr>
                <w:rFonts w:ascii="GHEA Grapalat" w:hAnsi="GHEA Grapalat"/>
                <w:sz w:val="20"/>
                <w:szCs w:val="20"/>
                <w:lang w:val="hy-AM"/>
              </w:rPr>
            </w:pPr>
          </w:p>
        </w:tc>
        <w:tc>
          <w:tcPr>
            <w:tcW w:w="2640" w:type="dxa"/>
            <w:tcBorders>
              <w:top w:val="single" w:color="auto" w:sz="4" w:space="0"/>
              <w:left w:val="single" w:color="auto" w:sz="4" w:space="0"/>
              <w:bottom w:val="single" w:color="auto" w:sz="4" w:space="0"/>
              <w:right w:val="single" w:color="auto" w:sz="4" w:space="0"/>
            </w:tcBorders>
          </w:tcPr>
          <w:p w14:paraId="25E3A251">
            <w:pPr>
              <w:jc w:val="center"/>
              <w:rPr>
                <w:rFonts w:ascii="GHEA Grapalat" w:hAnsi="GHEA Grapalat"/>
                <w:sz w:val="20"/>
                <w:szCs w:val="20"/>
                <w:lang w:val="hy-AM"/>
              </w:rPr>
            </w:pPr>
            <w:r>
              <w:rPr>
                <w:rFonts w:ascii="GHEA Grapalat" w:hAnsi="GHEA Grapalat"/>
                <w:sz w:val="20"/>
                <w:szCs w:val="20"/>
                <w:lang w:val="hy-AM"/>
              </w:rPr>
              <w:t xml:space="preserve">ստորագրվում է վճարողի կողմից կամ </w:t>
            </w:r>
          </w:p>
          <w:p w14:paraId="28D6D013">
            <w:pPr>
              <w:jc w:val="center"/>
              <w:rPr>
                <w:rFonts w:ascii="GHEA Grapalat" w:hAnsi="GHEA Grapalat"/>
                <w:sz w:val="20"/>
                <w:szCs w:val="20"/>
                <w:lang w:val="hy-AM"/>
              </w:rPr>
            </w:pPr>
            <w:r>
              <w:rPr>
                <w:rFonts w:ascii="GHEA Grapalat" w:hAnsi="GHEA Grapalat"/>
                <w:sz w:val="20"/>
                <w:szCs w:val="20"/>
                <w:lang w:val="hy-AM"/>
              </w:rPr>
              <w:t>դրվում է վճարողի էլեկտրոնային ստորագրությունը</w:t>
            </w:r>
          </w:p>
          <w:p w14:paraId="53F929CA">
            <w:pPr>
              <w:jc w:val="center"/>
              <w:rPr>
                <w:rFonts w:ascii="GHEA Grapalat" w:hAnsi="GHEA Grapalat"/>
                <w:sz w:val="20"/>
                <w:szCs w:val="20"/>
                <w:lang w:val="hy-AM"/>
              </w:rPr>
            </w:pPr>
          </w:p>
        </w:tc>
      </w:tr>
      <w:tr w14:paraId="4435C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5AFA7C76">
            <w:pPr>
              <w:rPr>
                <w:rFonts w:ascii="GHEA Grapalat" w:hAnsi="GHEA Grapalat"/>
                <w:sz w:val="20"/>
                <w:szCs w:val="20"/>
              </w:rPr>
            </w:pPr>
            <w:r>
              <w:rPr>
                <w:rFonts w:ascii="GHEA Grapalat" w:hAnsi="GHEA Grapalat"/>
                <w:sz w:val="20"/>
                <w:szCs w:val="20"/>
                <w:lang w:val="hy-AM"/>
              </w:rPr>
              <w:t>2</w:t>
            </w:r>
            <w:r>
              <w:rPr>
                <w:rFonts w:ascii="GHEA Grapalat" w:hAnsi="GHEA Grapalat"/>
                <w:sz w:val="20"/>
                <w:szCs w:val="20"/>
              </w:rPr>
              <w:t>1.բ.</w:t>
            </w:r>
          </w:p>
        </w:tc>
        <w:tc>
          <w:tcPr>
            <w:tcW w:w="1938" w:type="dxa"/>
            <w:tcBorders>
              <w:top w:val="single" w:color="auto" w:sz="4" w:space="0"/>
              <w:left w:val="single" w:color="auto" w:sz="4" w:space="0"/>
              <w:bottom w:val="single" w:color="auto" w:sz="4" w:space="0"/>
              <w:right w:val="single" w:color="auto" w:sz="4" w:space="0"/>
            </w:tcBorders>
          </w:tcPr>
          <w:p w14:paraId="5685A5CA">
            <w:pPr>
              <w:jc w:val="center"/>
              <w:rPr>
                <w:rFonts w:ascii="GHEA Grapalat" w:hAnsi="GHEA Grapalat"/>
                <w:sz w:val="20"/>
                <w:szCs w:val="20"/>
              </w:rPr>
            </w:pPr>
            <w:r>
              <w:rPr>
                <w:rFonts w:ascii="GHEA Grapalat" w:hAnsi="GHEA Grapalat"/>
                <w:sz w:val="20"/>
                <w:szCs w:val="20"/>
              </w:rPr>
              <w:t>վճարողի կնիքը</w:t>
            </w:r>
          </w:p>
        </w:tc>
        <w:tc>
          <w:tcPr>
            <w:tcW w:w="2050" w:type="dxa"/>
            <w:tcBorders>
              <w:top w:val="single" w:color="auto" w:sz="4" w:space="0"/>
              <w:left w:val="single" w:color="auto" w:sz="4" w:space="0"/>
              <w:bottom w:val="single" w:color="auto" w:sz="4" w:space="0"/>
              <w:right w:val="single" w:color="auto" w:sz="4" w:space="0"/>
            </w:tcBorders>
          </w:tcPr>
          <w:p w14:paraId="603617F0">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16413F10">
            <w:pPr>
              <w:jc w:val="center"/>
              <w:rPr>
                <w:rFonts w:ascii="GHEA Grapalat" w:hAnsi="GHEA Grapalat"/>
                <w:sz w:val="20"/>
                <w:szCs w:val="20"/>
              </w:rPr>
            </w:pPr>
            <w:r>
              <w:rPr>
                <w:rFonts w:ascii="GHEA Grapalat" w:hAnsi="GHEA Grapalat"/>
                <w:sz w:val="20"/>
                <w:szCs w:val="20"/>
              </w:rPr>
              <w:t xml:space="preserve">պարտադիր` </w:t>
            </w:r>
          </w:p>
          <w:p w14:paraId="601CF95D">
            <w:pPr>
              <w:jc w:val="center"/>
              <w:rPr>
                <w:rFonts w:ascii="GHEA Grapalat" w:hAnsi="GHEA Grapalat"/>
                <w:sz w:val="20"/>
                <w:szCs w:val="20"/>
                <w:lang w:val="hy-AM"/>
              </w:rPr>
            </w:pPr>
            <w:r>
              <w:rPr>
                <w:rFonts w:ascii="GHEA Grapalat" w:hAnsi="GHEA Grapalat"/>
                <w:sz w:val="20"/>
                <w:szCs w:val="20"/>
              </w:rPr>
              <w:t>կնիքի առկայության դեպքում</w:t>
            </w:r>
            <w:r>
              <w:rPr>
                <w:rFonts w:ascii="GHEA Grapalat" w:hAnsi="GHEA Grapalat"/>
                <w:sz w:val="20"/>
                <w:szCs w:val="20"/>
                <w:lang w:val="hy-AM"/>
              </w:rPr>
              <w:t>, երբ վճարողը պահանջագիրը ներկայացնում է թղթային եղանակով</w:t>
            </w:r>
          </w:p>
        </w:tc>
        <w:tc>
          <w:tcPr>
            <w:tcW w:w="2640" w:type="dxa"/>
            <w:tcBorders>
              <w:top w:val="single" w:color="auto" w:sz="4" w:space="0"/>
              <w:left w:val="single" w:color="auto" w:sz="4" w:space="0"/>
              <w:bottom w:val="single" w:color="auto" w:sz="4" w:space="0"/>
              <w:right w:val="single" w:color="auto" w:sz="4" w:space="0"/>
            </w:tcBorders>
          </w:tcPr>
          <w:p w14:paraId="52975999">
            <w:pPr>
              <w:jc w:val="center"/>
              <w:rPr>
                <w:rFonts w:ascii="GHEA Grapalat" w:hAnsi="GHEA Grapalat"/>
                <w:sz w:val="20"/>
                <w:szCs w:val="20"/>
                <w:lang w:val="hy-AM"/>
              </w:rPr>
            </w:pPr>
            <w:r>
              <w:rPr>
                <w:rFonts w:ascii="GHEA Grapalat" w:hAnsi="GHEA Grapalat"/>
                <w:sz w:val="20"/>
                <w:szCs w:val="20"/>
                <w:lang w:val="hy-AM"/>
              </w:rPr>
              <w:t xml:space="preserve">կնքվում է վճարողի կողմից </w:t>
            </w:r>
          </w:p>
          <w:p w14:paraId="1355233E">
            <w:pPr>
              <w:jc w:val="center"/>
              <w:rPr>
                <w:rFonts w:ascii="GHEA Grapalat" w:hAnsi="GHEA Grapalat"/>
                <w:sz w:val="20"/>
                <w:szCs w:val="20"/>
                <w:lang w:val="hy-AM"/>
              </w:rPr>
            </w:pPr>
            <w:r>
              <w:rPr>
                <w:rFonts w:ascii="GHEA Grapalat" w:hAnsi="GHEA Grapalat"/>
                <w:sz w:val="20"/>
                <w:szCs w:val="20"/>
                <w:lang w:val="hy-AM"/>
              </w:rPr>
              <w:t>թղթային եղանակով ներկայացնելիս</w:t>
            </w:r>
          </w:p>
        </w:tc>
      </w:tr>
      <w:tr w14:paraId="051E7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5D3F3DB8">
            <w:pPr>
              <w:jc w:val="cente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5E2FAC29">
            <w:pPr>
              <w:jc w:val="center"/>
              <w:rPr>
                <w:rFonts w:ascii="GHEA Grapalat" w:hAnsi="GHEA Grapalat"/>
                <w:sz w:val="20"/>
                <w:szCs w:val="20"/>
              </w:rPr>
            </w:pPr>
            <w:r>
              <w:rPr>
                <w:rFonts w:ascii="GHEA Grapalat" w:hAnsi="GHEA Grapalat"/>
                <w:sz w:val="20"/>
                <w:szCs w:val="20"/>
              </w:rPr>
              <w:t>շահառուի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65EC857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DC85D7A">
            <w:pPr>
              <w:jc w:val="center"/>
              <w:rPr>
                <w:rFonts w:ascii="GHEA Grapalat" w:hAnsi="GHEA Grapalat"/>
                <w:sz w:val="20"/>
                <w:szCs w:val="20"/>
              </w:rPr>
            </w:pPr>
            <w:r>
              <w:rPr>
                <w:rFonts w:ascii="GHEA Grapalat" w:hAnsi="GHEA Grapalat"/>
                <w:sz w:val="20"/>
                <w:szCs w:val="20"/>
              </w:rPr>
              <w:t>Պարտադիր</w:t>
            </w:r>
            <w:r>
              <w:rPr>
                <w:rFonts w:ascii="GHEA Grapalat" w:hAnsi="GHEA Grapalat"/>
                <w:sz w:val="20"/>
                <w:szCs w:val="20"/>
                <w:lang w:val="hy-AM"/>
              </w:rPr>
              <w:t>՝</w:t>
            </w:r>
            <w:r>
              <w:rPr>
                <w:rFonts w:ascii="GHEA Grapalat" w:hAnsi="GHEA Grapalat"/>
                <w:sz w:val="20"/>
                <w:szCs w:val="20"/>
              </w:rPr>
              <w:t xml:space="preserve"> </w:t>
            </w:r>
          </w:p>
          <w:p w14:paraId="4AB6DCD9">
            <w:pPr>
              <w:jc w:val="center"/>
              <w:rPr>
                <w:rFonts w:ascii="GHEA Grapalat" w:hAnsi="GHEA Grapalat"/>
                <w:sz w:val="20"/>
                <w:szCs w:val="20"/>
              </w:rPr>
            </w:pPr>
            <w:r>
              <w:rPr>
                <w:rFonts w:ascii="GHEA Grapalat" w:hAnsi="GHEA Grapalat"/>
                <w:sz w:val="20"/>
                <w:szCs w:val="20"/>
              </w:rPr>
              <w:t>լրացվում է բանկ ներկայացնելիս</w:t>
            </w:r>
          </w:p>
        </w:tc>
        <w:tc>
          <w:tcPr>
            <w:tcW w:w="2640" w:type="dxa"/>
            <w:tcBorders>
              <w:top w:val="single" w:color="auto" w:sz="4" w:space="0"/>
              <w:left w:val="single" w:color="auto" w:sz="4" w:space="0"/>
              <w:bottom w:val="single" w:color="auto" w:sz="4" w:space="0"/>
              <w:right w:val="single" w:color="auto" w:sz="4" w:space="0"/>
            </w:tcBorders>
          </w:tcPr>
          <w:p w14:paraId="64434E44">
            <w:pPr>
              <w:jc w:val="center"/>
              <w:rPr>
                <w:rFonts w:ascii="GHEA Grapalat" w:hAnsi="GHEA Grapalat"/>
                <w:sz w:val="20"/>
                <w:szCs w:val="20"/>
              </w:rPr>
            </w:pPr>
            <w:r>
              <w:rPr>
                <w:rFonts w:ascii="GHEA Grapalat" w:hAnsi="GHEA Grapalat"/>
                <w:sz w:val="20"/>
                <w:szCs w:val="20"/>
              </w:rPr>
              <w:t>ստորագրվում է շահառուի կողմից</w:t>
            </w:r>
          </w:p>
        </w:tc>
      </w:tr>
      <w:tr w14:paraId="52EA4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7C5304AB">
            <w:pPr>
              <w:rPr>
                <w:rFonts w:ascii="GHEA Grapalat" w:hAnsi="GHEA Grapalat"/>
                <w:sz w:val="20"/>
                <w:szCs w:val="20"/>
              </w:rPr>
            </w:pPr>
            <w:r>
              <w:rPr>
                <w:rFonts w:ascii="GHEA Grapalat" w:hAnsi="GHEA Grapalat"/>
                <w:sz w:val="20"/>
                <w:szCs w:val="20"/>
                <w:lang w:val="hy-AM"/>
              </w:rPr>
              <w:t>22</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17E71AB2">
            <w:pPr>
              <w:jc w:val="center"/>
              <w:rPr>
                <w:rFonts w:ascii="GHEA Grapalat" w:hAnsi="GHEA Grapalat"/>
                <w:sz w:val="20"/>
                <w:szCs w:val="20"/>
              </w:rPr>
            </w:pPr>
            <w:r>
              <w:rPr>
                <w:rFonts w:ascii="GHEA Grapalat" w:hAnsi="GHEA Grapalat"/>
                <w:sz w:val="20"/>
                <w:szCs w:val="20"/>
              </w:rPr>
              <w:t>շահառուի կնիքը</w:t>
            </w:r>
          </w:p>
        </w:tc>
        <w:tc>
          <w:tcPr>
            <w:tcW w:w="2050" w:type="dxa"/>
            <w:tcBorders>
              <w:top w:val="single" w:color="auto" w:sz="4" w:space="0"/>
              <w:left w:val="single" w:color="auto" w:sz="4" w:space="0"/>
              <w:bottom w:val="single" w:color="auto" w:sz="4" w:space="0"/>
              <w:right w:val="single" w:color="auto" w:sz="4" w:space="0"/>
            </w:tcBorders>
          </w:tcPr>
          <w:p w14:paraId="17F7DAD6">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1A92F1C0">
            <w:pPr>
              <w:jc w:val="center"/>
              <w:rPr>
                <w:rFonts w:ascii="GHEA Grapalat" w:hAnsi="GHEA Grapalat"/>
                <w:sz w:val="20"/>
                <w:szCs w:val="20"/>
              </w:rPr>
            </w:pPr>
            <w:r>
              <w:rPr>
                <w:rFonts w:ascii="GHEA Grapalat" w:hAnsi="GHEA Grapalat"/>
                <w:sz w:val="20"/>
                <w:szCs w:val="20"/>
              </w:rPr>
              <w:t xml:space="preserve">պարտադիր` </w:t>
            </w:r>
          </w:p>
          <w:p w14:paraId="12511A76">
            <w:pPr>
              <w:jc w:val="center"/>
              <w:rPr>
                <w:rFonts w:ascii="GHEA Grapalat" w:hAnsi="GHEA Grapalat"/>
                <w:sz w:val="20"/>
                <w:szCs w:val="20"/>
              </w:rPr>
            </w:pPr>
            <w:r>
              <w:rPr>
                <w:rFonts w:ascii="GHEA Grapalat" w:hAnsi="GHEA Grapalat"/>
                <w:sz w:val="20"/>
                <w:szCs w:val="20"/>
              </w:rPr>
              <w:t>կնիքի առկայության դեպքում</w:t>
            </w:r>
          </w:p>
        </w:tc>
        <w:tc>
          <w:tcPr>
            <w:tcW w:w="2640" w:type="dxa"/>
            <w:tcBorders>
              <w:top w:val="single" w:color="auto" w:sz="4" w:space="0"/>
              <w:left w:val="single" w:color="auto" w:sz="4" w:space="0"/>
              <w:bottom w:val="single" w:color="auto" w:sz="4" w:space="0"/>
              <w:right w:val="single" w:color="auto" w:sz="4" w:space="0"/>
            </w:tcBorders>
          </w:tcPr>
          <w:p w14:paraId="4C70CDD3">
            <w:pPr>
              <w:jc w:val="center"/>
              <w:rPr>
                <w:rFonts w:ascii="GHEA Grapalat" w:hAnsi="GHEA Grapalat"/>
                <w:sz w:val="20"/>
                <w:szCs w:val="20"/>
                <w:lang w:val="hy-AM"/>
              </w:rPr>
            </w:pPr>
            <w:r>
              <w:rPr>
                <w:rFonts w:ascii="GHEA Grapalat" w:hAnsi="GHEA Grapalat"/>
                <w:sz w:val="20"/>
                <w:szCs w:val="20"/>
              </w:rPr>
              <w:t>կնքվում է շահառուի կողմից</w:t>
            </w:r>
            <w:r>
              <w:rPr>
                <w:rFonts w:ascii="GHEA Grapalat" w:hAnsi="GHEA Grapalat"/>
                <w:sz w:val="20"/>
                <w:szCs w:val="20"/>
                <w:lang w:val="hy-AM"/>
              </w:rPr>
              <w:t xml:space="preserve"> </w:t>
            </w:r>
          </w:p>
          <w:p w14:paraId="1E94F0E5">
            <w:pPr>
              <w:jc w:val="center"/>
              <w:rPr>
                <w:rFonts w:ascii="GHEA Grapalat" w:hAnsi="GHEA Grapalat"/>
                <w:sz w:val="20"/>
                <w:szCs w:val="20"/>
                <w:lang w:val="hy-AM"/>
              </w:rPr>
            </w:pPr>
            <w:r>
              <w:rPr>
                <w:rFonts w:ascii="GHEA Grapalat" w:hAnsi="GHEA Grapalat"/>
                <w:sz w:val="20"/>
                <w:szCs w:val="20"/>
                <w:lang w:val="hy-AM"/>
              </w:rPr>
              <w:t>թղթային եղանակով բանկ ներկայացնելիս</w:t>
            </w:r>
          </w:p>
        </w:tc>
      </w:tr>
      <w:tr w14:paraId="4962A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7FDEDFAD">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2437E171">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0ED06D9E">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6D09F766">
            <w:pPr>
              <w:jc w:val="center"/>
              <w:rPr>
                <w:rFonts w:ascii="GHEA Grapalat" w:hAnsi="GHEA Grapalat"/>
                <w:sz w:val="20"/>
                <w:szCs w:val="20"/>
              </w:rPr>
            </w:pPr>
            <w:r>
              <w:rPr>
                <w:rFonts w:ascii="GHEA Grapalat" w:hAnsi="GHEA Grapalat"/>
                <w:sz w:val="20"/>
                <w:szCs w:val="20"/>
              </w:rPr>
              <w:t>պարտադիր</w:t>
            </w:r>
          </w:p>
          <w:p w14:paraId="3264FC51">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w:t>
            </w:r>
            <w:r>
              <w:rPr>
                <w:rFonts w:ascii="GHEA Grapalat" w:hAnsi="GHEA Grapalat"/>
                <w:sz w:val="20"/>
                <w:szCs w:val="20"/>
                <w:lang w:val="hy-AM"/>
              </w:rPr>
              <w:t xml:space="preserve"> </w:t>
            </w:r>
            <w:r>
              <w:rPr>
                <w:rFonts w:ascii="GHEA Grapalat" w:hAnsi="GHEA Grapalat"/>
                <w:sz w:val="20"/>
                <w:szCs w:val="20"/>
              </w:rPr>
              <w:t>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6730776E">
            <w:pPr>
              <w:jc w:val="center"/>
              <w:rPr>
                <w:rFonts w:ascii="GHEA Grapalat" w:hAnsi="GHEA Grapalat"/>
                <w:sz w:val="20"/>
                <w:szCs w:val="20"/>
              </w:rPr>
            </w:pPr>
          </w:p>
        </w:tc>
      </w:tr>
      <w:tr w14:paraId="15A8D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vAlign w:val="center"/>
          </w:tcPr>
          <w:p w14:paraId="688D1549">
            <w:pP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077679AC">
            <w:pPr>
              <w:jc w:val="center"/>
              <w:rPr>
                <w:rFonts w:ascii="GHEA Grapalat" w:hAnsi="GHEA Grapalat"/>
                <w:sz w:val="20"/>
                <w:szCs w:val="20"/>
              </w:rPr>
            </w:pPr>
            <w:r>
              <w:rPr>
                <w:rFonts w:ascii="GHEA Grapalat" w:hAnsi="GHEA Grapalat"/>
                <w:sz w:val="20"/>
                <w:szCs w:val="20"/>
              </w:rPr>
              <w:t xml:space="preserve">վճարողին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 xml:space="preserve">կնիքը </w:t>
            </w:r>
          </w:p>
        </w:tc>
        <w:tc>
          <w:tcPr>
            <w:tcW w:w="2050" w:type="dxa"/>
            <w:tcBorders>
              <w:top w:val="single" w:color="auto" w:sz="4" w:space="0"/>
              <w:left w:val="single" w:color="auto" w:sz="4" w:space="0"/>
              <w:bottom w:val="single" w:color="auto" w:sz="4" w:space="0"/>
              <w:right w:val="single" w:color="auto" w:sz="4" w:space="0"/>
            </w:tcBorders>
          </w:tcPr>
          <w:p w14:paraId="67268164">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B3EC539">
            <w:pPr>
              <w:jc w:val="center"/>
              <w:rPr>
                <w:rFonts w:ascii="GHEA Grapalat" w:hAnsi="GHEA Grapalat"/>
                <w:sz w:val="20"/>
                <w:szCs w:val="20"/>
              </w:rPr>
            </w:pPr>
            <w:r>
              <w:rPr>
                <w:rFonts w:ascii="GHEA Grapalat" w:hAnsi="GHEA Grapalat"/>
                <w:sz w:val="20"/>
                <w:szCs w:val="20"/>
              </w:rPr>
              <w:t>պարտադիր</w:t>
            </w:r>
          </w:p>
          <w:p w14:paraId="42210B20">
            <w:pPr>
              <w:jc w:val="center"/>
              <w:rPr>
                <w:rFonts w:ascii="GHEA Grapalat" w:hAnsi="GHEA Grapalat"/>
                <w:sz w:val="20"/>
                <w:szCs w:val="20"/>
              </w:rPr>
            </w:pPr>
            <w:r>
              <w:rPr>
                <w:rFonts w:ascii="GHEA Grapalat" w:hAnsi="GHEA Grapalat"/>
                <w:sz w:val="20"/>
                <w:szCs w:val="20"/>
              </w:rPr>
              <w:t>վճարման պահանջագիրը վճարողին սպասարկող ֆինանսական կազմակերպության</w:t>
            </w:r>
            <w:r>
              <w:rPr>
                <w:rFonts w:ascii="GHEA Grapalat" w:hAnsi="GHEA Grapalat"/>
                <w:sz w:val="20"/>
                <w:szCs w:val="20"/>
                <w:lang w:val="hy-AM"/>
              </w:rPr>
              <w:t>ը</w:t>
            </w:r>
            <w:r>
              <w:rPr>
                <w:rFonts w:ascii="GHEA Grapalat" w:hAnsi="GHEA Grapalat"/>
                <w:sz w:val="20"/>
                <w:szCs w:val="20"/>
              </w:rPr>
              <w:t xml:space="preserve"> թղթային եղանակով ներկայաց</w:t>
            </w:r>
            <w:r>
              <w:rPr>
                <w:rFonts w:ascii="GHEA Grapalat" w:hAnsi="GHEA Grapalat"/>
                <w:sz w:val="20"/>
                <w:szCs w:val="20"/>
                <w:lang w:val="hy-AM"/>
              </w:rPr>
              <w:t>ված լի</w:t>
            </w:r>
            <w:r>
              <w:rPr>
                <w:rFonts w:ascii="GHEA Grapalat" w:hAnsi="GHEA Grapalat"/>
                <w:sz w:val="20"/>
                <w:szCs w:val="20"/>
              </w:rPr>
              <w:t>նելու դեպքում</w:t>
            </w:r>
          </w:p>
        </w:tc>
        <w:tc>
          <w:tcPr>
            <w:tcW w:w="2640" w:type="dxa"/>
            <w:tcBorders>
              <w:top w:val="single" w:color="auto" w:sz="4" w:space="0"/>
              <w:left w:val="single" w:color="auto" w:sz="4" w:space="0"/>
              <w:bottom w:val="single" w:color="auto" w:sz="4" w:space="0"/>
              <w:right w:val="single" w:color="auto" w:sz="4" w:space="0"/>
            </w:tcBorders>
          </w:tcPr>
          <w:p w14:paraId="08B4A84A">
            <w:pPr>
              <w:jc w:val="center"/>
              <w:rPr>
                <w:rFonts w:ascii="GHEA Grapalat" w:hAnsi="GHEA Grapalat"/>
                <w:sz w:val="20"/>
                <w:szCs w:val="20"/>
              </w:rPr>
            </w:pPr>
          </w:p>
        </w:tc>
      </w:tr>
      <w:tr w14:paraId="49E40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08E5A1BC">
            <w:pPr>
              <w:jc w:val="center"/>
              <w:rPr>
                <w:rFonts w:ascii="GHEA Grapalat" w:hAnsi="GHEA Grapalat"/>
                <w:sz w:val="20"/>
                <w:szCs w:val="20"/>
                <w:lang w:val="hy-AM"/>
              </w:rPr>
            </w:pPr>
            <w:r>
              <w:rPr>
                <w:rFonts w:ascii="GHEA Grapalat" w:hAnsi="GHEA Grapalat"/>
                <w:sz w:val="20"/>
                <w:szCs w:val="20"/>
              </w:rPr>
              <w:t>2</w:t>
            </w:r>
            <w:r>
              <w:rPr>
                <w:rFonts w:ascii="GHEA Grapalat" w:hAnsi="GHEA Grapalat"/>
                <w:sz w:val="20"/>
                <w:szCs w:val="20"/>
                <w:lang w:val="hy-AM"/>
              </w:rPr>
              <w:t>3</w:t>
            </w:r>
            <w:r>
              <w:rPr>
                <w:rFonts w:ascii="GHEA Grapalat" w:hAnsi="GHEA Grapalat"/>
                <w:sz w:val="20"/>
                <w:szCs w:val="20"/>
              </w:rPr>
              <w:t>.</w:t>
            </w:r>
            <w:r>
              <w:rPr>
                <w:rFonts w:ascii="GHEA Grapalat" w:hAnsi="GHEA Grapalat"/>
                <w:sz w:val="20"/>
                <w:szCs w:val="20"/>
                <w:lang w:val="hy-AM"/>
              </w:rPr>
              <w:t>գ</w:t>
            </w:r>
          </w:p>
        </w:tc>
        <w:tc>
          <w:tcPr>
            <w:tcW w:w="1938" w:type="dxa"/>
            <w:tcBorders>
              <w:top w:val="single" w:color="auto" w:sz="4" w:space="0"/>
              <w:left w:val="single" w:color="auto" w:sz="4" w:space="0"/>
              <w:bottom w:val="single" w:color="auto" w:sz="4" w:space="0"/>
              <w:right w:val="single" w:color="auto" w:sz="4" w:space="0"/>
            </w:tcBorders>
          </w:tcPr>
          <w:p w14:paraId="6C7A6443">
            <w:pPr>
              <w:jc w:val="center"/>
              <w:rPr>
                <w:rFonts w:ascii="GHEA Grapalat" w:hAnsi="GHEA Grapalat"/>
                <w:sz w:val="20"/>
                <w:szCs w:val="20"/>
                <w:lang w:val="hy-AM"/>
              </w:rPr>
            </w:pPr>
            <w:r>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2E655CAC">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01A0EF8E">
            <w:pPr>
              <w:jc w:val="center"/>
              <w:rPr>
                <w:rFonts w:ascii="GHEA Grapalat" w:hAnsi="GHEA Grapalat"/>
                <w:sz w:val="20"/>
                <w:szCs w:val="20"/>
              </w:rPr>
            </w:pPr>
            <w:r>
              <w:rPr>
                <w:rFonts w:ascii="GHEA Grapalat" w:hAnsi="GHEA Grapalat"/>
                <w:sz w:val="20"/>
                <w:szCs w:val="20"/>
              </w:rPr>
              <w:t>պարտադիր</w:t>
            </w:r>
          </w:p>
          <w:p w14:paraId="1612CF7D">
            <w:pPr>
              <w:jc w:val="center"/>
              <w:rPr>
                <w:rFonts w:ascii="GHEA Grapalat" w:hAnsi="GHEA Grapalat"/>
                <w:sz w:val="20"/>
                <w:szCs w:val="20"/>
              </w:rPr>
            </w:pPr>
            <w:r>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color="auto" w:sz="4" w:space="0"/>
              <w:left w:val="single" w:color="auto" w:sz="4" w:space="0"/>
              <w:bottom w:val="single" w:color="auto" w:sz="4" w:space="0"/>
              <w:right w:val="single" w:color="auto" w:sz="4" w:space="0"/>
            </w:tcBorders>
          </w:tcPr>
          <w:p w14:paraId="6AAEAB07">
            <w:pPr>
              <w:jc w:val="center"/>
              <w:rPr>
                <w:rFonts w:ascii="GHEA Grapalat" w:hAnsi="GHEA Grapalat"/>
                <w:sz w:val="20"/>
                <w:szCs w:val="20"/>
              </w:rPr>
            </w:pPr>
          </w:p>
        </w:tc>
      </w:tr>
      <w:tr w14:paraId="44026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4D1AF1E0">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.ա.</w:t>
            </w:r>
          </w:p>
        </w:tc>
        <w:tc>
          <w:tcPr>
            <w:tcW w:w="1938" w:type="dxa"/>
            <w:tcBorders>
              <w:top w:val="single" w:color="auto" w:sz="4" w:space="0"/>
              <w:left w:val="single" w:color="auto" w:sz="4" w:space="0"/>
              <w:bottom w:val="single" w:color="auto" w:sz="4" w:space="0"/>
              <w:right w:val="single" w:color="auto" w:sz="4" w:space="0"/>
            </w:tcBorders>
          </w:tcPr>
          <w:p w14:paraId="1DBE040E">
            <w:pPr>
              <w:jc w:val="center"/>
              <w:rPr>
                <w:rFonts w:ascii="GHEA Grapalat" w:hAnsi="GHEA Grapalat"/>
                <w:sz w:val="20"/>
                <w:szCs w:val="20"/>
              </w:rPr>
            </w:pPr>
            <w:r>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color="auto" w:sz="4" w:space="0"/>
              <w:left w:val="single" w:color="auto" w:sz="4" w:space="0"/>
              <w:bottom w:val="single" w:color="auto" w:sz="4" w:space="0"/>
              <w:right w:val="single" w:color="auto" w:sz="4" w:space="0"/>
            </w:tcBorders>
          </w:tcPr>
          <w:p w14:paraId="1DAE5339">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43BB65C8">
            <w:pPr>
              <w:jc w:val="center"/>
              <w:rPr>
                <w:rFonts w:ascii="GHEA Grapalat" w:hAnsi="GHEA Grapalat"/>
                <w:sz w:val="20"/>
                <w:szCs w:val="20"/>
              </w:rPr>
            </w:pPr>
            <w:r>
              <w:rPr>
                <w:rFonts w:ascii="GHEA Grapalat" w:hAnsi="GHEA Grapalat"/>
                <w:sz w:val="20"/>
                <w:szCs w:val="20"/>
              </w:rPr>
              <w:t>ոչ պարտադիր</w:t>
            </w:r>
          </w:p>
          <w:p w14:paraId="073C8CB7">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վճարման պահանջագիրը շահառուին սպասարկող ֆինանսական կազմակերպության</w:t>
            </w:r>
            <w:r>
              <w:rPr>
                <w:rFonts w:ascii="GHEA Grapalat" w:hAnsi="GHEA Grapalat"/>
                <w:sz w:val="20"/>
                <w:szCs w:val="20"/>
                <w:lang w:val="hy-AM"/>
              </w:rPr>
              <w:t xml:space="preserve">ը </w:t>
            </w:r>
            <w:r>
              <w:rPr>
                <w:rFonts w:ascii="GHEA Grapalat" w:hAnsi="GHEA Grapalat"/>
                <w:sz w:val="20"/>
                <w:szCs w:val="20"/>
              </w:rPr>
              <w:t xml:space="preserve"> 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xml:space="preserve">, որտեղ   </w:t>
            </w:r>
            <w:r>
              <w:rPr>
                <w:rFonts w:ascii="GHEA Grapalat" w:hAnsi="GHEA Grapalat"/>
                <w:sz w:val="20"/>
                <w:szCs w:val="20"/>
              </w:rPr>
              <w:t xml:space="preserve">աշխատակցի ստորագրությունը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38EF00E7">
            <w:pPr>
              <w:jc w:val="center"/>
              <w:rPr>
                <w:rFonts w:ascii="GHEA Grapalat" w:hAnsi="GHEA Grapalat"/>
                <w:sz w:val="20"/>
                <w:szCs w:val="20"/>
              </w:rPr>
            </w:pPr>
          </w:p>
        </w:tc>
      </w:tr>
      <w:tr w14:paraId="6C0E30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0" w:type="dxa"/>
            <w:tcBorders>
              <w:top w:val="single" w:color="auto" w:sz="4" w:space="0"/>
              <w:left w:val="single" w:color="auto" w:sz="4" w:space="0"/>
              <w:bottom w:val="single" w:color="auto" w:sz="4" w:space="0"/>
              <w:right w:val="single" w:color="auto" w:sz="4" w:space="0"/>
            </w:tcBorders>
          </w:tcPr>
          <w:p w14:paraId="2C6E8E06">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.բ.</w:t>
            </w:r>
          </w:p>
        </w:tc>
        <w:tc>
          <w:tcPr>
            <w:tcW w:w="1938" w:type="dxa"/>
            <w:tcBorders>
              <w:top w:val="single" w:color="auto" w:sz="4" w:space="0"/>
              <w:left w:val="single" w:color="auto" w:sz="4" w:space="0"/>
              <w:bottom w:val="single" w:color="auto" w:sz="4" w:space="0"/>
              <w:right w:val="single" w:color="auto" w:sz="4" w:space="0"/>
            </w:tcBorders>
          </w:tcPr>
          <w:p w14:paraId="284B3CC5">
            <w:pPr>
              <w:jc w:val="center"/>
              <w:rPr>
                <w:rFonts w:ascii="GHEA Grapalat" w:hAnsi="GHEA Grapalat"/>
                <w:sz w:val="20"/>
                <w:szCs w:val="20"/>
              </w:rPr>
            </w:pPr>
            <w:r>
              <w:rPr>
                <w:rFonts w:ascii="GHEA Grapalat" w:hAnsi="GHEA Grapalat"/>
                <w:sz w:val="20"/>
                <w:szCs w:val="20"/>
              </w:rPr>
              <w:t xml:space="preserve">շահառռւին սպասարկող ֆինանսական կազմակերպության (մասնաճյուղի) </w:t>
            </w:r>
            <w:r>
              <w:rPr>
                <w:rFonts w:ascii="GHEA Grapalat" w:hAnsi="GHEA Grapalat"/>
                <w:sz w:val="20"/>
                <w:szCs w:val="20"/>
                <w:lang w:val="hy-AM"/>
              </w:rPr>
              <w:t>դրոշմա</w:t>
            </w:r>
            <w:r>
              <w:rPr>
                <w:rFonts w:ascii="GHEA Grapalat" w:hAnsi="GHEA Grapalat"/>
                <w:sz w:val="20"/>
                <w:szCs w:val="20"/>
              </w:rPr>
              <w:t>կնիքը</w:t>
            </w:r>
          </w:p>
        </w:tc>
        <w:tc>
          <w:tcPr>
            <w:tcW w:w="2050" w:type="dxa"/>
            <w:tcBorders>
              <w:top w:val="single" w:color="auto" w:sz="4" w:space="0"/>
              <w:left w:val="single" w:color="auto" w:sz="4" w:space="0"/>
              <w:bottom w:val="single" w:color="auto" w:sz="4" w:space="0"/>
              <w:right w:val="single" w:color="auto" w:sz="4" w:space="0"/>
            </w:tcBorders>
          </w:tcPr>
          <w:p w14:paraId="69671B12">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38662A6">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45833D5E">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որտեղ   դրոշմակնիքը</w:t>
            </w:r>
            <w:r>
              <w:rPr>
                <w:rFonts w:ascii="GHEA Grapalat" w:hAnsi="GHEA Grapalat"/>
                <w:sz w:val="20"/>
                <w:szCs w:val="20"/>
              </w:rPr>
              <w:t xml:space="preserve"> </w:t>
            </w:r>
            <w:r>
              <w:rPr>
                <w:rFonts w:ascii="GHEA Grapalat" w:hAnsi="GHEA Grapalat"/>
                <w:sz w:val="20"/>
                <w:szCs w:val="20"/>
                <w:lang w:val="hy-AM"/>
              </w:rPr>
              <w:t xml:space="preserve">դրվում է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56D6086D">
            <w:pPr>
              <w:jc w:val="center"/>
              <w:rPr>
                <w:rFonts w:ascii="GHEA Grapalat" w:hAnsi="GHEA Grapalat"/>
                <w:sz w:val="20"/>
                <w:szCs w:val="20"/>
              </w:rPr>
            </w:pPr>
          </w:p>
        </w:tc>
      </w:tr>
      <w:tr w14:paraId="01296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720" w:type="dxa"/>
            <w:tcBorders>
              <w:top w:val="single" w:color="auto" w:sz="4" w:space="0"/>
              <w:left w:val="single" w:color="auto" w:sz="4" w:space="0"/>
              <w:bottom w:val="single" w:color="auto" w:sz="4" w:space="0"/>
              <w:right w:val="single" w:color="auto" w:sz="4" w:space="0"/>
            </w:tcBorders>
          </w:tcPr>
          <w:p w14:paraId="775A8AAE">
            <w:pPr>
              <w:jc w:val="center"/>
              <w:rPr>
                <w:rFonts w:ascii="GHEA Grapalat" w:hAnsi="GHEA Grapalat"/>
                <w:sz w:val="20"/>
                <w:szCs w:val="20"/>
              </w:rPr>
            </w:pPr>
            <w:r>
              <w:rPr>
                <w:rFonts w:ascii="GHEA Grapalat" w:hAnsi="GHEA Grapalat"/>
                <w:sz w:val="20"/>
                <w:szCs w:val="20"/>
              </w:rPr>
              <w:t>2</w:t>
            </w:r>
            <w:r>
              <w:rPr>
                <w:rFonts w:ascii="GHEA Grapalat" w:hAnsi="GHEA Grapalat"/>
                <w:sz w:val="20"/>
                <w:szCs w:val="20"/>
                <w:lang w:val="hy-AM"/>
              </w:rPr>
              <w:t>4</w:t>
            </w:r>
            <w:r>
              <w:rPr>
                <w:rFonts w:ascii="GHEA Grapalat" w:hAnsi="GHEA Grapalat"/>
                <w:sz w:val="20"/>
                <w:szCs w:val="20"/>
              </w:rPr>
              <w:t>.գ</w:t>
            </w:r>
          </w:p>
        </w:tc>
        <w:tc>
          <w:tcPr>
            <w:tcW w:w="1938" w:type="dxa"/>
            <w:tcBorders>
              <w:top w:val="single" w:color="auto" w:sz="4" w:space="0"/>
              <w:left w:val="single" w:color="auto" w:sz="4" w:space="0"/>
              <w:bottom w:val="single" w:color="auto" w:sz="4" w:space="0"/>
              <w:right w:val="single" w:color="auto" w:sz="4" w:space="0"/>
            </w:tcBorders>
          </w:tcPr>
          <w:p w14:paraId="678723BA">
            <w:pPr>
              <w:jc w:val="center"/>
              <w:rPr>
                <w:rFonts w:ascii="GHEA Grapalat" w:hAnsi="GHEA Grapalat"/>
                <w:sz w:val="20"/>
                <w:szCs w:val="20"/>
              </w:rPr>
            </w:pPr>
            <w:r>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color="auto" w:sz="4" w:space="0"/>
              <w:left w:val="single" w:color="auto" w:sz="4" w:space="0"/>
              <w:bottom w:val="single" w:color="auto" w:sz="4" w:space="0"/>
              <w:right w:val="single" w:color="auto" w:sz="4" w:space="0"/>
            </w:tcBorders>
          </w:tcPr>
          <w:p w14:paraId="467293C7">
            <w:pPr>
              <w:jc w:val="center"/>
              <w:rPr>
                <w:rFonts w:ascii="GHEA Grapalat" w:hAnsi="GHEA Grapalat"/>
                <w:sz w:val="20"/>
                <w:szCs w:val="20"/>
              </w:rPr>
            </w:pPr>
            <w:r>
              <w:rPr>
                <w:rFonts w:ascii="GHEA Grapalat" w:hAnsi="GHEA Grapalat"/>
                <w:sz w:val="20"/>
                <w:szCs w:val="20"/>
              </w:rPr>
              <w:t>Պարտադիր</w:t>
            </w:r>
          </w:p>
        </w:tc>
        <w:tc>
          <w:tcPr>
            <w:tcW w:w="3350" w:type="dxa"/>
            <w:tcBorders>
              <w:top w:val="single" w:color="auto" w:sz="4" w:space="0"/>
              <w:left w:val="single" w:color="auto" w:sz="4" w:space="0"/>
              <w:bottom w:val="single" w:color="auto" w:sz="4" w:space="0"/>
              <w:right w:val="single" w:color="auto" w:sz="4" w:space="0"/>
            </w:tcBorders>
          </w:tcPr>
          <w:p w14:paraId="349C00C7">
            <w:pPr>
              <w:jc w:val="center"/>
              <w:rPr>
                <w:rFonts w:ascii="GHEA Grapalat" w:hAnsi="GHEA Grapalat"/>
                <w:sz w:val="20"/>
                <w:szCs w:val="20"/>
              </w:rPr>
            </w:pPr>
            <w:r>
              <w:rPr>
                <w:rFonts w:ascii="GHEA Grapalat" w:hAnsi="GHEA Grapalat"/>
                <w:sz w:val="20"/>
                <w:szCs w:val="20"/>
                <w:lang w:val="hy-AM"/>
              </w:rPr>
              <w:t xml:space="preserve">ոչ </w:t>
            </w:r>
            <w:r>
              <w:rPr>
                <w:rFonts w:ascii="GHEA Grapalat" w:hAnsi="GHEA Grapalat"/>
                <w:sz w:val="20"/>
                <w:szCs w:val="20"/>
              </w:rPr>
              <w:t>պարտադիր</w:t>
            </w:r>
          </w:p>
          <w:p w14:paraId="5FD690B5">
            <w:pPr>
              <w:jc w:val="center"/>
              <w:rPr>
                <w:rFonts w:ascii="GHEA Grapalat" w:hAnsi="GHEA Grapalat"/>
                <w:sz w:val="20"/>
                <w:szCs w:val="20"/>
              </w:rPr>
            </w:pPr>
            <w:r>
              <w:rPr>
                <w:rFonts w:ascii="GHEA Grapalat" w:hAnsi="GHEA Grapalat"/>
                <w:sz w:val="20"/>
                <w:szCs w:val="20"/>
                <w:lang w:val="hy-AM"/>
              </w:rPr>
              <w:t xml:space="preserve">լրացվում է </w:t>
            </w:r>
            <w:r>
              <w:rPr>
                <w:rFonts w:ascii="GHEA Grapalat" w:hAnsi="GHEA Grapalat"/>
                <w:sz w:val="20"/>
                <w:szCs w:val="20"/>
              </w:rPr>
              <w:t xml:space="preserve">վճարման պահանջագիրը </w:t>
            </w:r>
            <w:r>
              <w:rPr>
                <w:rFonts w:ascii="GHEA Grapalat" w:hAnsi="GHEA Grapalat"/>
                <w:sz w:val="20"/>
                <w:szCs w:val="20"/>
                <w:lang w:val="hy-AM"/>
              </w:rPr>
              <w:t xml:space="preserve">վերջինիս </w:t>
            </w:r>
            <w:r>
              <w:rPr>
                <w:rFonts w:ascii="GHEA Grapalat" w:hAnsi="GHEA Grapalat"/>
                <w:sz w:val="20"/>
                <w:szCs w:val="20"/>
              </w:rPr>
              <w:t>ներկայաց</w:t>
            </w:r>
            <w:r>
              <w:rPr>
                <w:rFonts w:ascii="GHEA Grapalat" w:hAnsi="GHEA Grapalat"/>
                <w:sz w:val="20"/>
                <w:szCs w:val="20"/>
                <w:lang w:val="hy-AM"/>
              </w:rPr>
              <w:t>վ</w:t>
            </w:r>
            <w:r>
              <w:rPr>
                <w:rFonts w:ascii="GHEA Grapalat" w:hAnsi="GHEA Grapalat"/>
                <w:sz w:val="20"/>
                <w:szCs w:val="20"/>
              </w:rPr>
              <w:t>ելու դեպքում</w:t>
            </w:r>
            <w:r>
              <w:rPr>
                <w:rFonts w:ascii="GHEA Grapalat" w:hAnsi="GHEA Grapalat"/>
                <w:sz w:val="20"/>
                <w:szCs w:val="20"/>
                <w:lang w:val="hy-AM"/>
              </w:rPr>
              <w:t>,   որտեղ   սույն տվյալները</w:t>
            </w:r>
            <w:r>
              <w:rPr>
                <w:rFonts w:ascii="GHEA Grapalat" w:hAnsi="GHEA Grapalat"/>
                <w:sz w:val="20"/>
                <w:szCs w:val="20"/>
              </w:rPr>
              <w:t xml:space="preserve"> </w:t>
            </w:r>
            <w:r>
              <w:rPr>
                <w:rFonts w:ascii="GHEA Grapalat" w:hAnsi="GHEA Grapalat"/>
                <w:sz w:val="20"/>
                <w:szCs w:val="20"/>
                <w:lang w:val="hy-AM"/>
              </w:rPr>
              <w:t xml:space="preserve">դրվում են </w:t>
            </w:r>
            <w:r>
              <w:rPr>
                <w:rFonts w:ascii="GHEA Grapalat" w:hAnsi="GHEA Grapalat"/>
                <w:sz w:val="20"/>
                <w:szCs w:val="20"/>
              </w:rPr>
              <w:t>թղթային եղանակով ներկայաց</w:t>
            </w:r>
            <w:r>
              <w:rPr>
                <w:rFonts w:ascii="GHEA Grapalat" w:hAnsi="GHEA Grapalat"/>
                <w:sz w:val="20"/>
                <w:szCs w:val="20"/>
                <w:lang w:val="hy-AM"/>
              </w:rPr>
              <w:t>ված պահանջագրի վրա</w:t>
            </w:r>
          </w:p>
        </w:tc>
        <w:tc>
          <w:tcPr>
            <w:tcW w:w="2640" w:type="dxa"/>
            <w:tcBorders>
              <w:top w:val="single" w:color="auto" w:sz="4" w:space="0"/>
              <w:left w:val="single" w:color="auto" w:sz="4" w:space="0"/>
              <w:bottom w:val="single" w:color="auto" w:sz="4" w:space="0"/>
              <w:right w:val="single" w:color="auto" w:sz="4" w:space="0"/>
            </w:tcBorders>
          </w:tcPr>
          <w:p w14:paraId="457A555B">
            <w:pPr>
              <w:jc w:val="center"/>
              <w:rPr>
                <w:rFonts w:ascii="GHEA Grapalat" w:hAnsi="GHEA Grapalat"/>
                <w:sz w:val="20"/>
                <w:szCs w:val="20"/>
              </w:rPr>
            </w:pPr>
          </w:p>
        </w:tc>
      </w:tr>
    </w:tbl>
    <w:p w14:paraId="2CC47E0E">
      <w:pPr>
        <w:pStyle w:val="18"/>
        <w:jc w:val="right"/>
        <w:rPr>
          <w:rFonts w:ascii="GHEA Grapalat" w:hAnsi="GHEA Grapalat" w:cs="Sylfaen"/>
          <w:i w:val="0"/>
          <w:lang w:val="en-US"/>
        </w:rPr>
      </w:pPr>
    </w:p>
    <w:p w14:paraId="09249B68">
      <w:pPr>
        <w:pStyle w:val="18"/>
        <w:jc w:val="right"/>
        <w:rPr>
          <w:rFonts w:ascii="GHEA Grapalat" w:hAnsi="GHEA Grapalat" w:cs="Sylfaen"/>
          <w:i w:val="0"/>
          <w:lang w:val="en-US"/>
        </w:rPr>
      </w:pPr>
    </w:p>
    <w:p w14:paraId="5C6AAC39">
      <w:pPr>
        <w:pStyle w:val="18"/>
        <w:jc w:val="right"/>
        <w:rPr>
          <w:rFonts w:ascii="GHEA Grapalat" w:hAnsi="GHEA Grapalat" w:cs="Sylfaen"/>
          <w:i w:val="0"/>
          <w:lang w:val="en-US"/>
        </w:rPr>
      </w:pPr>
    </w:p>
    <w:p w14:paraId="035DFB30">
      <w:pPr>
        <w:pStyle w:val="18"/>
        <w:jc w:val="right"/>
        <w:rPr>
          <w:rFonts w:ascii="GHEA Grapalat" w:hAnsi="GHEA Grapalat" w:cs="Sylfaen"/>
          <w:i w:val="0"/>
          <w:lang w:val="en-US"/>
        </w:rPr>
      </w:pPr>
    </w:p>
    <w:p w14:paraId="4FABA3A5">
      <w:pPr>
        <w:pStyle w:val="20"/>
        <w:spacing w:line="240" w:lineRule="auto"/>
        <w:jc w:val="right"/>
        <w:rPr>
          <w:rFonts w:ascii="GHEA Grapalat" w:hAnsi="GHEA Grapalat"/>
        </w:rPr>
      </w:pPr>
      <w:r>
        <w:rPr>
          <w:rFonts w:ascii="GHEA Grapalat" w:hAnsi="GHEA Grapalat"/>
          <w:b/>
          <w:lang w:val="hy-AM"/>
        </w:rPr>
        <w:br w:type="page"/>
      </w:r>
    </w:p>
    <w:p w14:paraId="536EBA50">
      <w:pPr>
        <w:pStyle w:val="20"/>
        <w:spacing w:line="240" w:lineRule="auto"/>
        <w:jc w:val="right"/>
        <w:rPr>
          <w:rFonts w:ascii="GHEA Grapalat" w:hAnsi="GHEA Grapalat" w:cs="Sylfaen"/>
          <w:b/>
        </w:rPr>
      </w:pPr>
      <w:r>
        <w:rPr>
          <w:rFonts w:ascii="GHEA Grapalat" w:hAnsi="GHEA Grapalat" w:cs="Sylfaen"/>
          <w:b/>
          <w:lang w:val="hy-AM"/>
        </w:rPr>
        <w:t xml:space="preserve">Հավելված </w:t>
      </w:r>
      <w:r>
        <w:rPr>
          <w:rFonts w:ascii="GHEA Grapalat" w:hAnsi="GHEA Grapalat" w:cs="Sylfaen"/>
          <w:b/>
        </w:rPr>
        <w:t>7</w:t>
      </w:r>
      <w:r>
        <w:rPr>
          <w:rStyle w:val="30"/>
          <w:rFonts w:ascii="GHEA Grapalat" w:hAnsi="GHEA Grapalat" w:cs="Sylfaen"/>
          <w:b/>
        </w:rPr>
        <w:footnoteReference w:id="13"/>
      </w:r>
    </w:p>
    <w:p w14:paraId="59EE6AB3">
      <w:pPr>
        <w:pStyle w:val="20"/>
        <w:spacing w:line="240" w:lineRule="auto"/>
        <w:jc w:val="right"/>
        <w:rPr>
          <w:rFonts w:ascii="GHEA Grapalat" w:hAnsi="GHEA Grapalat" w:cs="Sylfaen"/>
          <w:b/>
          <w:lang w:val="hy-AM"/>
        </w:rPr>
      </w:pP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hy-AM"/>
        </w:rPr>
        <w:t>*  ծածկագրով</w:t>
      </w:r>
    </w:p>
    <w:p w14:paraId="2A80347D">
      <w:pPr>
        <w:pStyle w:val="20"/>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136A62A0">
      <w:pPr>
        <w:jc w:val="right"/>
        <w:rPr>
          <w:rFonts w:ascii="GHEA Grapalat" w:hAnsi="GHEA Grapalat"/>
          <w:lang w:val="es-ES"/>
        </w:rPr>
      </w:pPr>
    </w:p>
    <w:p w14:paraId="735644FA">
      <w:pPr>
        <w:tabs>
          <w:tab w:val="left" w:pos="2268"/>
        </w:tabs>
        <w:ind w:left="-284" w:firstLine="284"/>
        <w:jc w:val="right"/>
        <w:rPr>
          <w:rFonts w:ascii="GHEA Grapalat" w:hAnsi="GHEA Grapalat"/>
          <w:lang w:val="es-ES"/>
        </w:rPr>
      </w:pPr>
    </w:p>
    <w:p w14:paraId="4FA11525">
      <w:pPr>
        <w:ind w:left="-142" w:firstLine="142"/>
        <w:jc w:val="center"/>
        <w:rPr>
          <w:rFonts w:ascii="GHEA Grapalat" w:hAnsi="GHEA Grapalat"/>
          <w:b/>
          <w:sz w:val="20"/>
          <w:szCs w:val="20"/>
          <w:lang w:val="es-ES"/>
        </w:rPr>
      </w:pPr>
      <w:r>
        <w:rPr>
          <w:rFonts w:ascii="GHEA Grapalat" w:hAnsi="GHEA Grapalat" w:cs="Sylfaen"/>
          <w:b/>
          <w:sz w:val="20"/>
          <w:szCs w:val="20"/>
          <w:lang w:val="pt-BR"/>
        </w:rPr>
        <w:t>ՊԵՏՈՒԹՅԱՆ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ԿԱՐԻՔՆԵՐԻ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ՀԱՄԱՐ</w:t>
      </w:r>
      <w:r>
        <w:rPr>
          <w:rFonts w:ascii="GHEA Grapalat" w:hAnsi="GHEA Grapalat" w:cs="Times Armenian"/>
          <w:b/>
          <w:sz w:val="20"/>
          <w:szCs w:val="20"/>
          <w:lang w:val="es-ES"/>
        </w:rPr>
        <w:t xml:space="preserve"> </w:t>
      </w:r>
      <w:r>
        <w:rPr>
          <w:rFonts w:ascii="GHEA Grapalat" w:hAnsi="GHEA Grapalat" w:cs="Sylfaen"/>
          <w:b/>
          <w:sz w:val="20"/>
          <w:szCs w:val="20"/>
          <w:lang w:val="pt-BR"/>
        </w:rPr>
        <w:t>ԿԱՊԱԼԱՅԻՆ</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ԱՇԽԱՏԱՆՔՆԵՐԻ</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ԿԱՏԱՐՄԱՆ</w:t>
      </w:r>
    </w:p>
    <w:p w14:paraId="71B4FCB0">
      <w:pPr>
        <w:ind w:left="-142" w:firstLine="142"/>
        <w:jc w:val="center"/>
        <w:rPr>
          <w:rFonts w:ascii="GHEA Grapalat" w:hAnsi="GHEA Grapalat" w:cs="Times Armenian"/>
          <w:b/>
          <w:sz w:val="20"/>
          <w:szCs w:val="20"/>
          <w:lang w:val="es-ES"/>
        </w:rPr>
      </w:pPr>
      <w:r>
        <w:rPr>
          <w:rFonts w:ascii="GHEA Grapalat" w:hAnsi="GHEA Grapalat" w:cs="Sylfaen"/>
          <w:b/>
          <w:sz w:val="20"/>
          <w:szCs w:val="20"/>
          <w:lang w:val="pt-BR"/>
        </w:rPr>
        <w:t>ՊԵՏԱԿԱՆ</w:t>
      </w:r>
      <w:r>
        <w:rPr>
          <w:rFonts w:ascii="GHEA Grapalat" w:hAnsi="GHEA Grapalat" w:cs="Times Armenian"/>
          <w:b/>
          <w:sz w:val="20"/>
          <w:szCs w:val="20"/>
          <w:lang w:val="es-ES"/>
        </w:rPr>
        <w:t xml:space="preserve">  </w:t>
      </w:r>
      <w:r>
        <w:rPr>
          <w:rFonts w:ascii="GHEA Grapalat" w:hAnsi="GHEA Grapalat" w:cs="Sylfaen"/>
          <w:b/>
          <w:sz w:val="20"/>
          <w:szCs w:val="20"/>
          <w:lang w:val="pt-BR"/>
        </w:rPr>
        <w:t>ԳՆՄԱՆ</w:t>
      </w:r>
      <w:r>
        <w:rPr>
          <w:rFonts w:ascii="GHEA Grapalat" w:hAnsi="GHEA Grapalat" w:cs="Times Armenian"/>
          <w:b/>
          <w:sz w:val="20"/>
          <w:szCs w:val="20"/>
          <w:lang w:val="es-ES"/>
        </w:rPr>
        <w:t xml:space="preserve">  </w:t>
      </w:r>
      <w:r>
        <w:rPr>
          <w:rFonts w:ascii="GHEA Grapalat" w:hAnsi="GHEA Grapalat" w:cs="Sylfaen"/>
          <w:b/>
          <w:sz w:val="20"/>
          <w:szCs w:val="20"/>
          <w:lang w:val="pt-BR"/>
        </w:rPr>
        <w:t>ՊԱՅՄԱՆԱԳԻՐ</w:t>
      </w:r>
      <w:r>
        <w:rPr>
          <w:rFonts w:ascii="GHEA Grapalat" w:hAnsi="GHEA Grapalat" w:cs="Times Armenian"/>
          <w:b/>
          <w:sz w:val="20"/>
          <w:szCs w:val="20"/>
          <w:lang w:val="es-ES"/>
        </w:rPr>
        <w:t xml:space="preserve">   </w:t>
      </w:r>
    </w:p>
    <w:p w14:paraId="474EDA62">
      <w:pPr>
        <w:ind w:left="-142" w:firstLine="142"/>
        <w:jc w:val="center"/>
        <w:rPr>
          <w:rFonts w:ascii="GHEA Grapalat" w:hAnsi="GHEA Grapalat"/>
          <w:b/>
          <w:sz w:val="20"/>
          <w:szCs w:val="20"/>
          <w:u w:val="single"/>
          <w:lang w:val="es-ES"/>
        </w:rPr>
      </w:pPr>
      <w:r>
        <w:rPr>
          <w:rFonts w:ascii="GHEA Grapalat" w:hAnsi="GHEA Grapalat"/>
          <w:b/>
          <w:sz w:val="20"/>
          <w:szCs w:val="20"/>
          <w:lang w:val="hy-AM"/>
        </w:rPr>
        <w:t>N</w:t>
      </w:r>
      <w:r>
        <w:rPr>
          <w:rFonts w:ascii="GHEA Grapalat" w:hAnsi="GHEA Grapalat"/>
          <w:b/>
          <w:sz w:val="20"/>
          <w:szCs w:val="20"/>
          <w:lang w:val="es-ES"/>
        </w:rPr>
        <w:t xml:space="preserve"> </w:t>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r>
        <w:rPr>
          <w:rFonts w:ascii="GHEA Grapalat" w:hAnsi="GHEA Grapalat"/>
          <w:b/>
          <w:sz w:val="20"/>
          <w:szCs w:val="20"/>
          <w:u w:val="single"/>
          <w:lang w:val="es-ES"/>
        </w:rPr>
        <w:tab/>
      </w:r>
    </w:p>
    <w:p w14:paraId="371CB18D">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 xml:space="preserve">         ք. </w:t>
      </w:r>
      <w:r>
        <w:rPr>
          <w:rFonts w:ascii="GHEA Grapalat" w:hAnsi="GHEA Grapalat" w:cs="Sylfaen"/>
          <w:sz w:val="20"/>
          <w:u w:val="single"/>
          <w:lang w:val="es-ES"/>
        </w:rPr>
        <w:t xml:space="preserve">           </w:t>
      </w:r>
      <w:r>
        <w:rPr>
          <w:rFonts w:ascii="GHEA Grapalat" w:hAnsi="GHEA Grapalat" w:cs="Sylfaen"/>
          <w:sz w:val="20"/>
          <w:lang w:val="hy-AM"/>
        </w:rPr>
        <w:t xml:space="preserve">                                                                                         </w:t>
      </w:r>
      <w:r>
        <w:rPr>
          <w:rFonts w:ascii="GHEA Grapalat" w:hAnsi="GHEA Grapalat" w:cs="Sylfaen"/>
          <w:sz w:val="20"/>
          <w:lang w:val="es-ES"/>
        </w:rPr>
        <w:t xml:space="preserve">             </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   թ.</w:t>
      </w:r>
    </w:p>
    <w:p w14:paraId="62D440CB">
      <w:pPr>
        <w:jc w:val="both"/>
        <w:rPr>
          <w:rFonts w:ascii="GHEA Grapalat" w:hAnsi="GHEA Grapalat"/>
          <w:lang w:val="es-ES"/>
        </w:rPr>
      </w:pPr>
    </w:p>
    <w:p w14:paraId="03C68C08">
      <w:pPr>
        <w:jc w:val="both"/>
        <w:rPr>
          <w:rFonts w:ascii="GHEA Grapalat" w:hAnsi="GHEA Grapalat"/>
          <w:lang w:val="es-ES"/>
        </w:rPr>
      </w:pPr>
    </w:p>
    <w:p w14:paraId="72F6D20A">
      <w:pPr>
        <w:ind w:firstLine="720"/>
        <w:jc w:val="both"/>
        <w:rPr>
          <w:rFonts w:ascii="GHEA Grapalat" w:hAnsi="GHEA Grapalat" w:cs="Sylfaen"/>
          <w:sz w:val="20"/>
          <w:szCs w:val="20"/>
          <w:lang w:val="pt-BR"/>
        </w:rPr>
      </w:pPr>
      <w:r>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pPr>
        <w:ind w:firstLine="709"/>
        <w:jc w:val="both"/>
        <w:rPr>
          <w:rFonts w:ascii="GHEA Grapalat" w:hAnsi="GHEA Grapalat"/>
          <w:b/>
          <w:lang w:val="es-ES"/>
        </w:rPr>
      </w:pPr>
    </w:p>
    <w:p w14:paraId="3FAFF90B">
      <w:pPr>
        <w:ind w:firstLine="720"/>
        <w:jc w:val="both"/>
        <w:rPr>
          <w:rFonts w:ascii="GHEA Grapalat" w:hAnsi="GHEA Grapalat"/>
          <w:b/>
          <w:sz w:val="20"/>
          <w:szCs w:val="20"/>
          <w:lang w:val="es-ES"/>
        </w:rPr>
      </w:pPr>
      <w:r>
        <w:rPr>
          <w:rFonts w:ascii="GHEA Grapalat" w:hAnsi="GHEA Grapalat"/>
          <w:b/>
          <w:sz w:val="20"/>
          <w:szCs w:val="20"/>
          <w:lang w:val="es-ES"/>
        </w:rPr>
        <w:t xml:space="preserve">1. </w:t>
      </w:r>
      <w:r>
        <w:rPr>
          <w:rFonts w:ascii="GHEA Grapalat" w:hAnsi="GHEA Grapalat" w:cs="Sylfaen"/>
          <w:b/>
          <w:sz w:val="20"/>
          <w:szCs w:val="20"/>
          <w:lang w:val="pt-BR"/>
        </w:rPr>
        <w:t>ՊԱՅՄԱՆԱԳՐԻ</w:t>
      </w:r>
      <w:r>
        <w:rPr>
          <w:rFonts w:ascii="GHEA Grapalat" w:hAnsi="GHEA Grapalat" w:cs="Times Armenian"/>
          <w:b/>
          <w:sz w:val="20"/>
          <w:szCs w:val="20"/>
          <w:lang w:val="es-ES"/>
        </w:rPr>
        <w:t xml:space="preserve"> </w:t>
      </w:r>
      <w:r>
        <w:rPr>
          <w:rFonts w:ascii="GHEA Grapalat" w:hAnsi="GHEA Grapalat" w:cs="Sylfaen"/>
          <w:b/>
          <w:sz w:val="20"/>
          <w:szCs w:val="20"/>
          <w:lang w:val="pt-BR"/>
        </w:rPr>
        <w:t>ԱՌԱՐԿԱՆ</w:t>
      </w:r>
    </w:p>
    <w:p w14:paraId="3A31837B">
      <w:pPr>
        <w:ind w:firstLine="720"/>
        <w:jc w:val="both"/>
        <w:rPr>
          <w:rFonts w:ascii="GHEA Grapalat" w:hAnsi="GHEA Grapalat"/>
          <w:lang w:val="es-ES"/>
        </w:rPr>
      </w:pPr>
      <w:r>
        <w:rPr>
          <w:rFonts w:ascii="GHEA Grapalat" w:hAnsi="GHEA Grapalat"/>
          <w:sz w:val="20"/>
          <w:szCs w:val="20"/>
          <w:lang w:val="es-ES"/>
        </w:rPr>
        <w:t>1.1</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cs="Sylfaen"/>
          <w:sz w:val="20"/>
          <w:szCs w:val="20"/>
          <w:lang w:val="pt-BR"/>
        </w:rPr>
        <w:t>կարգով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sz w:val="20"/>
          <w:szCs w:val="20"/>
          <w:lang w:val="es-ES"/>
        </w:rPr>
        <w:t xml:space="preserve"> </w:t>
      </w:r>
      <w:r>
        <w:rPr>
          <w:rFonts w:ascii="GHEA Grapalat" w:hAnsi="GHEA Grapalat" w:cs="Sylfaen"/>
          <w:sz w:val="20"/>
          <w:szCs w:val="20"/>
          <w:lang w:val="pt-BR"/>
        </w:rPr>
        <w:t>ծավալներով</w:t>
      </w:r>
      <w:r>
        <w:rPr>
          <w:rFonts w:ascii="GHEA Grapalat" w:hAnsi="GHEA Grapalat"/>
          <w:sz w:val="20"/>
          <w:szCs w:val="20"/>
          <w:lang w:val="es-ES"/>
        </w:rPr>
        <w:t xml:space="preserve">, </w:t>
      </w:r>
      <w:r>
        <w:rPr>
          <w:rFonts w:ascii="GHEA Grapalat" w:hAnsi="GHEA Grapalat" w:cs="Sylfaen"/>
          <w:sz w:val="20"/>
          <w:szCs w:val="20"/>
          <w:lang w:val="pt-BR"/>
        </w:rPr>
        <w:t>ձևով</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ժամկետներում</w:t>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sz w:val="20"/>
          <w:szCs w:val="20"/>
          <w:lang w:val="es-ES"/>
        </w:rPr>
        <w:t xml:space="preserve"> </w:t>
      </w:r>
      <w:r>
        <w:rPr>
          <w:rFonts w:ascii="GHEA Grapalat" w:hAnsi="GHEA Grapalat" w:cs="Sylfaen"/>
          <w:sz w:val="20"/>
          <w:szCs w:val="20"/>
          <w:lang w:val="pt-BR"/>
        </w:rPr>
        <w:t>սույն</w:t>
      </w:r>
      <w:r>
        <w:rPr>
          <w:rFonts w:ascii="GHEA Grapalat" w:hAnsi="GHEA Grapalat"/>
          <w:sz w:val="20"/>
          <w:szCs w:val="20"/>
          <w:lang w:val="es-ES"/>
        </w:rPr>
        <w:t xml:space="preserve"> </w:t>
      </w:r>
      <w:r>
        <w:rPr>
          <w:rFonts w:ascii="GHEA Grapalat" w:hAnsi="GHEA Grapalat" w:cs="Sylfaen"/>
          <w:sz w:val="20"/>
          <w:szCs w:val="20"/>
          <w:lang w:val="pt-BR"/>
        </w:rPr>
        <w:t>պայմանագրի (այսուհետ` պայմանագիր)</w:t>
      </w:r>
      <w:r>
        <w:rPr>
          <w:rFonts w:ascii="GHEA Grapalat" w:hAnsi="GHEA Grapalat"/>
          <w:sz w:val="20"/>
          <w:szCs w:val="20"/>
          <w:lang w:val="es-ES"/>
        </w:rPr>
        <w:t xml:space="preserve"> N 1 </w:t>
      </w:r>
      <w:r>
        <w:rPr>
          <w:rFonts w:ascii="GHEA Grapalat" w:hAnsi="GHEA Grapalat" w:cs="Sylfaen"/>
          <w:sz w:val="20"/>
          <w:szCs w:val="20"/>
          <w:lang w:val="pt-BR"/>
        </w:rPr>
        <w:t>Հավելվածով</w:t>
      </w:r>
      <w:r>
        <w:rPr>
          <w:rFonts w:ascii="GHEA Grapalat" w:hAnsi="GHEA Grapalat"/>
          <w:sz w:val="20"/>
          <w:szCs w:val="20"/>
          <w:lang w:val="es-ES"/>
        </w:rPr>
        <w:t xml:space="preserve"> </w:t>
      </w:r>
      <w:r>
        <w:rPr>
          <w:rFonts w:ascii="GHEA Grapalat" w:hAnsi="GHEA Grapalat" w:cs="Sylfaen"/>
          <w:sz w:val="20"/>
          <w:szCs w:val="20"/>
          <w:lang w:val="pt-BR"/>
        </w:rPr>
        <w:t>սահմանված</w:t>
      </w:r>
      <w:r>
        <w:rPr>
          <w:rFonts w:ascii="GHEA Grapalat" w:hAnsi="GHEA Grapalat"/>
          <w:sz w:val="20"/>
          <w:szCs w:val="20"/>
          <w:lang w:val="es-ES"/>
        </w:rPr>
        <w:t xml:space="preserve"> </w:t>
      </w:r>
      <w:r>
        <w:rPr>
          <w:rFonts w:ascii="GHEA Grapalat" w:hAnsi="GHEA Grapalat"/>
          <w:sz w:val="20"/>
          <w:szCs w:val="20"/>
          <w:lang w:val="hy-AM"/>
        </w:rPr>
        <w:t xml:space="preserve">նախագծային փաստաթղթերով, ներառյալ </w:t>
      </w:r>
      <w:r>
        <w:rPr>
          <w:rFonts w:ascii="GHEA Grapalat" w:hAnsi="GHEA Grapalat" w:cs="Sylfaen"/>
          <w:sz w:val="20"/>
          <w:szCs w:val="20"/>
          <w:lang w:val="hy-AM"/>
        </w:rPr>
        <w:t xml:space="preserve">դրանցով նախատեսված </w:t>
      </w:r>
      <w:r>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Pr>
          <w:rFonts w:ascii="GHEA Grapalat" w:hAnsi="GHEA Grapalat" w:cs="Arial"/>
          <w:sz w:val="20"/>
          <w:szCs w:val="20"/>
          <w:lang w:val="es-ES"/>
        </w:rPr>
        <w:t>(</w:t>
      </w:r>
      <w:r>
        <w:rPr>
          <w:rFonts w:ascii="GHEA Grapalat" w:hAnsi="GHEA Grapalat" w:cs="Arial"/>
          <w:sz w:val="20"/>
          <w:szCs w:val="20"/>
          <w:lang w:val="hy-AM"/>
        </w:rPr>
        <w:t>կամ</w:t>
      </w:r>
      <w:r>
        <w:rPr>
          <w:rFonts w:ascii="GHEA Grapalat" w:hAnsi="GHEA Grapalat" w:cs="Arial"/>
          <w:sz w:val="20"/>
          <w:szCs w:val="20"/>
          <w:lang w:val="es-ES"/>
        </w:rPr>
        <w:t>)</w:t>
      </w:r>
      <w:r>
        <w:rPr>
          <w:rFonts w:ascii="GHEA Grapalat" w:hAnsi="GHEA Grapalat" w:cs="Arial"/>
          <w:sz w:val="20"/>
          <w:szCs w:val="20"/>
          <w:lang w:val="hy-AM"/>
        </w:rPr>
        <w:t xml:space="preserve"> սարքերի ու սարքավորումների տեղադրումը </w:t>
      </w:r>
      <w:r>
        <w:rPr>
          <w:rFonts w:ascii="GHEA Grapalat" w:hAnsi="GHEA Grapalat" w:cs="Arial"/>
          <w:sz w:val="20"/>
          <w:szCs w:val="20"/>
          <w:lang w:val="es-ES"/>
        </w:rPr>
        <w:t>(օգտագործ</w:t>
      </w:r>
      <w:r>
        <w:rPr>
          <w:rFonts w:ascii="GHEA Grapalat" w:hAnsi="GHEA Grapalat" w:cs="Arial"/>
          <w:sz w:val="20"/>
          <w:szCs w:val="20"/>
          <w:lang w:val="hy-AM"/>
        </w:rPr>
        <w:t>ումը</w:t>
      </w:r>
      <w:r>
        <w:rPr>
          <w:rFonts w:ascii="GHEA Grapalat" w:hAnsi="GHEA Grapalat" w:cs="Arial"/>
          <w:sz w:val="20"/>
          <w:szCs w:val="20"/>
          <w:lang w:val="es-ES"/>
        </w:rPr>
        <w:t>)</w:t>
      </w:r>
      <w:r>
        <w:rPr>
          <w:rFonts w:ascii="GHEA Grapalat" w:hAnsi="GHEA Grapalat" w:cs="Arial"/>
          <w:sz w:val="20"/>
          <w:szCs w:val="20"/>
          <w:lang w:val="hy-AM"/>
        </w:rPr>
        <w:t xml:space="preserve"> և</w:t>
      </w:r>
      <w:r>
        <w:rPr>
          <w:rFonts w:ascii="GHEA Grapalat" w:hAnsi="GHEA Grapalat" w:cs="Sylfaen"/>
          <w:sz w:val="20"/>
          <w:szCs w:val="20"/>
          <w:lang w:val="pt-BR"/>
        </w:rPr>
        <w:t xml:space="preserve"> ծավալաթերթ</w:t>
      </w:r>
      <w:r>
        <w:rPr>
          <w:rFonts w:ascii="GHEA Grapalat" w:hAnsi="GHEA Grapalat"/>
          <w:sz w:val="20"/>
          <w:szCs w:val="20"/>
          <w:lang w:val="es-ES"/>
        </w:rPr>
        <w:t>-</w:t>
      </w:r>
      <w:r>
        <w:rPr>
          <w:rFonts w:ascii="GHEA Grapalat" w:hAnsi="GHEA Grapalat" w:cs="Sylfaen"/>
          <w:sz w:val="20"/>
          <w:szCs w:val="20"/>
          <w:lang w:val="pt-BR"/>
        </w:rPr>
        <w:t>նախահաշվով</w:t>
      </w:r>
      <w:r>
        <w:rPr>
          <w:rFonts w:ascii="GHEA Grapalat" w:hAnsi="GHEA Grapalat"/>
          <w:sz w:val="20"/>
          <w:szCs w:val="20"/>
          <w:lang w:val="es-ES"/>
        </w:rPr>
        <w:t xml:space="preserve"> </w:t>
      </w:r>
      <w:r>
        <w:rPr>
          <w:rFonts w:ascii="GHEA Grapalat" w:hAnsi="GHEA Grapalat" w:cs="Sylfaen"/>
          <w:sz w:val="20"/>
          <w:szCs w:val="20"/>
          <w:lang w:val="pt-BR"/>
        </w:rPr>
        <w:t>նախատեսված</w:t>
      </w:r>
      <w:r>
        <w:rPr>
          <w:rFonts w:ascii="GHEA Grapalat" w:hAnsi="GHEA Grapalat"/>
          <w:lang w:val="es-ES"/>
        </w:rPr>
        <w:t xml:space="preserve"> </w:t>
      </w:r>
      <w:r>
        <w:rPr>
          <w:rFonts w:ascii="GHEA Grapalat" w:hAnsi="GHEA Grapalat"/>
          <w:lang w:val="hy-AM"/>
        </w:rPr>
        <w:t xml:space="preserve">Մարզադահլիճի վերանորոգման </w:t>
      </w:r>
      <w:r>
        <w:rPr>
          <w:rFonts w:ascii="GHEA Grapalat" w:hAnsi="GHEA Grapalat"/>
          <w:lang w:val="es-ES"/>
        </w:rPr>
        <w:t>____________________________</w:t>
      </w:r>
    </w:p>
    <w:p w14:paraId="188DC9CC">
      <w:pPr>
        <w:ind w:firstLine="720"/>
        <w:jc w:val="both"/>
        <w:rPr>
          <w:rFonts w:ascii="GHEA Grapalat" w:hAnsi="GHEA Grapalat"/>
          <w:vertAlign w:val="superscript"/>
          <w:lang w:val="es-ES"/>
        </w:rPr>
      </w:pPr>
      <w:r>
        <w:rPr>
          <w:rFonts w:ascii="GHEA Grapalat" w:hAnsi="GHEA Grapalat" w:cs="Sylfaen"/>
          <w:vertAlign w:val="superscript"/>
          <w:lang w:val="pt-BR"/>
        </w:rPr>
        <w:t xml:space="preserve">                                                                                                                                                                 Աշխատանքների</w:t>
      </w:r>
      <w:r>
        <w:rPr>
          <w:rFonts w:ascii="GHEA Grapalat" w:hAnsi="GHEA Grapalat"/>
          <w:vertAlign w:val="superscript"/>
          <w:lang w:val="es-ES"/>
        </w:rPr>
        <w:t xml:space="preserve"> </w:t>
      </w:r>
      <w:r>
        <w:rPr>
          <w:rFonts w:ascii="GHEA Grapalat" w:hAnsi="GHEA Grapalat" w:cs="Sylfaen"/>
          <w:vertAlign w:val="superscript"/>
          <w:lang w:val="pt-BR"/>
        </w:rPr>
        <w:t>անվանումը</w:t>
      </w:r>
    </w:p>
    <w:p w14:paraId="12834EDC">
      <w:pPr>
        <w:jc w:val="both"/>
        <w:rPr>
          <w:rFonts w:ascii="GHEA Grapalat" w:hAnsi="GHEA Grapalat"/>
          <w:sz w:val="20"/>
          <w:szCs w:val="20"/>
          <w:lang w:val="hy-AM"/>
        </w:rPr>
      </w:pPr>
      <w:r>
        <w:rPr>
          <w:rFonts w:ascii="GHEA Grapalat" w:hAnsi="GHEA Grapalat" w:cs="Sylfaen"/>
          <w:sz w:val="20"/>
          <w:szCs w:val="20"/>
          <w:lang w:val="pt-BR"/>
        </w:rPr>
        <w:t>աշխատանքները</w:t>
      </w:r>
      <w:r>
        <w:rPr>
          <w:rFonts w:ascii="GHEA Grapalat" w:hAnsi="GHEA Grapalat"/>
          <w:sz w:val="20"/>
          <w:szCs w:val="20"/>
          <w:lang w:val="es-ES"/>
        </w:rPr>
        <w:t xml:space="preserve"> (</w:t>
      </w:r>
      <w:r>
        <w:rPr>
          <w:rFonts w:ascii="GHEA Grapalat" w:hAnsi="GHEA Grapalat" w:cs="Sylfaen"/>
          <w:sz w:val="20"/>
          <w:szCs w:val="20"/>
          <w:lang w:val="pt-BR"/>
        </w:rPr>
        <w:t>այսուհետ</w:t>
      </w:r>
      <w:r>
        <w:rPr>
          <w:rFonts w:ascii="GHEA Grapalat" w:hAnsi="GHEA Grapalat"/>
          <w:sz w:val="20"/>
          <w:szCs w:val="20"/>
          <w:lang w:val="es-ES"/>
        </w:rPr>
        <w:t xml:space="preserve">` </w:t>
      </w:r>
      <w:r>
        <w:rPr>
          <w:rFonts w:ascii="GHEA Grapalat" w:hAnsi="GHEA Grapalat" w:cs="Sylfaen"/>
          <w:sz w:val="20"/>
          <w:szCs w:val="20"/>
          <w:lang w:val="pt-BR"/>
        </w:rPr>
        <w:t>աշխատանք</w:t>
      </w:r>
      <w:r>
        <w:rPr>
          <w:rFonts w:ascii="GHEA Grapalat" w:hAnsi="GHEA Grapalat"/>
          <w:sz w:val="20"/>
          <w:szCs w:val="20"/>
          <w:lang w:val="es-ES"/>
        </w:rPr>
        <w:t xml:space="preserve">), </w:t>
      </w:r>
      <w:r>
        <w:rPr>
          <w:rFonts w:ascii="GHEA Grapalat" w:hAnsi="GHEA Grapalat" w:cs="Sylfaen"/>
          <w:sz w:val="20"/>
          <w:szCs w:val="20"/>
          <w:lang w:val="pt-BR"/>
        </w:rPr>
        <w:t>իսկ</w:t>
      </w:r>
      <w:r>
        <w:rPr>
          <w:rFonts w:ascii="GHEA Grapalat" w:hAnsi="GHEA Grapalat"/>
          <w:sz w:val="20"/>
          <w:szCs w:val="20"/>
          <w:lang w:val="es-ES"/>
        </w:rPr>
        <w:t xml:space="preserve"> </w:t>
      </w:r>
      <w:r>
        <w:rPr>
          <w:rFonts w:ascii="GHEA Grapalat" w:hAnsi="GHEA Grapalat" w:cs="Sylfaen"/>
          <w:sz w:val="20"/>
          <w:szCs w:val="20"/>
          <w:lang w:val="pt-BR"/>
        </w:rPr>
        <w:t>Պատվիրատուն</w:t>
      </w:r>
      <w:r>
        <w:rPr>
          <w:rFonts w:ascii="GHEA Grapalat" w:hAnsi="GHEA Grapalat"/>
          <w:sz w:val="20"/>
          <w:szCs w:val="20"/>
          <w:lang w:val="es-ES"/>
        </w:rPr>
        <w:t xml:space="preserve"> </w:t>
      </w:r>
      <w:r>
        <w:rPr>
          <w:rFonts w:ascii="GHEA Grapalat" w:hAnsi="GHEA Grapalat" w:cs="Sylfaen"/>
          <w:sz w:val="20"/>
          <w:szCs w:val="20"/>
          <w:lang w:val="pt-BR"/>
        </w:rPr>
        <w:t>պարտավորվում</w:t>
      </w:r>
      <w:r>
        <w:rPr>
          <w:rFonts w:ascii="GHEA Grapalat" w:hAnsi="GHEA Grapalat"/>
          <w:sz w:val="20"/>
          <w:szCs w:val="20"/>
          <w:lang w:val="es-ES"/>
        </w:rPr>
        <w:t xml:space="preserve"> </w:t>
      </w:r>
      <w:r>
        <w:rPr>
          <w:rFonts w:ascii="GHEA Grapalat" w:hAnsi="GHEA Grapalat" w:cs="Sylfaen"/>
          <w:sz w:val="20"/>
          <w:szCs w:val="20"/>
          <w:lang w:val="pt-BR"/>
        </w:rPr>
        <w:t>է</w:t>
      </w:r>
      <w:r>
        <w:rPr>
          <w:rFonts w:ascii="GHEA Grapalat" w:hAnsi="GHEA Grapalat"/>
          <w:sz w:val="20"/>
          <w:szCs w:val="20"/>
          <w:lang w:val="es-ES"/>
        </w:rPr>
        <w:t xml:space="preserve"> </w:t>
      </w:r>
      <w:r>
        <w:rPr>
          <w:rFonts w:ascii="GHEA Grapalat" w:hAnsi="GHEA Grapalat" w:cs="Sylfaen"/>
          <w:sz w:val="20"/>
          <w:szCs w:val="20"/>
          <w:lang w:val="pt-BR"/>
        </w:rPr>
        <w:t>ընդունել</w:t>
      </w:r>
      <w:r>
        <w:rPr>
          <w:rFonts w:ascii="GHEA Grapalat" w:hAnsi="GHEA Grapalat"/>
          <w:sz w:val="20"/>
          <w:szCs w:val="20"/>
          <w:lang w:val="es-ES"/>
        </w:rPr>
        <w:t xml:space="preserve"> </w:t>
      </w:r>
      <w:r>
        <w:rPr>
          <w:rFonts w:ascii="GHEA Grapalat" w:hAnsi="GHEA Grapalat" w:cs="Sylfaen"/>
          <w:sz w:val="20"/>
          <w:szCs w:val="20"/>
          <w:lang w:val="pt-BR"/>
        </w:rPr>
        <w:t>կատարված</w:t>
      </w:r>
      <w:r>
        <w:rPr>
          <w:rFonts w:ascii="GHEA Grapalat" w:hAnsi="GHEA Grapalat"/>
          <w:sz w:val="20"/>
          <w:szCs w:val="20"/>
          <w:lang w:val="es-ES"/>
        </w:rPr>
        <w:t xml:space="preserve"> ա</w:t>
      </w:r>
      <w:r>
        <w:rPr>
          <w:rFonts w:ascii="GHEA Grapalat" w:hAnsi="GHEA Grapalat" w:cs="Sylfaen"/>
          <w:sz w:val="20"/>
          <w:szCs w:val="20"/>
          <w:lang w:val="pt-BR"/>
        </w:rPr>
        <w:t>շխատանքը</w:t>
      </w:r>
      <w:r>
        <w:rPr>
          <w:rFonts w:ascii="GHEA Grapalat" w:hAnsi="GHEA Grapalat"/>
          <w:sz w:val="20"/>
          <w:szCs w:val="20"/>
          <w:lang w:val="es-ES"/>
        </w:rPr>
        <w:t xml:space="preserve"> </w:t>
      </w:r>
      <w:r>
        <w:rPr>
          <w:rFonts w:ascii="GHEA Grapalat" w:hAnsi="GHEA Grapalat" w:cs="Sylfaen"/>
          <w:sz w:val="20"/>
          <w:szCs w:val="20"/>
          <w:lang w:val="pt-BR"/>
        </w:rPr>
        <w:t>և</w:t>
      </w:r>
      <w:r>
        <w:rPr>
          <w:rFonts w:ascii="GHEA Grapalat" w:hAnsi="GHEA Grapalat"/>
          <w:sz w:val="20"/>
          <w:szCs w:val="20"/>
          <w:lang w:val="es-ES"/>
        </w:rPr>
        <w:t xml:space="preserve"> </w:t>
      </w:r>
      <w:r>
        <w:rPr>
          <w:rFonts w:ascii="GHEA Grapalat" w:hAnsi="GHEA Grapalat" w:cs="Sylfaen"/>
          <w:sz w:val="20"/>
          <w:szCs w:val="20"/>
          <w:lang w:val="pt-BR"/>
        </w:rPr>
        <w:t>վարձատրել</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r>
        <w:rPr>
          <w:rFonts w:ascii="GHEA Grapalat" w:hAnsi="GHEA Grapalat" w:cs="Tahoma"/>
          <w:sz w:val="20"/>
          <w:szCs w:val="20"/>
          <w:lang w:val="hy-AM"/>
        </w:rPr>
        <w:t xml:space="preserve"> Սույն պայմանագրի անբաժանելի մաս է հանդիսանում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Tahoma"/>
          <w:sz w:val="20"/>
          <w:szCs w:val="20"/>
          <w:lang w:val="hy-AM"/>
        </w:rPr>
        <w:t xml:space="preserve">......... ծածկագրով գնման ընթացակարգին մասնակցելու շրջանակում Կապալատուի կողմից հայտով ներկայացված՝ </w:t>
      </w:r>
      <w:r>
        <w:rPr>
          <w:rFonts w:ascii="GHEA Grapalat" w:hAnsi="GHEA Grapalat" w:cs="Sylfaen"/>
          <w:sz w:val="20"/>
          <w:lang w:val="hy-AM"/>
        </w:rPr>
        <w:t>նախագծային փաստաթղթերով սահմանված</w:t>
      </w:r>
      <w:r>
        <w:rPr>
          <w:rFonts w:ascii="GHEA Grapalat" w:hAnsi="GHEA Grapalat" w:cs="Sylfaen"/>
          <w:sz w:val="20"/>
          <w:lang w:val="af-ZA"/>
        </w:rPr>
        <w:t xml:space="preserve"> </w:t>
      </w:r>
      <w:r>
        <w:rPr>
          <w:rFonts w:ascii="GHEA Grapalat" w:hAnsi="GHEA Grapalat" w:cs="Sylfaen"/>
          <w:sz w:val="20"/>
          <w:lang w:val="hy-AM"/>
        </w:rPr>
        <w:t>տեխնիկական</w:t>
      </w:r>
      <w:r>
        <w:rPr>
          <w:rFonts w:ascii="GHEA Grapalat" w:hAnsi="GHEA Grapalat" w:cs="Sylfaen"/>
          <w:sz w:val="20"/>
          <w:lang w:val="af-ZA"/>
        </w:rPr>
        <w:t xml:space="preserve"> </w:t>
      </w:r>
      <w:r>
        <w:rPr>
          <w:rFonts w:ascii="GHEA Grapalat" w:hAnsi="GHEA Grapalat" w:cs="Sylfaen"/>
          <w:sz w:val="20"/>
          <w:lang w:val="hy-AM"/>
        </w:rPr>
        <w:t>բնութագրերին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երաշխիքային</w:t>
      </w:r>
      <w:r>
        <w:rPr>
          <w:rFonts w:ascii="GHEA Grapalat" w:hAnsi="GHEA Grapalat" w:cs="Sylfaen"/>
          <w:sz w:val="20"/>
          <w:lang w:val="af-ZA"/>
        </w:rPr>
        <w:t xml:space="preserve"> </w:t>
      </w:r>
      <w:r>
        <w:rPr>
          <w:rFonts w:ascii="GHEA Grapalat" w:hAnsi="GHEA Grapalat" w:cs="Sylfaen"/>
          <w:sz w:val="20"/>
          <w:lang w:val="hy-AM"/>
        </w:rPr>
        <w:t>սպասարկման</w:t>
      </w:r>
      <w:r>
        <w:rPr>
          <w:rFonts w:ascii="GHEA Grapalat" w:hAnsi="GHEA Grapalat" w:cs="Sylfaen"/>
          <w:sz w:val="20"/>
          <w:lang w:val="af-ZA"/>
        </w:rPr>
        <w:t xml:space="preserve"> </w:t>
      </w:r>
      <w:r>
        <w:rPr>
          <w:rFonts w:ascii="GHEA Grapalat" w:hAnsi="GHEA Grapalat" w:cs="Sylfaen"/>
          <w:sz w:val="20"/>
          <w:lang w:val="hy-AM"/>
        </w:rPr>
        <w:t>պայմաններին</w:t>
      </w:r>
      <w:r>
        <w:rPr>
          <w:rFonts w:ascii="GHEA Grapalat" w:hAnsi="GHEA Grapalat" w:cs="Sylfaen"/>
          <w:sz w:val="20"/>
          <w:lang w:val="af-ZA"/>
        </w:rPr>
        <w:t xml:space="preserve"> </w:t>
      </w:r>
      <w:r>
        <w:rPr>
          <w:rFonts w:ascii="GHEA Grapalat" w:hAnsi="GHEA Grapalat" w:cs="Sylfaen"/>
          <w:sz w:val="20"/>
          <w:lang w:val="hy-AM"/>
        </w:rPr>
        <w:t>համապատասխանող</w:t>
      </w:r>
      <w:r>
        <w:rPr>
          <w:rFonts w:ascii="GHEA Grapalat" w:hAnsi="GHEA Grapalat" w:cs="Sylfaen"/>
          <w:sz w:val="20"/>
          <w:lang w:val="af-ZA"/>
        </w:rPr>
        <w:t xml:space="preserve"> </w:t>
      </w:r>
      <w:r>
        <w:rPr>
          <w:rFonts w:ascii="GHEA Grapalat" w:hAnsi="GHEA Grapalat" w:cs="Sylfaen"/>
          <w:sz w:val="20"/>
          <w:lang w:val="hy-AM"/>
        </w:rPr>
        <w:t>նյութերի</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սարքերի</w:t>
      </w:r>
      <w:r>
        <w:rPr>
          <w:rFonts w:ascii="GHEA Grapalat" w:hAnsi="GHEA Grapalat" w:cs="Sylfaen"/>
          <w:sz w:val="20"/>
          <w:lang w:val="af-ZA"/>
        </w:rPr>
        <w:t xml:space="preserve"> </w:t>
      </w:r>
      <w:r>
        <w:rPr>
          <w:rFonts w:ascii="GHEA Grapalat" w:hAnsi="GHEA Grapalat" w:cs="Sylfaen"/>
          <w:sz w:val="20"/>
          <w:lang w:val="hy-AM"/>
        </w:rPr>
        <w:t>ու</w:t>
      </w:r>
      <w:r>
        <w:rPr>
          <w:rFonts w:ascii="GHEA Grapalat" w:hAnsi="GHEA Grapalat" w:cs="Sylfaen"/>
          <w:sz w:val="20"/>
          <w:lang w:val="af-ZA"/>
        </w:rPr>
        <w:t xml:space="preserve"> </w:t>
      </w:r>
      <w:r>
        <w:rPr>
          <w:rFonts w:ascii="GHEA Grapalat" w:hAnsi="GHEA Grapalat" w:cs="Sylfaen"/>
          <w:sz w:val="20"/>
          <w:lang w:val="hy-AM"/>
        </w:rPr>
        <w:t>սարքավորումների</w:t>
      </w:r>
      <w:r>
        <w:rPr>
          <w:rFonts w:ascii="GHEA Grapalat" w:hAnsi="GHEA Grapalat" w:cs="Sylfaen"/>
          <w:sz w:val="20"/>
          <w:lang w:val="af-ZA"/>
        </w:rPr>
        <w:t xml:space="preserve"> </w:t>
      </w:r>
      <w:r>
        <w:rPr>
          <w:rFonts w:ascii="GHEA Grapalat" w:hAnsi="GHEA Grapalat" w:cs="Sylfaen"/>
          <w:sz w:val="20"/>
          <w:lang w:val="hy-AM"/>
        </w:rPr>
        <w:t>տեղադրման</w:t>
      </w:r>
      <w:r>
        <w:rPr>
          <w:rFonts w:ascii="GHEA Grapalat" w:hAnsi="GHEA Grapalat" w:cs="Sylfaen"/>
          <w:sz w:val="20"/>
          <w:lang w:val="af-ZA"/>
        </w:rPr>
        <w:t xml:space="preserve"> (</w:t>
      </w:r>
      <w:r>
        <w:rPr>
          <w:rFonts w:ascii="GHEA Grapalat" w:hAnsi="GHEA Grapalat" w:cs="Sylfaen"/>
          <w:sz w:val="20"/>
          <w:lang w:val="hy-AM"/>
        </w:rPr>
        <w:t>օգտագործման</w:t>
      </w:r>
      <w:r>
        <w:rPr>
          <w:rFonts w:ascii="GHEA Grapalat" w:hAnsi="GHEA Grapalat" w:cs="Sylfaen"/>
          <w:sz w:val="20"/>
          <w:lang w:val="af-ZA"/>
        </w:rPr>
        <w:t>)</w:t>
      </w:r>
      <w:r>
        <w:rPr>
          <w:rFonts w:ascii="GHEA Grapalat" w:hAnsi="GHEA Grapalat" w:cs="Sylfaen"/>
          <w:sz w:val="20"/>
          <w:lang w:val="hy-AM"/>
        </w:rPr>
        <w:t xml:space="preserve"> պարտավորության</w:t>
      </w:r>
      <w:r>
        <w:rPr>
          <w:rFonts w:ascii="GHEA Grapalat" w:hAnsi="GHEA Grapalat" w:cs="Sylfaen"/>
          <w:sz w:val="20"/>
          <w:lang w:val="af-ZA"/>
        </w:rPr>
        <w:t xml:space="preserve"> </w:t>
      </w:r>
      <w:r>
        <w:rPr>
          <w:rFonts w:ascii="GHEA Grapalat" w:hAnsi="GHEA Grapalat" w:cs="Sylfaen"/>
          <w:sz w:val="20"/>
          <w:lang w:val="hy-AM"/>
        </w:rPr>
        <w:t>մասին հավաստումը:</w:t>
      </w:r>
    </w:p>
    <w:p w14:paraId="527506CB">
      <w:pPr>
        <w:tabs>
          <w:tab w:val="left" w:pos="1134"/>
        </w:tabs>
        <w:ind w:firstLine="720"/>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անբաժանելի</w:t>
      </w:r>
      <w:r>
        <w:rPr>
          <w:rFonts w:ascii="GHEA Grapalat" w:hAnsi="GHEA Grapalat" w:cs="Times Armenian"/>
          <w:sz w:val="20"/>
          <w:szCs w:val="20"/>
          <w:lang w:val="es-ES"/>
        </w:rPr>
        <w:t xml:space="preserve"> </w:t>
      </w:r>
      <w:r>
        <w:rPr>
          <w:rFonts w:ascii="GHEA Grapalat" w:hAnsi="GHEA Grapalat" w:cs="Sylfaen"/>
          <w:sz w:val="20"/>
          <w:szCs w:val="20"/>
          <w:lang w:val="pt-BR"/>
        </w:rPr>
        <w:t>մասը</w:t>
      </w:r>
      <w:r>
        <w:rPr>
          <w:rFonts w:ascii="GHEA Grapalat" w:hAnsi="GHEA Grapalat" w:cs="Times Armenian"/>
          <w:sz w:val="20"/>
          <w:szCs w:val="20"/>
          <w:lang w:val="es-ES"/>
        </w:rPr>
        <w:t xml:space="preserve"> </w:t>
      </w:r>
      <w:r>
        <w:rPr>
          <w:rFonts w:ascii="GHEA Grapalat" w:hAnsi="GHEA Grapalat" w:cs="Sylfaen"/>
          <w:sz w:val="20"/>
          <w:szCs w:val="20"/>
          <w:lang w:val="pt-BR"/>
        </w:rPr>
        <w:t>կազմող</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ծավալաթերթ</w:t>
      </w:r>
      <w:r>
        <w:rPr>
          <w:rFonts w:ascii="GHEA Grapalat" w:hAnsi="GHEA Grapalat" w:cs="Times Armenian"/>
          <w:sz w:val="20"/>
          <w:szCs w:val="20"/>
          <w:lang w:val="es-ES"/>
        </w:rPr>
        <w:t>-</w:t>
      </w:r>
      <w:r>
        <w:rPr>
          <w:rFonts w:ascii="GHEA Grapalat" w:hAnsi="GHEA Grapalat" w:cs="Sylfaen"/>
          <w:sz w:val="20"/>
          <w:szCs w:val="20"/>
          <w:lang w:val="pt-BR"/>
        </w:rPr>
        <w:t>նախահաշվին</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ahoma"/>
          <w:sz w:val="20"/>
          <w:szCs w:val="20"/>
          <w:lang w:val="es-ES"/>
        </w:rPr>
        <w:t>։</w:t>
      </w:r>
    </w:p>
    <w:p w14:paraId="256549AE">
      <w:pPr>
        <w:jc w:val="both"/>
        <w:rPr>
          <w:rFonts w:ascii="GHEA Grapalat" w:hAnsi="GHEA Grapalat"/>
          <w:lang w:val="hy-AM"/>
        </w:rPr>
      </w:pPr>
    </w:p>
    <w:p w14:paraId="542135A1">
      <w:pPr>
        <w:tabs>
          <w:tab w:val="left" w:pos="1134"/>
        </w:tabs>
        <w:ind w:firstLine="720"/>
        <w:jc w:val="both"/>
        <w:rPr>
          <w:rFonts w:ascii="GHEA Grapalat" w:hAnsi="GHEA Grapalat"/>
          <w:sz w:val="20"/>
          <w:szCs w:val="20"/>
          <w:lang w:val="es-ES"/>
        </w:rPr>
      </w:pPr>
      <w:r>
        <w:rPr>
          <w:rFonts w:ascii="GHEA Grapalat" w:hAnsi="GHEA Grapalat"/>
          <w:sz w:val="20"/>
          <w:szCs w:val="20"/>
          <w:lang w:val="es-ES"/>
        </w:rPr>
        <w:t>1.2</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Կապալառուն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Pr>
          <w:rFonts w:ascii="GHEA Grapalat" w:hAnsi="GHEA Grapalat" w:cs="Times Armenian"/>
          <w:sz w:val="20"/>
          <w:szCs w:val="20"/>
          <w:lang w:val="es-ES"/>
        </w:rPr>
        <w:t xml:space="preserve"> </w:t>
      </w:r>
      <w:r>
        <w:rPr>
          <w:rFonts w:ascii="GHEA Grapalat" w:hAnsi="GHEA Grapalat" w:cs="Sylfaen"/>
          <w:sz w:val="20"/>
          <w:szCs w:val="20"/>
          <w:lang w:val="hy-AM"/>
        </w:rPr>
        <w:t>սույն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անբաժանելի</w:t>
      </w:r>
      <w:r>
        <w:rPr>
          <w:rFonts w:ascii="GHEA Grapalat" w:hAnsi="GHEA Grapalat" w:cs="Times Armenian"/>
          <w:sz w:val="20"/>
          <w:szCs w:val="20"/>
          <w:lang w:val="es-ES"/>
        </w:rPr>
        <w:t xml:space="preserve"> </w:t>
      </w:r>
      <w:r>
        <w:rPr>
          <w:rFonts w:ascii="GHEA Grapalat" w:hAnsi="GHEA Grapalat" w:cs="Sylfaen"/>
          <w:sz w:val="20"/>
          <w:szCs w:val="20"/>
          <w:lang w:val="pt-BR"/>
        </w:rPr>
        <w:t>մասը</w:t>
      </w:r>
      <w:r>
        <w:rPr>
          <w:rFonts w:ascii="GHEA Grapalat" w:hAnsi="GHEA Grapalat" w:cs="Times Armenian"/>
          <w:sz w:val="20"/>
          <w:szCs w:val="20"/>
          <w:lang w:val="es-ES"/>
        </w:rPr>
        <w:t xml:space="preserve"> </w:t>
      </w:r>
      <w:r>
        <w:rPr>
          <w:rFonts w:ascii="GHEA Grapalat" w:hAnsi="GHEA Grapalat" w:cs="Sylfaen"/>
          <w:sz w:val="20"/>
          <w:szCs w:val="20"/>
          <w:lang w:val="pt-BR"/>
        </w:rPr>
        <w:t>կազմող</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ծավալաթերթ</w:t>
      </w:r>
      <w:r>
        <w:rPr>
          <w:rFonts w:ascii="GHEA Grapalat" w:hAnsi="GHEA Grapalat" w:cs="Times Armenian"/>
          <w:sz w:val="20"/>
          <w:szCs w:val="20"/>
          <w:lang w:val="es-ES"/>
        </w:rPr>
        <w:t>-</w:t>
      </w:r>
      <w:r>
        <w:rPr>
          <w:rFonts w:ascii="GHEA Grapalat" w:hAnsi="GHEA Grapalat" w:cs="Sylfaen"/>
          <w:sz w:val="20"/>
          <w:szCs w:val="20"/>
          <w:lang w:val="pt-BR"/>
        </w:rPr>
        <w:t>նախահաշվին</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ahoma"/>
          <w:sz w:val="20"/>
          <w:szCs w:val="20"/>
          <w:lang w:val="es-ES"/>
        </w:rPr>
        <w:t>։</w:t>
      </w:r>
    </w:p>
    <w:p w14:paraId="55E0FB87">
      <w:pPr>
        <w:tabs>
          <w:tab w:val="left" w:pos="1134"/>
        </w:tabs>
        <w:ind w:firstLine="720"/>
        <w:jc w:val="both"/>
        <w:rPr>
          <w:rFonts w:ascii="GHEA Grapalat" w:hAnsi="GHEA Grapalat" w:cs="Times Armenian"/>
          <w:sz w:val="22"/>
          <w:szCs w:val="22"/>
          <w:lang w:val="es-ES"/>
        </w:rPr>
      </w:pPr>
      <w:r>
        <w:rPr>
          <w:rFonts w:ascii="GHEA Grapalat" w:hAnsi="GHEA Grapalat"/>
          <w:sz w:val="20"/>
          <w:szCs w:val="20"/>
          <w:lang w:val="es-ES"/>
        </w:rPr>
        <w:t>1.3</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շխատանքները</w:t>
      </w:r>
      <w:r>
        <w:rPr>
          <w:rFonts w:ascii="GHEA Grapalat" w:hAnsi="GHEA Grapalat" w:cs="Times Armenian"/>
          <w:sz w:val="20"/>
          <w:szCs w:val="20"/>
          <w:lang w:val="es-ES"/>
        </w:rPr>
        <w:t xml:space="preserve"> </w:t>
      </w:r>
      <w:r>
        <w:rPr>
          <w:rFonts w:ascii="GHEA Grapalat" w:hAnsi="GHEA Grapalat" w:cs="Sylfaen"/>
          <w:sz w:val="20"/>
          <w:szCs w:val="20"/>
          <w:lang w:val="pt-BR"/>
        </w:rPr>
        <w:t>սկսվում</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պ</w:t>
      </w:r>
      <w:r>
        <w:rPr>
          <w:rFonts w:ascii="GHEA Grapalat" w:hAnsi="GHEA Grapalat" w:cs="Sylfaen"/>
          <w:sz w:val="20"/>
          <w:szCs w:val="20"/>
          <w:lang w:val="pt-BR"/>
        </w:rPr>
        <w:t>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մտնելուց</w:t>
      </w:r>
      <w:r>
        <w:rPr>
          <w:rFonts w:ascii="GHEA Grapalat" w:hAnsi="GHEA Grapalat" w:cs="Times Armenian"/>
          <w:sz w:val="20"/>
          <w:szCs w:val="20"/>
          <w:lang w:val="es-ES"/>
        </w:rPr>
        <w:t xml:space="preserve"> </w:t>
      </w:r>
      <w:r>
        <w:rPr>
          <w:rFonts w:ascii="GHEA Grapalat" w:hAnsi="GHEA Grapalat" w:cs="Sylfaen"/>
          <w:sz w:val="20"/>
          <w:szCs w:val="20"/>
          <w:lang w:val="pt-BR"/>
        </w:rPr>
        <w:t>հետո</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sz w:val="20"/>
          <w:szCs w:val="20"/>
          <w:lang w:val="es-ES"/>
        </w:rPr>
        <w:t xml:space="preserve"> </w:t>
      </w:r>
      <w:r>
        <w:rPr>
          <w:rFonts w:ascii="GHEA Grapalat" w:hAnsi="GHEA Grapalat" w:cs="Sylfaen"/>
          <w:sz w:val="20"/>
          <w:szCs w:val="20"/>
          <w:lang w:val="pt-BR"/>
        </w:rPr>
        <w:t>սահմանվում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w:t>
      </w:r>
      <w:r>
        <w:rPr>
          <w:rFonts w:ascii="GHEA Grapalat" w:hAnsi="GHEA Grapalat" w:cs="Times Armenian"/>
          <w:lang w:val="es-ES"/>
        </w:rPr>
        <w:t xml:space="preserve">  </w:t>
      </w:r>
      <w:r>
        <w:rPr>
          <w:rFonts w:ascii="GHEA Grapalat" w:hAnsi="GHEA Grapalat" w:cs="Times Armenian"/>
          <w:sz w:val="22"/>
          <w:szCs w:val="22"/>
          <w:lang w:val="hy-AM"/>
        </w:rPr>
        <w:t>համաձայն հավելված 2-ի</w:t>
      </w:r>
      <w:r>
        <w:rPr>
          <w:rFonts w:ascii="GHEA Grapalat" w:hAnsi="GHEA Grapalat" w:cs="Times Armenian"/>
          <w:sz w:val="22"/>
          <w:szCs w:val="22"/>
          <w:lang w:val="es-ES"/>
        </w:rPr>
        <w:t>:</w:t>
      </w:r>
    </w:p>
    <w:p w14:paraId="1FCCFF60">
      <w:pPr>
        <w:tabs>
          <w:tab w:val="left" w:pos="1134"/>
        </w:tabs>
        <w:ind w:firstLine="720"/>
        <w:jc w:val="both"/>
        <w:rPr>
          <w:rFonts w:ascii="GHEA Grapalat" w:hAnsi="GHEA Grapalat"/>
          <w:sz w:val="20"/>
          <w:szCs w:val="20"/>
          <w:lang w:val="es-ES"/>
        </w:rPr>
      </w:pP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առանձին</w:t>
      </w:r>
      <w:r>
        <w:rPr>
          <w:rFonts w:ascii="GHEA Grapalat" w:hAnsi="GHEA Grapalat" w:cs="Times Armenian"/>
          <w:sz w:val="20"/>
          <w:szCs w:val="20"/>
          <w:lang w:val="es-ES"/>
        </w:rPr>
        <w:t xml:space="preserve"> </w:t>
      </w:r>
      <w:r>
        <w:rPr>
          <w:rFonts w:ascii="GHEA Grapalat" w:hAnsi="GHEA Grapalat" w:cs="Sylfaen"/>
          <w:sz w:val="20"/>
          <w:szCs w:val="20"/>
          <w:lang w:val="pt-BR"/>
        </w:rPr>
        <w:t>տեսակի</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փուլերի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ծավալների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հավելված</w:t>
      </w:r>
      <w:r>
        <w:rPr>
          <w:rFonts w:ascii="GHEA Grapalat" w:hAnsi="GHEA Grapalat" w:cs="Sylfaen"/>
          <w:sz w:val="20"/>
          <w:szCs w:val="20"/>
          <w:lang w:val="es-ES"/>
        </w:rPr>
        <w:t xml:space="preserve"> 2-ում</w:t>
      </w:r>
      <w:r>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գրաֆիկով</w:t>
      </w:r>
      <w:r>
        <w:rPr>
          <w:rFonts w:ascii="GHEA Grapalat" w:hAnsi="GHEA Grapalat" w:cs="Sylfaen"/>
          <w:sz w:val="20"/>
          <w:szCs w:val="20"/>
          <w:lang w:val="es-ES"/>
        </w:rPr>
        <w:t xml:space="preserve"> </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14C25F1E">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2. </w:t>
      </w:r>
      <w:r>
        <w:rPr>
          <w:rFonts w:ascii="GHEA Grapalat" w:hAnsi="GHEA Grapalat" w:cs="Sylfaen"/>
          <w:b/>
          <w:sz w:val="20"/>
          <w:szCs w:val="20"/>
          <w:lang w:val="pt-BR"/>
        </w:rPr>
        <w:t>ԿԱՊԱԼԱՌՈՒԻ</w:t>
      </w:r>
      <w:r>
        <w:rPr>
          <w:rFonts w:ascii="GHEA Grapalat" w:hAnsi="GHEA Grapalat" w:cs="Times Armenian"/>
          <w:b/>
          <w:sz w:val="20"/>
          <w:szCs w:val="20"/>
          <w:lang w:val="es-ES"/>
        </w:rPr>
        <w:t xml:space="preserve"> </w:t>
      </w:r>
      <w:r>
        <w:rPr>
          <w:rFonts w:ascii="GHEA Grapalat" w:hAnsi="GHEA Grapalat" w:cs="Sylfaen"/>
          <w:b/>
          <w:sz w:val="20"/>
          <w:szCs w:val="20"/>
          <w:lang w:val="pt-BR"/>
        </w:rPr>
        <w:t>ՄԻՋՈՑՆԵՐՈՎ</w:t>
      </w:r>
      <w:r>
        <w:rPr>
          <w:rFonts w:ascii="GHEA Grapalat" w:hAnsi="GHEA Grapalat" w:cs="Times Armenian"/>
          <w:b/>
          <w:sz w:val="20"/>
          <w:szCs w:val="20"/>
          <w:lang w:val="es-ES"/>
        </w:rPr>
        <w:t xml:space="preserve"> </w:t>
      </w:r>
      <w:r>
        <w:rPr>
          <w:rFonts w:ascii="GHEA Grapalat" w:hAnsi="GHEA Grapalat" w:cs="Sylfaen"/>
          <w:b/>
          <w:sz w:val="20"/>
          <w:szCs w:val="20"/>
          <w:lang w:val="pt-BR"/>
        </w:rPr>
        <w:t>ԱՇԽԱՏԱՆՔՆԵՐԸ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ԿԱՏԱՐԵԼԸ</w:t>
      </w:r>
    </w:p>
    <w:p w14:paraId="7FC7C58E">
      <w:pPr>
        <w:ind w:firstLine="720"/>
        <w:jc w:val="both"/>
        <w:rPr>
          <w:rFonts w:ascii="GHEA Grapalat" w:hAnsi="GHEA Grapalat" w:cs="Times Armenian"/>
          <w:sz w:val="20"/>
          <w:szCs w:val="20"/>
          <w:lang w:val="es-ES"/>
        </w:rPr>
      </w:pPr>
      <w:r>
        <w:rPr>
          <w:rFonts w:ascii="GHEA Grapalat" w:hAnsi="GHEA Grapalat"/>
          <w:sz w:val="20"/>
          <w:szCs w:val="20"/>
          <w:lang w:val="es-ES"/>
        </w:rPr>
        <w:t xml:space="preserve">2.1   </w:t>
      </w:r>
      <w:r>
        <w:rPr>
          <w:rFonts w:ascii="GHEA Grapalat" w:hAnsi="GHEA Grapalat" w:cs="Sylfaen"/>
          <w:sz w:val="20"/>
          <w:szCs w:val="20"/>
          <w:lang w:val="pt-BR"/>
        </w:rPr>
        <w:t xml:space="preserve">Աշխատանքը կատարվում է Կապալառուի աշխատանքային և տեխնիկական ռեսուրսով, շինարարական նյութերով և միջոցներով։ </w:t>
      </w:r>
    </w:p>
    <w:p w14:paraId="2DF2D99D">
      <w:pPr>
        <w:tabs>
          <w:tab w:val="left" w:pos="1276"/>
        </w:tabs>
        <w:ind w:firstLine="720"/>
        <w:jc w:val="both"/>
        <w:rPr>
          <w:rFonts w:ascii="GHEA Grapalat" w:hAnsi="GHEA Grapalat"/>
          <w:sz w:val="20"/>
          <w:szCs w:val="20"/>
          <w:lang w:val="es-ES"/>
        </w:rPr>
      </w:pPr>
      <w:r>
        <w:rPr>
          <w:rFonts w:ascii="GHEA Grapalat" w:hAnsi="GHEA Grapalat"/>
          <w:sz w:val="20"/>
          <w:szCs w:val="20"/>
          <w:lang w:val="es-ES"/>
        </w:rPr>
        <w:t>2.2</w:t>
      </w:r>
      <w:r>
        <w:rPr>
          <w:rFonts w:ascii="GHEA Grapalat" w:hAnsi="GHEA Grapalat"/>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պատասխանատվություն</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կրում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տրամադրած</w:t>
      </w:r>
      <w:r>
        <w:rPr>
          <w:rFonts w:ascii="GHEA Grapalat" w:hAnsi="GHEA Grapalat" w:cs="Times Armenian"/>
          <w:sz w:val="20"/>
          <w:szCs w:val="20"/>
          <w:lang w:val="es-ES"/>
        </w:rPr>
        <w:t xml:space="preserve"> </w:t>
      </w:r>
      <w:r>
        <w:rPr>
          <w:rFonts w:ascii="GHEA Grapalat" w:hAnsi="GHEA Grapalat" w:cs="Sylfaen"/>
          <w:sz w:val="20"/>
          <w:szCs w:val="20"/>
          <w:lang w:val="pt-BR"/>
        </w:rPr>
        <w:t>նյութերի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սարքավորումների</w:t>
      </w:r>
      <w:r>
        <w:rPr>
          <w:rFonts w:ascii="GHEA Grapalat" w:hAnsi="GHEA Grapalat" w:cs="Times Armenian"/>
          <w:sz w:val="20"/>
          <w:szCs w:val="20"/>
          <w:lang w:val="es-ES"/>
        </w:rPr>
        <w:t xml:space="preserve"> </w:t>
      </w:r>
      <w:r>
        <w:rPr>
          <w:rFonts w:ascii="GHEA Grapalat" w:hAnsi="GHEA Grapalat" w:cs="Sylfaen"/>
          <w:sz w:val="20"/>
          <w:szCs w:val="20"/>
          <w:lang w:val="pt-BR"/>
        </w:rPr>
        <w:t>որակի</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ahoma"/>
          <w:sz w:val="20"/>
          <w:szCs w:val="20"/>
          <w:lang w:val="es-ES"/>
        </w:rPr>
        <w:t>։</w:t>
      </w:r>
    </w:p>
    <w:p w14:paraId="58932DC8">
      <w:pPr>
        <w:tabs>
          <w:tab w:val="left" w:pos="1276"/>
        </w:tabs>
        <w:ind w:firstLine="720"/>
        <w:jc w:val="both"/>
        <w:rPr>
          <w:rFonts w:ascii="GHEA Grapalat" w:hAnsi="GHEA Grapalat"/>
          <w:b/>
          <w:i/>
          <w:sz w:val="20"/>
          <w:szCs w:val="20"/>
          <w:lang w:val="es-ES"/>
        </w:rPr>
      </w:pPr>
    </w:p>
    <w:p w14:paraId="21503204">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 </w:t>
      </w:r>
      <w:r>
        <w:rPr>
          <w:rFonts w:ascii="GHEA Grapalat" w:hAnsi="GHEA Grapalat" w:cs="Sylfaen"/>
          <w:b/>
          <w:sz w:val="20"/>
          <w:szCs w:val="20"/>
          <w:lang w:val="pt-BR"/>
        </w:rPr>
        <w:t>ԿՈՂՄԵՐԻ</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ԻՐԱՎՈՒՆՔՆԵՐԸ</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ՊԱՐՏԱԿԱՆՈՒԹՅՈՒՆՆԵՐԸ</w:t>
      </w:r>
      <w:r>
        <w:rPr>
          <w:rFonts w:ascii="GHEA Grapalat" w:hAnsi="GHEA Grapalat" w:cs="Times Armenian"/>
          <w:b/>
          <w:sz w:val="20"/>
          <w:szCs w:val="20"/>
          <w:lang w:val="es-ES"/>
        </w:rPr>
        <w:tab/>
      </w:r>
    </w:p>
    <w:p w14:paraId="1C9B8D8F">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3.1.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16927314">
      <w:pPr>
        <w:tabs>
          <w:tab w:val="left" w:pos="1276"/>
        </w:tabs>
        <w:ind w:firstLine="720"/>
        <w:jc w:val="both"/>
        <w:rPr>
          <w:rFonts w:ascii="GHEA Grapalat" w:hAnsi="GHEA Grapalat"/>
          <w:sz w:val="20"/>
          <w:szCs w:val="20"/>
          <w:lang w:val="es-ES"/>
        </w:rPr>
      </w:pPr>
      <w:r>
        <w:rPr>
          <w:rFonts w:ascii="GHEA Grapalat" w:hAnsi="GHEA Grapalat"/>
          <w:sz w:val="20"/>
          <w:szCs w:val="20"/>
          <w:lang w:val="es-ES"/>
        </w:rPr>
        <w:t>3.1.1</w:t>
      </w:r>
      <w:r>
        <w:rPr>
          <w:rFonts w:ascii="GHEA Grapalat" w:hAnsi="GHEA Grapalat"/>
          <w:sz w:val="20"/>
          <w:szCs w:val="20"/>
          <w:lang w:val="es-ES"/>
        </w:rPr>
        <w:tab/>
      </w:r>
      <w:r>
        <w:rPr>
          <w:rFonts w:ascii="GHEA Grapalat" w:hAnsi="GHEA Grapalat" w:cs="Sylfaen"/>
          <w:sz w:val="20"/>
          <w:szCs w:val="20"/>
          <w:lang w:val="pt-BR"/>
        </w:rPr>
        <w:t>Ցանկացած</w:t>
      </w:r>
      <w:r>
        <w:rPr>
          <w:rFonts w:ascii="GHEA Grapalat" w:hAnsi="GHEA Grapalat" w:cs="Times Armenian"/>
          <w:sz w:val="20"/>
          <w:szCs w:val="20"/>
          <w:lang w:val="es-ES"/>
        </w:rPr>
        <w:t xml:space="preserve"> </w:t>
      </w:r>
      <w:r>
        <w:rPr>
          <w:rFonts w:ascii="GHEA Grapalat" w:hAnsi="GHEA Grapalat" w:cs="Sylfaen"/>
          <w:sz w:val="20"/>
          <w:szCs w:val="20"/>
          <w:lang w:val="pt-BR"/>
        </w:rPr>
        <w:t>ժամանակ</w:t>
      </w:r>
      <w:r>
        <w:rPr>
          <w:rFonts w:ascii="GHEA Grapalat" w:hAnsi="GHEA Grapalat" w:cs="Times Armenian"/>
          <w:sz w:val="20"/>
          <w:szCs w:val="20"/>
          <w:lang w:val="es-ES"/>
        </w:rPr>
        <w:t xml:space="preserve"> </w:t>
      </w:r>
      <w:r>
        <w:rPr>
          <w:rFonts w:ascii="GHEA Grapalat" w:hAnsi="GHEA Grapalat" w:cs="Sylfaen"/>
          <w:sz w:val="20"/>
          <w:szCs w:val="20"/>
          <w:lang w:val="pt-BR"/>
        </w:rPr>
        <w:t>ստուգել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իրականացրած</w:t>
      </w:r>
      <w:r>
        <w:rPr>
          <w:rFonts w:ascii="GHEA Grapalat" w:hAnsi="GHEA Grapalat" w:cs="Times Armenian"/>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ընթացքը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որակը</w:t>
      </w:r>
      <w:r>
        <w:rPr>
          <w:rFonts w:ascii="GHEA Grapalat" w:hAnsi="GHEA Grapalat" w:cs="Times Armenian"/>
          <w:sz w:val="20"/>
          <w:szCs w:val="20"/>
          <w:lang w:val="es-ES"/>
        </w:rPr>
        <w:t xml:space="preserve">` </w:t>
      </w:r>
      <w:r>
        <w:rPr>
          <w:rFonts w:ascii="GHEA Grapalat" w:hAnsi="GHEA Grapalat" w:cs="Sylfaen"/>
          <w:sz w:val="20"/>
          <w:szCs w:val="20"/>
          <w:lang w:val="pt-BR"/>
        </w:rPr>
        <w:t>առանց</w:t>
      </w:r>
      <w:r>
        <w:rPr>
          <w:rFonts w:ascii="GHEA Grapalat" w:hAnsi="GHEA Grapalat" w:cs="Times Armenian"/>
          <w:sz w:val="20"/>
          <w:szCs w:val="20"/>
          <w:lang w:val="es-ES"/>
        </w:rPr>
        <w:t xml:space="preserve"> </w:t>
      </w:r>
      <w:r>
        <w:rPr>
          <w:rFonts w:ascii="GHEA Grapalat" w:hAnsi="GHEA Grapalat" w:cs="Sylfaen"/>
          <w:sz w:val="20"/>
          <w:szCs w:val="20"/>
          <w:lang w:val="pt-BR"/>
        </w:rPr>
        <w:t>միջամտելու</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գործունեությանը</w:t>
      </w:r>
      <w:r>
        <w:rPr>
          <w:rFonts w:ascii="GHEA Grapalat" w:hAnsi="GHEA Grapalat" w:cs="Times Armenian"/>
          <w:sz w:val="20"/>
          <w:szCs w:val="20"/>
          <w:lang w:val="es-ES"/>
        </w:rPr>
        <w:t>.</w:t>
      </w:r>
    </w:p>
    <w:p w14:paraId="0B558EBA">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3.1.2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ժամկետի</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6C511B7B">
      <w:pPr>
        <w:tabs>
          <w:tab w:val="left" w:pos="1276"/>
        </w:tabs>
        <w:ind w:firstLine="720"/>
        <w:jc w:val="both"/>
        <w:rPr>
          <w:rFonts w:ascii="GHEA Grapalat" w:hAnsi="GHEA Grapalat"/>
          <w:sz w:val="20"/>
          <w:szCs w:val="20"/>
          <w:lang w:val="es-ES"/>
        </w:rPr>
      </w:pPr>
      <w:r>
        <w:rPr>
          <w:rFonts w:ascii="GHEA Grapalat" w:hAnsi="GHEA Grapalat"/>
          <w:sz w:val="20"/>
          <w:szCs w:val="20"/>
          <w:lang w:val="es-ES"/>
        </w:rPr>
        <w:t>3.1.3</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cs="Sylfaen"/>
          <w:sz w:val="20"/>
          <w:szCs w:val="20"/>
          <w:lang w:val="pt-BR"/>
        </w:rPr>
        <w:t>Չընդունել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ՀՀ</w:t>
      </w:r>
      <w:r>
        <w:rPr>
          <w:rFonts w:ascii="GHEA Grapalat" w:hAnsi="GHEA Grapalat" w:cs="Times Armenian"/>
          <w:sz w:val="20"/>
          <w:szCs w:val="20"/>
          <w:lang w:val="es-ES"/>
        </w:rPr>
        <w:t xml:space="preserve"> </w:t>
      </w:r>
      <w:r>
        <w:rPr>
          <w:rFonts w:ascii="GHEA Grapalat" w:hAnsi="GHEA Grapalat" w:cs="Sylfaen"/>
          <w:sz w:val="20"/>
          <w:szCs w:val="20"/>
          <w:lang w:val="pt-BR"/>
        </w:rPr>
        <w:t>օրենսդրությամբ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դրույթներին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 xml:space="preserve"> </w:t>
      </w:r>
      <w:r>
        <w:rPr>
          <w:rFonts w:ascii="GHEA Grapalat" w:hAnsi="GHEA Grapalat" w:cs="Sylfaen"/>
          <w:sz w:val="20"/>
          <w:szCs w:val="20"/>
          <w:lang w:val="pt-BR"/>
        </w:rPr>
        <w:t>չհամապատասխանելու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հայեցողությամբ</w:t>
      </w:r>
      <w:r>
        <w:rPr>
          <w:rFonts w:ascii="GHEA Grapalat" w:hAnsi="GHEA Grapalat" w:cs="Times Armenian"/>
          <w:sz w:val="20"/>
          <w:szCs w:val="20"/>
          <w:lang w:val="es-ES"/>
        </w:rPr>
        <w:t xml:space="preserve"> </w:t>
      </w:r>
      <w:r>
        <w:rPr>
          <w:rFonts w:ascii="GHEA Grapalat" w:hAnsi="GHEA Grapalat" w:cs="Sylfaen"/>
          <w:sz w:val="20"/>
          <w:szCs w:val="20"/>
          <w:lang w:val="pt-BR"/>
        </w:rPr>
        <w:t>սահմանելով</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Կապալառուից</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6.3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7E983A70">
      <w:pPr>
        <w:tabs>
          <w:tab w:val="left" w:pos="1276"/>
        </w:tabs>
        <w:ind w:firstLine="720"/>
        <w:jc w:val="both"/>
        <w:rPr>
          <w:rFonts w:ascii="GHEA Grapalat" w:hAnsi="GHEA Grapalat"/>
          <w:sz w:val="20"/>
          <w:szCs w:val="20"/>
          <w:lang w:val="es-ES"/>
        </w:rPr>
      </w:pPr>
      <w:r>
        <w:rPr>
          <w:rFonts w:ascii="GHEA Grapalat" w:hAnsi="GHEA Grapalat"/>
          <w:sz w:val="20"/>
          <w:szCs w:val="20"/>
          <w:lang w:val="es-ES"/>
        </w:rPr>
        <w:t>3.1.4</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sz w:val="20"/>
          <w:szCs w:val="20"/>
          <w:lang w:val="es-ES"/>
        </w:rPr>
        <w:tab/>
      </w:r>
      <w:r>
        <w:rPr>
          <w:rFonts w:ascii="GHEA Grapalat" w:hAnsi="GHEA Grapalat" w:cs="Sylfaen"/>
          <w:sz w:val="20"/>
          <w:szCs w:val="20"/>
          <w:lang w:val="pt-BR"/>
        </w:rPr>
        <w:t>Միակողմանի</w:t>
      </w:r>
      <w:r>
        <w:rPr>
          <w:rFonts w:ascii="GHEA Grapalat" w:hAnsi="GHEA Grapalat" w:cs="Times Armenian"/>
          <w:sz w:val="20"/>
          <w:szCs w:val="20"/>
          <w:lang w:val="es-ES"/>
        </w:rPr>
        <w:t xml:space="preserve"> </w:t>
      </w:r>
      <w:r>
        <w:rPr>
          <w:rFonts w:ascii="GHEA Grapalat" w:hAnsi="GHEA Grapalat" w:cs="Sylfaen"/>
          <w:sz w:val="20"/>
          <w:szCs w:val="20"/>
          <w:lang w:val="pt-BR"/>
        </w:rPr>
        <w:t>լուծել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հատուցելու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w:t>
      </w:r>
    </w:p>
    <w:p w14:paraId="3106C529">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ա</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սկսում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այնքան</w:t>
      </w:r>
      <w:r>
        <w:rPr>
          <w:rFonts w:ascii="GHEA Grapalat" w:hAnsi="GHEA Grapalat" w:cs="Times Armenian"/>
          <w:sz w:val="20"/>
          <w:szCs w:val="20"/>
          <w:lang w:val="es-ES"/>
        </w:rPr>
        <w:t xml:space="preserve"> </w:t>
      </w:r>
      <w:r>
        <w:rPr>
          <w:rFonts w:ascii="GHEA Grapalat" w:hAnsi="GHEA Grapalat" w:cs="Sylfaen"/>
          <w:sz w:val="20"/>
          <w:szCs w:val="20"/>
          <w:lang w:val="pt-BR"/>
        </w:rPr>
        <w:t>դանդաղ</w:t>
      </w:r>
      <w:r>
        <w:rPr>
          <w:rFonts w:ascii="GHEA Grapalat" w:hAnsi="GHEA Grapalat" w:cs="Times Armenian"/>
          <w:sz w:val="20"/>
          <w:szCs w:val="20"/>
          <w:lang w:val="es-ES"/>
        </w:rPr>
        <w:t xml:space="preserve">, </w:t>
      </w:r>
      <w:r>
        <w:rPr>
          <w:rFonts w:ascii="GHEA Grapalat" w:hAnsi="GHEA Grapalat" w:cs="Sylfaen"/>
          <w:sz w:val="20"/>
          <w:szCs w:val="20"/>
          <w:lang w:val="pt-BR"/>
        </w:rPr>
        <w:t>որ</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ժամանակին</w:t>
      </w:r>
      <w:r>
        <w:rPr>
          <w:rFonts w:ascii="GHEA Grapalat" w:hAnsi="GHEA Grapalat" w:cs="Times Armenian"/>
          <w:sz w:val="20"/>
          <w:szCs w:val="20"/>
          <w:lang w:val="es-ES"/>
        </w:rPr>
        <w:t xml:space="preserve"> </w:t>
      </w:r>
      <w:r>
        <w:rPr>
          <w:rFonts w:ascii="GHEA Grapalat" w:hAnsi="GHEA Grapalat" w:cs="Sylfaen"/>
          <w:sz w:val="20"/>
          <w:szCs w:val="20"/>
          <w:lang w:val="pt-BR"/>
        </w:rPr>
        <w:t>ավարտը</w:t>
      </w:r>
      <w:r>
        <w:rPr>
          <w:rFonts w:ascii="GHEA Grapalat" w:hAnsi="GHEA Grapalat" w:cs="Times Armenian"/>
          <w:sz w:val="20"/>
          <w:szCs w:val="20"/>
          <w:lang w:val="es-ES"/>
        </w:rPr>
        <w:t xml:space="preserve">  </w:t>
      </w:r>
      <w:r>
        <w:rPr>
          <w:rFonts w:ascii="GHEA Grapalat" w:hAnsi="GHEA Grapalat" w:cs="Sylfaen"/>
          <w:sz w:val="20"/>
          <w:szCs w:val="20"/>
          <w:lang w:val="pt-BR"/>
        </w:rPr>
        <w:t>դառնում</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ակնհայտ</w:t>
      </w:r>
      <w:r>
        <w:rPr>
          <w:rFonts w:ascii="GHEA Grapalat" w:hAnsi="GHEA Grapalat" w:cs="Times Armenian"/>
          <w:sz w:val="20"/>
          <w:szCs w:val="20"/>
          <w:lang w:val="es-ES"/>
        </w:rPr>
        <w:t xml:space="preserve"> </w:t>
      </w:r>
      <w:r>
        <w:rPr>
          <w:rFonts w:ascii="GHEA Grapalat" w:hAnsi="GHEA Grapalat" w:cs="Sylfaen"/>
          <w:sz w:val="20"/>
          <w:szCs w:val="20"/>
          <w:lang w:val="pt-BR"/>
        </w:rPr>
        <w:t>անհնար</w:t>
      </w:r>
      <w:r>
        <w:rPr>
          <w:rFonts w:ascii="GHEA Grapalat" w:hAnsi="GHEA Grapalat" w:cs="Times Armenian"/>
          <w:sz w:val="20"/>
          <w:szCs w:val="20"/>
          <w:lang w:val="es-ES"/>
        </w:rPr>
        <w:t xml:space="preserve">, </w:t>
      </w:r>
    </w:p>
    <w:p w14:paraId="6BC69414">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բ</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Կապալառուն</w:t>
      </w:r>
      <w:r>
        <w:rPr>
          <w:rFonts w:ascii="GHEA Grapalat" w:hAnsi="GHEA Grapalat" w:cs="Times Armenian"/>
          <w:sz w:val="20"/>
          <w:szCs w:val="20"/>
          <w:lang w:val="es-ES"/>
        </w:rPr>
        <w:t xml:space="preserve"> </w:t>
      </w:r>
      <w:r>
        <w:rPr>
          <w:rFonts w:ascii="GHEA Grapalat" w:hAnsi="GHEA Grapalat" w:cs="Sylfaen"/>
          <w:sz w:val="20"/>
          <w:szCs w:val="20"/>
          <w:lang w:val="pt-BR"/>
        </w:rPr>
        <w:t>խախտել</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w:t>
      </w:r>
    </w:p>
    <w:p w14:paraId="3C2BA978">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գ</w:t>
      </w:r>
      <w:r>
        <w:rPr>
          <w:rFonts w:ascii="GHEA Grapalat" w:hAnsi="GHEA Grapalat"/>
          <w:sz w:val="20"/>
          <w:szCs w:val="20"/>
          <w:lang w:val="es-ES"/>
        </w:rPr>
        <w:t>)</w:t>
      </w:r>
      <w:r>
        <w:rPr>
          <w:rFonts w:ascii="GHEA Grapalat" w:hAnsi="GHEA Grapalat"/>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չի</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համապատասխանում</w:t>
      </w:r>
      <w:r>
        <w:rPr>
          <w:rFonts w:ascii="GHEA Grapalat" w:hAnsi="GHEA Grapalat" w:cs="Times Armenian"/>
          <w:sz w:val="20"/>
          <w:szCs w:val="20"/>
          <w:lang w:val="es-ES"/>
        </w:rPr>
        <w:t xml:space="preserve"> </w:t>
      </w:r>
      <w:r>
        <w:rPr>
          <w:rFonts w:ascii="GHEA Grapalat" w:hAnsi="GHEA Grapalat" w:cs="Times Armenian"/>
          <w:sz w:val="20"/>
          <w:szCs w:val="20"/>
          <w:lang w:val="hy-AM"/>
        </w:rPr>
        <w:t>սույն պայմանագրի 1.1 կամ 1.2 կետով</w:t>
      </w:r>
      <w:r>
        <w:rPr>
          <w:rFonts w:ascii="GHEA Grapalat" w:hAnsi="GHEA Grapalat" w:cs="Sylfaen"/>
          <w:sz w:val="20"/>
          <w:szCs w:val="20"/>
          <w:lang w:val="pt-BR"/>
        </w:rPr>
        <w:t xml:space="preserve"> 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պահանջներին</w:t>
      </w:r>
      <w:r>
        <w:rPr>
          <w:rFonts w:ascii="GHEA Grapalat" w:hAnsi="GHEA Grapalat" w:cs="Times Armenian"/>
          <w:sz w:val="20"/>
          <w:szCs w:val="20"/>
          <w:lang w:val="es-ES"/>
        </w:rPr>
        <w:t>,</w:t>
      </w:r>
    </w:p>
    <w:p w14:paraId="72113124">
      <w:pPr>
        <w:tabs>
          <w:tab w:val="left" w:pos="1276"/>
        </w:tabs>
        <w:ind w:firstLine="720"/>
        <w:jc w:val="both"/>
        <w:rPr>
          <w:rFonts w:ascii="GHEA Grapalat" w:hAnsi="GHEA Grapalat"/>
          <w:sz w:val="20"/>
          <w:szCs w:val="20"/>
          <w:lang w:val="es-ES"/>
        </w:rPr>
      </w:pPr>
      <w:r>
        <w:rPr>
          <w:rFonts w:ascii="GHEA Grapalat" w:hAnsi="GHEA Grapalat" w:cs="Sylfaen"/>
          <w:sz w:val="20"/>
          <w:szCs w:val="20"/>
          <w:lang w:val="pt-BR"/>
        </w:rPr>
        <w:t>դ</w:t>
      </w:r>
      <w:r>
        <w:rPr>
          <w:rFonts w:ascii="GHEA Grapalat" w:hAnsi="GHEA Grapalat" w:cs="Times Armenian"/>
          <w:sz w:val="20"/>
          <w:szCs w:val="20"/>
          <w:lang w:val="es-ES"/>
        </w:rPr>
        <w:t>)</w:t>
      </w:r>
      <w:r>
        <w:rPr>
          <w:rFonts w:ascii="GHEA Grapalat" w:hAnsi="GHEA Grapalat" w:cs="Times Armenian"/>
          <w:sz w:val="20"/>
          <w:szCs w:val="20"/>
          <w:lang w:val="es-ES"/>
        </w:rPr>
        <w:tab/>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խախտվել</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3.1.3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անհատույց</w:t>
      </w:r>
      <w:r>
        <w:rPr>
          <w:rFonts w:ascii="GHEA Grapalat" w:hAnsi="GHEA Grapalat" w:cs="Times Armenian"/>
          <w:sz w:val="20"/>
          <w:szCs w:val="20"/>
          <w:lang w:val="es-ES"/>
        </w:rPr>
        <w:t xml:space="preserve"> </w:t>
      </w:r>
      <w:r>
        <w:rPr>
          <w:rFonts w:ascii="GHEA Grapalat" w:hAnsi="GHEA Grapalat" w:cs="Sylfaen"/>
          <w:sz w:val="20"/>
          <w:szCs w:val="20"/>
          <w:lang w:val="pt-BR"/>
        </w:rPr>
        <w:t>վերացման</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ժամկետները</w:t>
      </w:r>
      <w:r>
        <w:rPr>
          <w:rFonts w:ascii="GHEA Grapalat" w:hAnsi="GHEA Grapalat" w:cs="Times Armenian"/>
          <w:sz w:val="20"/>
          <w:szCs w:val="20"/>
          <w:lang w:val="es-ES"/>
        </w:rPr>
        <w:t>.</w:t>
      </w:r>
    </w:p>
    <w:p w14:paraId="18971609">
      <w:pPr>
        <w:tabs>
          <w:tab w:val="left" w:pos="1276"/>
        </w:tabs>
        <w:ind w:firstLine="720"/>
        <w:jc w:val="both"/>
        <w:rPr>
          <w:rFonts w:ascii="GHEA Grapalat" w:hAnsi="GHEA Grapalat"/>
          <w:sz w:val="20"/>
          <w:szCs w:val="20"/>
          <w:lang w:val="es-ES"/>
        </w:rPr>
      </w:pPr>
      <w:r>
        <w:rPr>
          <w:rFonts w:ascii="GHEA Grapalat" w:hAnsi="GHEA Grapalat"/>
          <w:sz w:val="20"/>
          <w:szCs w:val="20"/>
          <w:lang w:val="es-ES"/>
        </w:rPr>
        <w:t>3.1.5</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թերությունների</w:t>
      </w:r>
      <w:r>
        <w:rPr>
          <w:rFonts w:ascii="GHEA Grapalat" w:hAnsi="GHEA Grapalat" w:cs="Times Armenian"/>
          <w:sz w:val="20"/>
          <w:szCs w:val="20"/>
          <w:lang w:val="es-ES"/>
        </w:rPr>
        <w:t xml:space="preserve"> </w:t>
      </w:r>
      <w:r>
        <w:rPr>
          <w:rFonts w:ascii="GHEA Grapalat" w:hAnsi="GHEA Grapalat" w:cs="Sylfaen"/>
          <w:sz w:val="20"/>
          <w:szCs w:val="20"/>
          <w:lang w:val="pt-BR"/>
        </w:rPr>
        <w:t>հետ</w:t>
      </w:r>
      <w:r>
        <w:rPr>
          <w:rFonts w:ascii="GHEA Grapalat" w:hAnsi="GHEA Grapalat" w:cs="Times Armenian"/>
          <w:sz w:val="20"/>
          <w:szCs w:val="20"/>
          <w:lang w:val="es-ES"/>
        </w:rPr>
        <w:t xml:space="preserve"> </w:t>
      </w:r>
      <w:r>
        <w:rPr>
          <w:rFonts w:ascii="GHEA Grapalat" w:hAnsi="GHEA Grapalat" w:cs="Sylfaen"/>
          <w:sz w:val="20"/>
          <w:szCs w:val="20"/>
          <w:lang w:val="pt-BR"/>
        </w:rPr>
        <w:t>կապված</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ներկայացնել</w:t>
      </w:r>
      <w:r>
        <w:rPr>
          <w:rFonts w:ascii="GHEA Grapalat" w:hAnsi="GHEA Grapalat" w:cs="Times Armenian"/>
          <w:sz w:val="20"/>
          <w:szCs w:val="20"/>
          <w:lang w:val="es-ES"/>
        </w:rPr>
        <w:t xml:space="preserve">  </w:t>
      </w:r>
      <w:r>
        <w:rPr>
          <w:rFonts w:ascii="GHEA Grapalat" w:hAnsi="GHEA Grapalat" w:cs="Sylfaen"/>
          <w:sz w:val="20"/>
          <w:szCs w:val="20"/>
          <w:lang w:val="pt-BR"/>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ahoma"/>
          <w:sz w:val="20"/>
          <w:szCs w:val="20"/>
          <w:lang w:val="es-ES"/>
        </w:rPr>
        <w:t>։</w:t>
      </w:r>
    </w:p>
    <w:p w14:paraId="773516BB">
      <w:pPr>
        <w:tabs>
          <w:tab w:val="left" w:pos="1276"/>
        </w:tabs>
        <w:ind w:firstLine="720"/>
        <w:jc w:val="both"/>
        <w:rPr>
          <w:rFonts w:ascii="GHEA Grapalat" w:hAnsi="GHEA Grapalat"/>
          <w:sz w:val="20"/>
          <w:szCs w:val="20"/>
          <w:lang w:val="es-ES"/>
        </w:rPr>
      </w:pPr>
      <w:r>
        <w:rPr>
          <w:rFonts w:ascii="GHEA Grapalat" w:hAnsi="GHEA Grapalat"/>
          <w:sz w:val="20"/>
          <w:szCs w:val="20"/>
          <w:lang w:val="es-ES"/>
        </w:rPr>
        <w:t>3.1.6</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cs="Sylfaen"/>
          <w:sz w:val="20"/>
          <w:szCs w:val="20"/>
          <w:lang w:val="pt-BR"/>
        </w:rPr>
        <w:t>Լիազորել</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անձի</w:t>
      </w:r>
      <w:r>
        <w:rPr>
          <w:rFonts w:ascii="GHEA Grapalat" w:hAnsi="GHEA Grapalat" w:cs="Times Armenian"/>
          <w:sz w:val="20"/>
          <w:szCs w:val="20"/>
          <w:lang w:val="es-ES"/>
        </w:rPr>
        <w:t>`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նկատմամբ</w:t>
      </w:r>
      <w:r>
        <w:rPr>
          <w:rFonts w:ascii="GHEA Grapalat" w:hAnsi="GHEA Grapalat" w:cs="Times Armenian"/>
          <w:sz w:val="20"/>
          <w:szCs w:val="20"/>
          <w:lang w:val="es-ES"/>
        </w:rPr>
        <w:t xml:space="preserve"> </w:t>
      </w:r>
      <w:r>
        <w:rPr>
          <w:rFonts w:ascii="GHEA Grapalat" w:hAnsi="GHEA Grapalat" w:cs="Sylfaen"/>
          <w:sz w:val="20"/>
          <w:szCs w:val="20"/>
          <w:lang w:val="pt-BR"/>
        </w:rPr>
        <w:t>տեխնիկական</w:t>
      </w:r>
      <w:r>
        <w:rPr>
          <w:rFonts w:ascii="GHEA Grapalat" w:hAnsi="GHEA Grapalat" w:cs="Times Armenian"/>
          <w:sz w:val="20"/>
          <w:szCs w:val="20"/>
          <w:lang w:val="es-ES"/>
        </w:rPr>
        <w:t xml:space="preserve"> </w:t>
      </w:r>
      <w:r>
        <w:rPr>
          <w:rFonts w:ascii="GHEA Grapalat" w:hAnsi="GHEA Grapalat" w:cs="Sylfaen"/>
          <w:sz w:val="20"/>
          <w:szCs w:val="20"/>
          <w:lang w:val="pt-BR"/>
        </w:rPr>
        <w:t>հսկողություն</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իրականացնելու</w:t>
      </w:r>
      <w:r>
        <w:rPr>
          <w:rFonts w:ascii="GHEA Grapalat" w:hAnsi="GHEA Grapalat" w:cs="Times Armenian"/>
          <w:sz w:val="20"/>
          <w:szCs w:val="20"/>
          <w:lang w:val="es-ES"/>
        </w:rPr>
        <w:t xml:space="preserve"> </w:t>
      </w:r>
      <w:r>
        <w:rPr>
          <w:rFonts w:ascii="GHEA Grapalat" w:hAnsi="GHEA Grapalat" w:cs="Sylfaen"/>
          <w:sz w:val="20"/>
          <w:szCs w:val="20"/>
          <w:lang w:val="pt-BR"/>
        </w:rPr>
        <w:t>նպատակով</w:t>
      </w:r>
      <w:r>
        <w:rPr>
          <w:rFonts w:ascii="GHEA Grapalat" w:hAnsi="GHEA Grapalat" w:cs="Times Armenian"/>
          <w:sz w:val="20"/>
          <w:szCs w:val="20"/>
          <w:lang w:val="es-ES"/>
        </w:rPr>
        <w:t>.</w:t>
      </w:r>
    </w:p>
    <w:p w14:paraId="4AB5FE5E">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3.1.7</w:t>
      </w:r>
      <w:r>
        <w:rPr>
          <w:rFonts w:ascii="GHEA Grapalat" w:hAnsi="GHEA Grapalat"/>
          <w:sz w:val="20"/>
          <w:szCs w:val="20"/>
          <w:lang w:val="es-ES"/>
        </w:rPr>
        <w:tab/>
      </w:r>
      <w:r>
        <w:rPr>
          <w:rFonts w:ascii="GHEA Grapalat" w:hAnsi="GHEA Grapalat" w:cs="Sylfaen"/>
          <w:sz w:val="20"/>
          <w:szCs w:val="20"/>
          <w:lang w:val="pt-BR"/>
        </w:rPr>
        <w:t>Մինչև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կատարած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ընդունելը</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անավարտ</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պայմանագիրն</w:t>
      </w:r>
      <w:r>
        <w:rPr>
          <w:rFonts w:ascii="GHEA Grapalat" w:hAnsi="GHEA Grapalat" w:cs="Times Armenian"/>
          <w:sz w:val="20"/>
          <w:szCs w:val="20"/>
          <w:lang w:val="es-ES"/>
        </w:rPr>
        <w:t xml:space="preserve"> </w:t>
      </w:r>
      <w:r>
        <w:rPr>
          <w:rFonts w:ascii="GHEA Grapalat" w:hAnsi="GHEA Grapalat" w:cs="Sylfaen"/>
          <w:sz w:val="20"/>
          <w:szCs w:val="20"/>
          <w:lang w:val="pt-BR"/>
        </w:rPr>
        <w:t>օրենքով</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ahoma"/>
          <w:sz w:val="20"/>
          <w:szCs w:val="20"/>
          <w:lang w:val="es-ES"/>
        </w:rPr>
        <w:t>։</w:t>
      </w:r>
    </w:p>
    <w:p w14:paraId="42EC2E7F">
      <w:pPr>
        <w:tabs>
          <w:tab w:val="left" w:pos="1276"/>
        </w:tabs>
        <w:ind w:firstLine="720"/>
        <w:jc w:val="both"/>
        <w:rPr>
          <w:rFonts w:ascii="GHEA Grapalat" w:hAnsi="GHEA Grapalat"/>
          <w:b/>
          <w:i/>
          <w:sz w:val="20"/>
          <w:szCs w:val="20"/>
          <w:lang w:val="es-ES"/>
        </w:rPr>
      </w:pPr>
    </w:p>
    <w:p w14:paraId="79C08983">
      <w:pPr>
        <w:tabs>
          <w:tab w:val="left" w:pos="1276"/>
        </w:tabs>
        <w:ind w:firstLine="720"/>
        <w:jc w:val="both"/>
        <w:rPr>
          <w:rFonts w:ascii="GHEA Grapalat" w:hAnsi="GHEA Grapalat" w:cs="Times Armenian"/>
          <w:b/>
          <w:sz w:val="20"/>
          <w:szCs w:val="20"/>
          <w:lang w:val="es-ES"/>
        </w:rPr>
      </w:pPr>
      <w:r>
        <w:rPr>
          <w:rFonts w:ascii="GHEA Grapalat" w:hAnsi="GHEA Grapalat"/>
          <w:b/>
          <w:sz w:val="20"/>
          <w:szCs w:val="20"/>
          <w:lang w:val="es-ES"/>
        </w:rPr>
        <w:t xml:space="preserve">3.2. </w:t>
      </w:r>
      <w:r>
        <w:rPr>
          <w:rFonts w:ascii="GHEA Grapalat" w:hAnsi="GHEA Grapalat" w:cs="Sylfaen"/>
          <w:b/>
          <w:sz w:val="20"/>
          <w:szCs w:val="20"/>
          <w:lang w:val="pt-BR"/>
        </w:rPr>
        <w:t>Պատվիրատուն</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պարտավոր</w:t>
      </w:r>
      <w:r>
        <w:rPr>
          <w:rFonts w:ascii="GHEA Grapalat" w:hAnsi="GHEA Grapalat" w:cs="Times Armenian"/>
          <w:b/>
          <w:sz w:val="20"/>
          <w:szCs w:val="20"/>
          <w:lang w:val="es-ES"/>
        </w:rPr>
        <w:t xml:space="preserve"> </w:t>
      </w:r>
      <w:r>
        <w:rPr>
          <w:rFonts w:ascii="GHEA Grapalat" w:hAnsi="GHEA Grapalat" w:cs="Sylfaen"/>
          <w:b/>
          <w:sz w:val="20"/>
          <w:szCs w:val="20"/>
          <w:lang w:val="pt-BR"/>
        </w:rPr>
        <w:t>է</w:t>
      </w:r>
      <w:r>
        <w:rPr>
          <w:rFonts w:ascii="GHEA Grapalat" w:hAnsi="GHEA Grapalat" w:cs="Times Armenian"/>
          <w:b/>
          <w:sz w:val="20"/>
          <w:szCs w:val="20"/>
          <w:lang w:val="es-ES"/>
        </w:rPr>
        <w:t>`</w:t>
      </w:r>
    </w:p>
    <w:p w14:paraId="6A685C73">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3.2.1</w:t>
      </w:r>
      <w:r>
        <w:rPr>
          <w:rFonts w:ascii="GHEA Grapalat" w:hAnsi="GHEA Grapalat"/>
          <w:sz w:val="20"/>
          <w:szCs w:val="20"/>
          <w:lang w:val="es-ES"/>
        </w:rPr>
        <w:tab/>
      </w:r>
      <w:r>
        <w:rPr>
          <w:rFonts w:ascii="GHEA Grapalat" w:hAnsi="GHEA Grapalat" w:cs="Sylfaen"/>
          <w:sz w:val="20"/>
          <w:szCs w:val="20"/>
          <w:lang w:val="pt-BR"/>
        </w:rPr>
        <w:t>Աշխատանքը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կատարելիս</w:t>
      </w:r>
      <w:r>
        <w:rPr>
          <w:rFonts w:ascii="GHEA Grapalat" w:hAnsi="GHEA Grapalat" w:cs="Times Armenian"/>
          <w:sz w:val="20"/>
          <w:szCs w:val="20"/>
          <w:lang w:val="es-ES"/>
        </w:rPr>
        <w:t xml:space="preserve">` </w:t>
      </w:r>
      <w:r>
        <w:rPr>
          <w:rFonts w:ascii="GHEA Grapalat" w:hAnsi="GHEA Grapalat" w:cs="Sylfaen"/>
          <w:sz w:val="20"/>
          <w:szCs w:val="20"/>
          <w:lang w:val="pt-BR"/>
        </w:rPr>
        <w:t>աջակցել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ծավալով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w:t>
      </w:r>
    </w:p>
    <w:p w14:paraId="40AF9D57">
      <w:pPr>
        <w:ind w:firstLine="720"/>
        <w:jc w:val="both"/>
        <w:rPr>
          <w:rFonts w:ascii="GHEA Grapalat" w:hAnsi="GHEA Grapalat"/>
          <w:sz w:val="20"/>
          <w:szCs w:val="20"/>
          <w:lang w:val="es-ES"/>
        </w:rPr>
      </w:pPr>
      <w:r>
        <w:rPr>
          <w:rFonts w:ascii="GHEA Grapalat" w:hAnsi="GHEA Grapalat"/>
          <w:sz w:val="20"/>
          <w:szCs w:val="20"/>
          <w:lang w:val="es-ES"/>
        </w:rPr>
        <w:t>3.2.2 Պ</w:t>
      </w:r>
      <w:r>
        <w:rPr>
          <w:rFonts w:ascii="GHEA Grapalat" w:hAnsi="GHEA Grapalat" w:cs="Sylfaen"/>
          <w:sz w:val="20"/>
          <w:szCs w:val="20"/>
          <w:lang w:val="pt-BR"/>
        </w:rPr>
        <w:t>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w:t>
      </w:r>
      <w:r>
        <w:rPr>
          <w:rFonts w:ascii="GHEA Grapalat" w:hAnsi="GHEA Grapalat" w:cs="Times Armenian"/>
          <w:sz w:val="20"/>
          <w:szCs w:val="20"/>
          <w:lang w:val="es-ES"/>
        </w:rPr>
        <w:t xml:space="preserve"> </w:t>
      </w:r>
      <w:r>
        <w:rPr>
          <w:rFonts w:ascii="GHEA Grapalat" w:hAnsi="GHEA Grapalat" w:cs="Sylfaen"/>
          <w:sz w:val="20"/>
          <w:szCs w:val="20"/>
          <w:lang w:val="pt-BR"/>
        </w:rPr>
        <w:t>մասնակցությամբ</w:t>
      </w:r>
      <w:r>
        <w:rPr>
          <w:rFonts w:ascii="GHEA Grapalat" w:hAnsi="GHEA Grapalat" w:cs="Times Armenian"/>
          <w:sz w:val="20"/>
          <w:szCs w:val="20"/>
          <w:lang w:val="es-ES"/>
        </w:rPr>
        <w:t xml:space="preserve"> </w:t>
      </w:r>
      <w:r>
        <w:rPr>
          <w:rFonts w:ascii="GHEA Grapalat" w:hAnsi="GHEA Grapalat" w:cs="Sylfaen"/>
          <w:sz w:val="20"/>
          <w:szCs w:val="20"/>
          <w:lang w:val="pt-BR"/>
        </w:rPr>
        <w:t>զննել</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ընդունել</w:t>
      </w:r>
      <w:r>
        <w:rPr>
          <w:rFonts w:ascii="GHEA Grapalat" w:hAnsi="GHEA Grapalat" w:cs="Times Armenian"/>
          <w:sz w:val="20"/>
          <w:szCs w:val="20"/>
          <w:lang w:val="es-ES"/>
        </w:rPr>
        <w:t xml:space="preserve"> </w:t>
      </w:r>
      <w:r>
        <w:rPr>
          <w:rFonts w:ascii="GHEA Grapalat" w:hAnsi="GHEA Grapalat" w:cs="Sylfaen"/>
          <w:sz w:val="20"/>
          <w:szCs w:val="20"/>
          <w:lang w:val="pt-BR"/>
        </w:rPr>
        <w:t>կատարված</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իսկ</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վատթարացնող</w:t>
      </w:r>
      <w:r>
        <w:rPr>
          <w:rFonts w:ascii="GHEA Grapalat" w:hAnsi="GHEA Grapalat" w:cs="Times Armenian"/>
          <w:sz w:val="20"/>
          <w:szCs w:val="20"/>
          <w:lang w:val="es-ES"/>
        </w:rPr>
        <w:t xml:space="preserve"> </w:t>
      </w:r>
      <w:r>
        <w:rPr>
          <w:rFonts w:ascii="GHEA Grapalat" w:hAnsi="GHEA Grapalat" w:cs="Sylfaen"/>
          <w:sz w:val="20"/>
          <w:szCs w:val="20"/>
          <w:lang w:val="pt-BR"/>
        </w:rPr>
        <w:t>շեղումներ</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շխատանքում</w:t>
      </w:r>
      <w:r>
        <w:rPr>
          <w:rFonts w:ascii="GHEA Grapalat" w:hAnsi="GHEA Grapalat" w:cs="Times Armenian"/>
          <w:sz w:val="20"/>
          <w:szCs w:val="20"/>
          <w:lang w:val="es-ES"/>
        </w:rPr>
        <w:t xml:space="preserve"> </w:t>
      </w:r>
      <w:r>
        <w:rPr>
          <w:rFonts w:ascii="GHEA Grapalat" w:hAnsi="GHEA Grapalat" w:cs="Sylfaen"/>
          <w:sz w:val="20"/>
          <w:szCs w:val="20"/>
          <w:lang w:val="pt-BR"/>
        </w:rPr>
        <w:t>այլ</w:t>
      </w:r>
      <w:r>
        <w:rPr>
          <w:rFonts w:ascii="GHEA Grapalat" w:hAnsi="GHEA Grapalat" w:cs="Times Armenian"/>
          <w:sz w:val="20"/>
          <w:szCs w:val="20"/>
          <w:lang w:val="es-ES"/>
        </w:rPr>
        <w:t xml:space="preserve"> </w:t>
      </w:r>
      <w:r>
        <w:rPr>
          <w:rFonts w:ascii="GHEA Grapalat" w:hAnsi="GHEA Grapalat" w:cs="Sylfaen"/>
          <w:sz w:val="20"/>
          <w:szCs w:val="20"/>
          <w:lang w:val="pt-BR"/>
        </w:rPr>
        <w:t>թերություններ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հայտնաբերելու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դեպքերում</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անհապաղ</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w:t>
      </w:r>
    </w:p>
    <w:p w14:paraId="2C33EC39">
      <w:pPr>
        <w:tabs>
          <w:tab w:val="left" w:pos="1276"/>
        </w:tabs>
        <w:ind w:firstLine="720"/>
        <w:jc w:val="both"/>
        <w:rPr>
          <w:rFonts w:ascii="GHEA Grapalat" w:hAnsi="GHEA Grapalat"/>
          <w:sz w:val="20"/>
          <w:szCs w:val="20"/>
          <w:lang w:val="es-ES"/>
        </w:rPr>
      </w:pPr>
      <w:r>
        <w:rPr>
          <w:rFonts w:ascii="GHEA Grapalat" w:hAnsi="GHEA Grapalat"/>
          <w:sz w:val="20"/>
          <w:szCs w:val="20"/>
          <w:lang w:val="es-ES"/>
        </w:rPr>
        <w:t>3.2.3</w:t>
      </w:r>
      <w:r>
        <w:rPr>
          <w:rFonts w:ascii="GHEA Grapalat" w:hAnsi="GHEA Grapalat"/>
          <w:sz w:val="20"/>
          <w:szCs w:val="20"/>
          <w:lang w:val="es-ES"/>
        </w:rPr>
        <w:tab/>
      </w:r>
      <w:r>
        <w:rPr>
          <w:rFonts w:ascii="GHEA Grapalat" w:hAnsi="GHEA Grapalat"/>
          <w:sz w:val="20"/>
          <w:szCs w:val="20"/>
          <w:lang w:val="es-ES"/>
        </w:rPr>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ուժի</w:t>
      </w:r>
      <w:r>
        <w:rPr>
          <w:rFonts w:ascii="GHEA Grapalat" w:hAnsi="GHEA Grapalat" w:cs="Times Armenian"/>
          <w:sz w:val="20"/>
          <w:szCs w:val="20"/>
          <w:lang w:val="es-ES"/>
        </w:rPr>
        <w:t xml:space="preserve"> </w:t>
      </w:r>
      <w:r>
        <w:rPr>
          <w:rFonts w:ascii="GHEA Grapalat" w:hAnsi="GHEA Grapalat" w:cs="Sylfaen"/>
          <w:sz w:val="20"/>
          <w:szCs w:val="20"/>
          <w:lang w:val="pt-BR"/>
        </w:rPr>
        <w:t>մեջ</w:t>
      </w:r>
      <w:r>
        <w:rPr>
          <w:rFonts w:ascii="GHEA Grapalat" w:hAnsi="GHEA Grapalat" w:cs="Times Armenian"/>
          <w:sz w:val="20"/>
          <w:szCs w:val="20"/>
          <w:lang w:val="es-ES"/>
        </w:rPr>
        <w:t xml:space="preserve"> </w:t>
      </w:r>
      <w:r>
        <w:rPr>
          <w:rFonts w:ascii="GHEA Grapalat" w:hAnsi="GHEA Grapalat" w:cs="Sylfaen"/>
          <w:sz w:val="20"/>
          <w:szCs w:val="20"/>
          <w:lang w:val="pt-BR"/>
        </w:rPr>
        <w:t>մտնելու</w:t>
      </w:r>
      <w:r>
        <w:rPr>
          <w:rFonts w:ascii="GHEA Grapalat" w:hAnsi="GHEA Grapalat" w:cs="Times Armenian"/>
          <w:sz w:val="20"/>
          <w:szCs w:val="20"/>
          <w:lang w:val="es-ES"/>
        </w:rPr>
        <w:t xml:space="preserve"> </w:t>
      </w:r>
      <w:r>
        <w:rPr>
          <w:rFonts w:ascii="GHEA Grapalat" w:hAnsi="GHEA Grapalat" w:cs="Sylfaen"/>
          <w:sz w:val="20"/>
          <w:szCs w:val="20"/>
          <w:lang w:val="pt-BR"/>
        </w:rPr>
        <w:t>պահից</w:t>
      </w:r>
      <w:r>
        <w:rPr>
          <w:rFonts w:ascii="GHEA Grapalat" w:hAnsi="GHEA Grapalat" w:cs="Times Armenian"/>
          <w:sz w:val="20"/>
          <w:szCs w:val="20"/>
          <w:lang w:val="es-ES"/>
        </w:rPr>
        <w:t xml:space="preserve"> 5 </w:t>
      </w:r>
      <w:r>
        <w:rPr>
          <w:rFonts w:ascii="GHEA Grapalat" w:hAnsi="GHEA Grapalat" w:cs="Sylfaen"/>
          <w:sz w:val="20"/>
          <w:szCs w:val="20"/>
          <w:lang w:val="pt-BR"/>
        </w:rPr>
        <w:t>աշխատանքային</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տրամադրել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իրականացման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համապատասխան</w:t>
      </w:r>
      <w:r>
        <w:rPr>
          <w:rFonts w:ascii="GHEA Grapalat" w:hAnsi="GHEA Grapalat" w:cs="Times Armenian"/>
          <w:sz w:val="20"/>
          <w:szCs w:val="20"/>
          <w:lang w:val="es-ES"/>
        </w:rPr>
        <w:t xml:space="preserve"> </w:t>
      </w:r>
      <w:r>
        <w:rPr>
          <w:rFonts w:ascii="GHEA Grapalat" w:hAnsi="GHEA Grapalat" w:cs="Sylfaen"/>
          <w:sz w:val="20"/>
          <w:szCs w:val="20"/>
          <w:lang w:val="pt-BR"/>
        </w:rPr>
        <w:t>տարածք</w:t>
      </w:r>
      <w:r>
        <w:rPr>
          <w:rFonts w:ascii="GHEA Grapalat" w:hAnsi="GHEA Grapalat" w:cs="Times Armenian"/>
          <w:sz w:val="20"/>
          <w:szCs w:val="20"/>
          <w:lang w:val="es-ES"/>
        </w:rPr>
        <w:t>.</w:t>
      </w:r>
    </w:p>
    <w:p w14:paraId="5EFA0379">
      <w:pPr>
        <w:tabs>
          <w:tab w:val="left" w:pos="1276"/>
        </w:tabs>
        <w:ind w:firstLine="720"/>
        <w:jc w:val="both"/>
        <w:rPr>
          <w:ins w:id="1" w:author="Sergey Shahnazaryan" w:date="2024-02-09T13:51:00Z"/>
          <w:rFonts w:ascii="GHEA Grapalat" w:hAnsi="GHEA Grapalat" w:cs="Times Armenian"/>
          <w:sz w:val="20"/>
          <w:szCs w:val="20"/>
          <w:lang w:val="es-ES"/>
        </w:rPr>
      </w:pPr>
      <w:r>
        <w:rPr>
          <w:rFonts w:ascii="GHEA Grapalat" w:hAnsi="GHEA Grapalat"/>
          <w:sz w:val="20"/>
          <w:szCs w:val="20"/>
          <w:lang w:val="es-ES"/>
        </w:rPr>
        <w:t xml:space="preserve">3.2.4 </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արդյունքն</w:t>
      </w:r>
      <w:r>
        <w:rPr>
          <w:rFonts w:ascii="GHEA Grapalat" w:hAnsi="GHEA Grapalat" w:cs="Times Armenian"/>
          <w:sz w:val="20"/>
          <w:szCs w:val="20"/>
          <w:lang w:val="es-ES"/>
        </w:rPr>
        <w:t xml:space="preserve"> </w:t>
      </w:r>
      <w:r>
        <w:rPr>
          <w:rFonts w:ascii="GHEA Grapalat" w:hAnsi="GHEA Grapalat" w:cs="Sylfaen"/>
          <w:sz w:val="20"/>
          <w:szCs w:val="20"/>
          <w:lang w:val="pt-BR"/>
        </w:rPr>
        <w:t>ընդունելու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Կապալառուին</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վերջինիս</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ahoma"/>
          <w:sz w:val="20"/>
          <w:szCs w:val="20"/>
          <w:lang w:val="es-ES"/>
        </w:rPr>
        <w:t>։</w:t>
      </w:r>
      <w:r>
        <w:rPr>
          <w:rFonts w:ascii="GHEA Grapalat" w:hAnsi="GHEA Grapalat" w:cs="Times Armenian"/>
          <w:sz w:val="20"/>
          <w:szCs w:val="20"/>
          <w:lang w:val="es-ES"/>
        </w:rPr>
        <w:t xml:space="preserve"> </w:t>
      </w:r>
    </w:p>
    <w:p w14:paraId="38641EB6">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3FAF93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Pr>
          <w:rFonts w:ascii="GHEA Grapalat" w:hAnsi="GHEA Grapalat" w:cs="Sylfaen"/>
          <w:sz w:val="20"/>
          <w:szCs w:val="20"/>
          <w:lang w:val="es-ES"/>
        </w:rPr>
        <w:t>(</w:t>
      </w:r>
      <w:r>
        <w:rPr>
          <w:rFonts w:ascii="GHEA Grapalat" w:hAnsi="GHEA Grapalat" w:cs="Sylfaen"/>
          <w:sz w:val="20"/>
          <w:szCs w:val="20"/>
          <w:lang w:val="hy-AM"/>
        </w:rPr>
        <w:t>անհամաձայնոյթյունը</w:t>
      </w:r>
      <w:r>
        <w:rPr>
          <w:rFonts w:ascii="GHEA Grapalat" w:hAnsi="GHEA Grapalat" w:cs="Sylfaen"/>
          <w:sz w:val="20"/>
          <w:szCs w:val="20"/>
          <w:lang w:val="es-ES"/>
        </w:rPr>
        <w:t>)</w:t>
      </w:r>
      <w:r>
        <w:rPr>
          <w:rFonts w:ascii="GHEA Grapalat" w:hAnsi="GHEA Grapalat" w:cs="Sylfaen"/>
          <w:sz w:val="20"/>
          <w:szCs w:val="20"/>
          <w:lang w:val="hy-AM"/>
        </w:rPr>
        <w:t>,</w:t>
      </w:r>
      <w:r>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E37AFA8">
      <w:pPr>
        <w:tabs>
          <w:tab w:val="left" w:pos="1276"/>
        </w:tabs>
        <w:ind w:firstLine="720"/>
        <w:jc w:val="both"/>
        <w:rPr>
          <w:rFonts w:ascii="GHEA Grapalat" w:hAnsi="GHEA Grapalat" w:cs="Times Armenian"/>
          <w:sz w:val="20"/>
          <w:szCs w:val="20"/>
          <w:lang w:val="hy-AM"/>
        </w:rPr>
      </w:pPr>
    </w:p>
    <w:p w14:paraId="395AC9D3">
      <w:pPr>
        <w:tabs>
          <w:tab w:val="left" w:pos="1276"/>
        </w:tabs>
        <w:ind w:firstLine="720"/>
        <w:jc w:val="both"/>
        <w:rPr>
          <w:rFonts w:ascii="GHEA Grapalat" w:hAnsi="GHEA Grapalat"/>
          <w:b/>
          <w:i/>
          <w:lang w:val="es-ES"/>
        </w:rPr>
      </w:pPr>
    </w:p>
    <w:p w14:paraId="6AFD7EFD">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3.3. </w:t>
      </w:r>
      <w:r>
        <w:rPr>
          <w:rFonts w:ascii="GHEA Grapalat" w:hAnsi="GHEA Grapalat" w:cs="Sylfaen"/>
          <w:b/>
          <w:sz w:val="20"/>
          <w:szCs w:val="20"/>
          <w:lang w:val="pt-BR"/>
        </w:rPr>
        <w:t>Կապալառուն</w:t>
      </w:r>
      <w:r>
        <w:rPr>
          <w:rFonts w:ascii="GHEA Grapalat" w:hAnsi="GHEA Grapalat" w:cs="Times Armenian"/>
          <w:b/>
          <w:sz w:val="20"/>
          <w:szCs w:val="20"/>
          <w:lang w:val="es-ES"/>
        </w:rPr>
        <w:t xml:space="preserve"> </w:t>
      </w:r>
      <w:r>
        <w:rPr>
          <w:rFonts w:ascii="GHEA Grapalat" w:hAnsi="GHEA Grapalat" w:cs="Sylfaen"/>
          <w:b/>
          <w:sz w:val="20"/>
          <w:szCs w:val="20"/>
          <w:lang w:val="pt-BR"/>
        </w:rPr>
        <w:t>իրավունք</w:t>
      </w:r>
      <w:r>
        <w:rPr>
          <w:rFonts w:ascii="GHEA Grapalat" w:hAnsi="GHEA Grapalat" w:cs="Times Armenian"/>
          <w:b/>
          <w:sz w:val="20"/>
          <w:szCs w:val="20"/>
          <w:lang w:val="es-ES"/>
        </w:rPr>
        <w:t xml:space="preserve"> </w:t>
      </w:r>
      <w:r>
        <w:rPr>
          <w:rFonts w:ascii="GHEA Grapalat" w:hAnsi="GHEA Grapalat" w:cs="Sylfaen"/>
          <w:b/>
          <w:sz w:val="20"/>
          <w:szCs w:val="20"/>
          <w:lang w:val="pt-BR"/>
        </w:rPr>
        <w:t>ունի</w:t>
      </w:r>
      <w:r>
        <w:rPr>
          <w:rFonts w:ascii="GHEA Grapalat" w:hAnsi="GHEA Grapalat" w:cs="Times Armenian"/>
          <w:b/>
          <w:sz w:val="20"/>
          <w:szCs w:val="20"/>
          <w:lang w:val="es-ES"/>
        </w:rPr>
        <w:t>`</w:t>
      </w:r>
    </w:p>
    <w:p w14:paraId="19FD99DD">
      <w:pPr>
        <w:tabs>
          <w:tab w:val="left" w:pos="1276"/>
        </w:tabs>
        <w:ind w:firstLine="720"/>
        <w:jc w:val="both"/>
        <w:rPr>
          <w:rFonts w:ascii="GHEA Grapalat" w:hAnsi="GHEA Grapalat"/>
          <w:sz w:val="20"/>
          <w:szCs w:val="20"/>
          <w:lang w:val="es-ES"/>
        </w:rPr>
      </w:pPr>
      <w:r>
        <w:rPr>
          <w:rFonts w:ascii="GHEA Grapalat" w:hAnsi="GHEA Grapalat"/>
          <w:sz w:val="20"/>
          <w:szCs w:val="20"/>
          <w:lang w:val="es-ES"/>
        </w:rPr>
        <w:t>3.3.1</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հանձնելու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5.1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գումարը</w:t>
      </w:r>
      <w:r>
        <w:rPr>
          <w:rFonts w:ascii="GHEA Grapalat" w:hAnsi="GHEA Grapalat" w:cs="Tahoma"/>
          <w:sz w:val="20"/>
          <w:szCs w:val="20"/>
          <w:lang w:val="es-ES"/>
        </w:rPr>
        <w:t>։</w:t>
      </w:r>
    </w:p>
    <w:p w14:paraId="310460C5">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3.3.2</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5.4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ժամկետների</w:t>
      </w:r>
      <w:r>
        <w:rPr>
          <w:rFonts w:ascii="GHEA Grapalat" w:hAnsi="GHEA Grapalat" w:cs="Times Armenian"/>
          <w:sz w:val="20"/>
          <w:szCs w:val="20"/>
          <w:lang w:val="es-ES"/>
        </w:rPr>
        <w:t xml:space="preserve"> </w:t>
      </w:r>
      <w:r>
        <w:rPr>
          <w:rFonts w:ascii="GHEA Grapalat" w:hAnsi="GHEA Grapalat" w:cs="Sylfaen"/>
          <w:sz w:val="20"/>
          <w:szCs w:val="20"/>
          <w:lang w:val="pt-BR"/>
        </w:rPr>
        <w:t>խախտման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Պատվիրատուից</w:t>
      </w:r>
      <w:r>
        <w:rPr>
          <w:rFonts w:ascii="GHEA Grapalat" w:hAnsi="GHEA Grapalat" w:cs="Times Armenian"/>
          <w:sz w:val="20"/>
          <w:szCs w:val="20"/>
          <w:lang w:val="es-ES"/>
        </w:rPr>
        <w:t xml:space="preserve"> </w:t>
      </w:r>
      <w:r>
        <w:rPr>
          <w:rFonts w:ascii="GHEA Grapalat" w:hAnsi="GHEA Grapalat" w:cs="Sylfaen"/>
          <w:sz w:val="20"/>
          <w:szCs w:val="20"/>
          <w:lang w:val="pt-BR"/>
        </w:rPr>
        <w:t>պահանջել</w:t>
      </w:r>
      <w:r>
        <w:rPr>
          <w:rFonts w:ascii="GHEA Grapalat" w:hAnsi="GHEA Grapalat" w:cs="Times Armenian"/>
          <w:sz w:val="20"/>
          <w:szCs w:val="20"/>
          <w:lang w:val="es-ES"/>
        </w:rPr>
        <w:t xml:space="preserve"> </w:t>
      </w:r>
      <w:r>
        <w:rPr>
          <w:rFonts w:ascii="GHEA Grapalat" w:hAnsi="GHEA Grapalat" w:cs="Sylfaen"/>
          <w:sz w:val="20"/>
          <w:szCs w:val="20"/>
          <w:lang w:val="pt-BR"/>
        </w:rPr>
        <w:t>վճարելու</w:t>
      </w:r>
      <w:r>
        <w:rPr>
          <w:rFonts w:ascii="GHEA Grapalat" w:hAnsi="GHEA Grapalat" w:cs="Times Armenian"/>
          <w:sz w:val="20"/>
          <w:szCs w:val="20"/>
          <w:lang w:val="es-ES"/>
        </w:rPr>
        <w:t xml:space="preserve"> </w:t>
      </w:r>
      <w:r>
        <w:rPr>
          <w:rFonts w:ascii="GHEA Grapalat" w:hAnsi="GHEA Grapalat" w:cs="Sylfaen"/>
          <w:sz w:val="20"/>
          <w:szCs w:val="20"/>
          <w:lang w:val="pt-BR"/>
        </w:rPr>
        <w:t>իրեն</w:t>
      </w:r>
      <w:r>
        <w:rPr>
          <w:rFonts w:ascii="GHEA Grapalat" w:hAnsi="GHEA Grapalat" w:cs="Times Armenian"/>
          <w:sz w:val="20"/>
          <w:szCs w:val="20"/>
          <w:lang w:val="es-ES"/>
        </w:rPr>
        <w:t xml:space="preserve"> </w:t>
      </w:r>
      <w:r>
        <w:rPr>
          <w:rFonts w:ascii="GHEA Grapalat" w:hAnsi="GHEA Grapalat" w:cs="Sylfaen"/>
          <w:sz w:val="20"/>
          <w:szCs w:val="20"/>
          <w:lang w:val="pt-BR"/>
        </w:rPr>
        <w:t>վճարման</w:t>
      </w:r>
      <w:r>
        <w:rPr>
          <w:rFonts w:ascii="GHEA Grapalat" w:hAnsi="GHEA Grapalat" w:cs="Times Armenian"/>
          <w:sz w:val="20"/>
          <w:szCs w:val="20"/>
          <w:lang w:val="es-ES"/>
        </w:rPr>
        <w:t xml:space="preserve"> </w:t>
      </w:r>
      <w:r>
        <w:rPr>
          <w:rFonts w:ascii="GHEA Grapalat" w:hAnsi="GHEA Grapalat" w:cs="Sylfaen"/>
          <w:sz w:val="20"/>
          <w:szCs w:val="20"/>
          <w:lang w:val="pt-BR"/>
        </w:rPr>
        <w:t>ենթակա</w:t>
      </w:r>
      <w:r>
        <w:rPr>
          <w:rFonts w:ascii="GHEA Grapalat" w:hAnsi="GHEA Grapalat" w:cs="Times Armenian"/>
          <w:sz w:val="20"/>
          <w:szCs w:val="20"/>
          <w:lang w:val="es-ES"/>
        </w:rPr>
        <w:t xml:space="preserve"> </w:t>
      </w:r>
      <w:r>
        <w:rPr>
          <w:rFonts w:ascii="GHEA Grapalat" w:hAnsi="GHEA Grapalat" w:cs="Sylfaen"/>
          <w:sz w:val="20"/>
          <w:szCs w:val="20"/>
          <w:lang w:val="pt-BR"/>
        </w:rPr>
        <w:t>գումարները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6.5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100122DC">
      <w:pPr>
        <w:tabs>
          <w:tab w:val="left" w:pos="1276"/>
        </w:tabs>
        <w:ind w:firstLine="720"/>
        <w:jc w:val="both"/>
        <w:rPr>
          <w:rFonts w:ascii="GHEA Grapalat" w:hAnsi="GHEA Grapalat"/>
          <w:b/>
          <w:i/>
          <w:sz w:val="20"/>
          <w:szCs w:val="20"/>
          <w:lang w:val="es-ES"/>
        </w:rPr>
      </w:pPr>
      <w:r>
        <w:rPr>
          <w:rFonts w:ascii="GHEA Grapalat" w:hAnsi="GHEA Grapalat"/>
          <w:b/>
          <w:i/>
          <w:sz w:val="20"/>
          <w:szCs w:val="20"/>
          <w:lang w:val="es-ES"/>
        </w:rPr>
        <w:tab/>
      </w:r>
    </w:p>
    <w:p w14:paraId="16A31BBB">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3.4. </w:t>
      </w:r>
      <w:r>
        <w:rPr>
          <w:rFonts w:ascii="GHEA Grapalat" w:hAnsi="GHEA Grapalat" w:cs="Sylfaen"/>
          <w:b/>
          <w:sz w:val="20"/>
          <w:szCs w:val="20"/>
          <w:lang w:val="pt-BR"/>
        </w:rPr>
        <w:t>Կապալառուն</w:t>
      </w:r>
      <w:r>
        <w:rPr>
          <w:rFonts w:ascii="GHEA Grapalat" w:hAnsi="GHEA Grapalat" w:cs="Times Armenian"/>
          <w:b/>
          <w:sz w:val="20"/>
          <w:szCs w:val="20"/>
          <w:lang w:val="es-ES"/>
        </w:rPr>
        <w:t xml:space="preserve"> </w:t>
      </w:r>
      <w:r>
        <w:rPr>
          <w:rFonts w:ascii="GHEA Grapalat" w:hAnsi="GHEA Grapalat" w:cs="Sylfaen"/>
          <w:b/>
          <w:sz w:val="20"/>
          <w:szCs w:val="20"/>
          <w:lang w:val="pt-BR"/>
        </w:rPr>
        <w:t>պարտավոր</w:t>
      </w:r>
      <w:r>
        <w:rPr>
          <w:rFonts w:ascii="GHEA Grapalat" w:hAnsi="GHEA Grapalat" w:cs="Times Armenian"/>
          <w:b/>
          <w:sz w:val="20"/>
          <w:szCs w:val="20"/>
          <w:lang w:val="es-ES"/>
        </w:rPr>
        <w:t xml:space="preserve"> </w:t>
      </w:r>
      <w:r>
        <w:rPr>
          <w:rFonts w:ascii="GHEA Grapalat" w:hAnsi="GHEA Grapalat" w:cs="Sylfaen"/>
          <w:b/>
          <w:sz w:val="20"/>
          <w:szCs w:val="20"/>
          <w:lang w:val="pt-BR"/>
        </w:rPr>
        <w:t>է</w:t>
      </w:r>
      <w:r>
        <w:rPr>
          <w:rFonts w:ascii="GHEA Grapalat" w:hAnsi="GHEA Grapalat" w:cs="Times Armenian"/>
          <w:b/>
          <w:sz w:val="20"/>
          <w:szCs w:val="20"/>
          <w:lang w:val="es-ES"/>
        </w:rPr>
        <w:t>`</w:t>
      </w:r>
    </w:p>
    <w:p w14:paraId="0A6B8531">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3.4.1</w:t>
      </w:r>
      <w:r>
        <w:rPr>
          <w:rFonts w:ascii="GHEA Grapalat" w:hAnsi="GHEA Grapalat"/>
          <w:sz w:val="20"/>
          <w:szCs w:val="20"/>
          <w:lang w:val="es-ES"/>
        </w:rPr>
        <w:tab/>
      </w:r>
      <w:r>
        <w:rPr>
          <w:rFonts w:ascii="GHEA Grapalat" w:hAnsi="GHEA Grapalat" w:cs="Sylfaen"/>
          <w:sz w:val="20"/>
          <w:szCs w:val="20"/>
          <w:lang w:val="pt-BR"/>
        </w:rPr>
        <w:t>Աշխատանքների</w:t>
      </w:r>
      <w:r>
        <w:rPr>
          <w:rFonts w:ascii="GHEA Grapalat" w:hAnsi="GHEA Grapalat" w:cs="Times Armenian"/>
          <w:sz w:val="20"/>
          <w:szCs w:val="20"/>
          <w:lang w:val="es-ES"/>
        </w:rPr>
        <w:t xml:space="preserve"> </w:t>
      </w:r>
      <w:r>
        <w:rPr>
          <w:rFonts w:ascii="GHEA Grapalat" w:hAnsi="GHEA Grapalat" w:cs="Sylfaen"/>
          <w:sz w:val="20"/>
          <w:szCs w:val="20"/>
          <w:lang w:val="pt-BR"/>
        </w:rPr>
        <w:t>առնվազն</w:t>
      </w:r>
      <w:r>
        <w:rPr>
          <w:rFonts w:ascii="GHEA Grapalat" w:hAnsi="GHEA Grapalat" w:cs="Times Armenian"/>
          <w:sz w:val="20"/>
          <w:szCs w:val="20"/>
          <w:lang w:val="es-ES"/>
        </w:rPr>
        <w:t xml:space="preserve"> ----- </w:t>
      </w:r>
      <w:r>
        <w:rPr>
          <w:rFonts w:ascii="GHEA Grapalat" w:hAnsi="GHEA Grapalat" w:cs="Sylfaen"/>
          <w:sz w:val="20"/>
          <w:szCs w:val="20"/>
          <w:lang w:val="pt-BR"/>
        </w:rPr>
        <w:t>տոկոսը</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w:t>
      </w:r>
      <w:r>
        <w:rPr>
          <w:rFonts w:ascii="GHEA Grapalat" w:hAnsi="GHEA Grapalat" w:cs="Sylfaen"/>
          <w:sz w:val="20"/>
          <w:szCs w:val="20"/>
          <w:lang w:val="pt-BR"/>
        </w:rPr>
        <w:t>անձամբ</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կարգով</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ժամկետներում</w:t>
      </w:r>
      <w:r>
        <w:rPr>
          <w:rFonts w:ascii="GHEA Grapalat" w:hAnsi="GHEA Grapalat" w:cs="Times Armenian"/>
          <w:sz w:val="20"/>
          <w:szCs w:val="20"/>
          <w:lang w:val="es-ES"/>
        </w:rPr>
        <w:t xml:space="preserve">, </w:t>
      </w:r>
      <w:r>
        <w:rPr>
          <w:rFonts w:ascii="GHEA Grapalat" w:hAnsi="GHEA Grapalat" w:cs="Sylfaen"/>
          <w:sz w:val="20"/>
          <w:szCs w:val="20"/>
          <w:lang w:val="pt-BR"/>
        </w:rPr>
        <w:t xml:space="preserve"> իր աշխատանքային և տեխնիկական ռեսուրսով , ինչպես նաև անհրաժեշտ շինարարական նյութերով, միջոցներով ու պատշաճ որակով` նախագծին և ծավալաթերթին համապատասխան։</w:t>
      </w:r>
    </w:p>
    <w:p w14:paraId="59E15B60">
      <w:pPr>
        <w:tabs>
          <w:tab w:val="left" w:pos="1276"/>
        </w:tabs>
        <w:ind w:firstLine="720"/>
        <w:jc w:val="both"/>
        <w:rPr>
          <w:rFonts w:ascii="GHEA Grapalat" w:hAnsi="GHEA Grapalat" w:cs="Times Armenian"/>
          <w:sz w:val="20"/>
          <w:szCs w:val="20"/>
          <w:lang w:val="es-ES"/>
        </w:rPr>
      </w:pPr>
    </w:p>
    <w:p w14:paraId="357B6305">
      <w:pPr>
        <w:ind w:firstLine="709"/>
        <w:jc w:val="both"/>
        <w:rPr>
          <w:rFonts w:ascii="GHEA Grapalat" w:hAnsi="GHEA Grapalat"/>
          <w:sz w:val="20"/>
          <w:szCs w:val="20"/>
          <w:lang w:val="es-ES"/>
        </w:rPr>
      </w:pPr>
      <w:r>
        <w:rPr>
          <w:rFonts w:ascii="GHEA Grapalat" w:hAnsi="GHEA Grapalat"/>
          <w:sz w:val="20"/>
          <w:szCs w:val="20"/>
          <w:lang w:val="es-ES"/>
        </w:rPr>
        <w:t>3.4.2</w:t>
      </w:r>
      <w:r>
        <w:rPr>
          <w:rFonts w:ascii="GHEA Grapalat" w:hAnsi="GHEA Grapalat"/>
          <w:sz w:val="20"/>
          <w:szCs w:val="20"/>
          <w:lang w:val="es-ES"/>
        </w:rPr>
        <w:tab/>
      </w:r>
      <w:r>
        <w:rPr>
          <w:rFonts w:ascii="GHEA Grapalat" w:hAnsi="GHEA Grapalat"/>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վերաբերյալ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տված</w:t>
      </w:r>
      <w:r>
        <w:rPr>
          <w:rFonts w:ascii="GHEA Grapalat" w:hAnsi="GHEA Grapalat" w:cs="Times Armenian"/>
          <w:sz w:val="20"/>
          <w:szCs w:val="20"/>
          <w:lang w:val="es-ES"/>
        </w:rPr>
        <w:t xml:space="preserve"> </w:t>
      </w:r>
      <w:r>
        <w:rPr>
          <w:rFonts w:ascii="GHEA Grapalat" w:hAnsi="GHEA Grapalat" w:cs="Sylfaen"/>
          <w:sz w:val="20"/>
          <w:szCs w:val="20"/>
          <w:lang w:val="pt-BR"/>
        </w:rPr>
        <w:t>ցուցումները</w:t>
      </w:r>
      <w:r>
        <w:rPr>
          <w:rFonts w:ascii="GHEA Grapalat" w:hAnsi="GHEA Grapalat" w:cs="Times Armenian"/>
          <w:sz w:val="20"/>
          <w:szCs w:val="20"/>
          <w:lang w:val="es-ES"/>
        </w:rPr>
        <w:t xml:space="preserve">, </w:t>
      </w:r>
      <w:r>
        <w:rPr>
          <w:rFonts w:ascii="GHEA Grapalat" w:hAnsi="GHEA Grapalat" w:cs="Sylfaen"/>
          <w:sz w:val="20"/>
          <w:szCs w:val="20"/>
          <w:lang w:val="pt-BR"/>
        </w:rPr>
        <w:t>եթե</w:t>
      </w:r>
      <w:r>
        <w:rPr>
          <w:rFonts w:ascii="GHEA Grapalat" w:hAnsi="GHEA Grapalat" w:cs="Times Armenian"/>
          <w:sz w:val="20"/>
          <w:szCs w:val="20"/>
          <w:lang w:val="es-ES"/>
        </w:rPr>
        <w:t xml:space="preserve"> </w:t>
      </w:r>
      <w:r>
        <w:rPr>
          <w:rFonts w:ascii="GHEA Grapalat" w:hAnsi="GHEA Grapalat" w:cs="Sylfaen"/>
          <w:sz w:val="20"/>
          <w:szCs w:val="20"/>
          <w:lang w:val="pt-BR"/>
        </w:rPr>
        <w:t>դրանք</w:t>
      </w:r>
      <w:r>
        <w:rPr>
          <w:rFonts w:ascii="GHEA Grapalat" w:hAnsi="GHEA Grapalat" w:cs="Times Armenian"/>
          <w:sz w:val="20"/>
          <w:szCs w:val="20"/>
          <w:lang w:val="es-ES"/>
        </w:rPr>
        <w:t xml:space="preserve"> </w:t>
      </w:r>
      <w:r>
        <w:rPr>
          <w:rFonts w:ascii="GHEA Grapalat" w:hAnsi="GHEA Grapalat" w:cs="Sylfaen"/>
          <w:sz w:val="20"/>
          <w:szCs w:val="20"/>
          <w:lang w:val="pt-BR"/>
        </w:rPr>
        <w:t>չեն</w:t>
      </w:r>
      <w:r>
        <w:rPr>
          <w:rFonts w:ascii="GHEA Grapalat" w:hAnsi="GHEA Grapalat" w:cs="Times Armenian"/>
          <w:sz w:val="20"/>
          <w:szCs w:val="20"/>
          <w:lang w:val="es-ES"/>
        </w:rPr>
        <w:t xml:space="preserve"> </w:t>
      </w:r>
      <w:r>
        <w:rPr>
          <w:rFonts w:ascii="GHEA Grapalat" w:hAnsi="GHEA Grapalat" w:cs="Sylfaen"/>
          <w:sz w:val="20"/>
          <w:szCs w:val="20"/>
          <w:lang w:val="pt-BR"/>
        </w:rPr>
        <w:t>հակասում</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պայմաններին</w:t>
      </w:r>
      <w:r>
        <w:rPr>
          <w:rFonts w:ascii="GHEA Grapalat" w:hAnsi="GHEA Grapalat" w:cs="Tahoma"/>
          <w:sz w:val="20"/>
          <w:szCs w:val="20"/>
          <w:lang w:val="es-ES"/>
        </w:rPr>
        <w:t>։</w:t>
      </w:r>
      <w:r>
        <w:rPr>
          <w:rFonts w:ascii="GHEA Grapalat" w:hAnsi="GHEA Grapalat" w:cs="Times Armenian"/>
          <w:sz w:val="20"/>
          <w:szCs w:val="20"/>
          <w:lang w:val="es-ES"/>
        </w:rPr>
        <w:t xml:space="preserve">  </w:t>
      </w:r>
      <w:r>
        <w:rPr>
          <w:rFonts w:ascii="GHEA Grapalat" w:hAnsi="GHEA Grapalat" w:cs="Times Armenian"/>
          <w:sz w:val="20"/>
          <w:szCs w:val="20"/>
          <w:lang w:val="es-ES"/>
        </w:rPr>
        <w:tab/>
      </w:r>
    </w:p>
    <w:p w14:paraId="599274EE">
      <w:pPr>
        <w:tabs>
          <w:tab w:val="left" w:pos="1276"/>
        </w:tabs>
        <w:ind w:firstLine="720"/>
        <w:jc w:val="both"/>
        <w:rPr>
          <w:rFonts w:ascii="GHEA Grapalat" w:hAnsi="GHEA Grapalat" w:cs="Sylfaen"/>
          <w:sz w:val="20"/>
          <w:szCs w:val="20"/>
          <w:lang w:val="hy-AM"/>
        </w:rPr>
      </w:pPr>
      <w:r>
        <w:rPr>
          <w:rFonts w:ascii="GHEA Grapalat" w:hAnsi="GHEA Grapalat"/>
          <w:sz w:val="20"/>
          <w:szCs w:val="20"/>
          <w:lang w:val="es-ES"/>
        </w:rPr>
        <w:t>3.4.3</w:t>
      </w:r>
      <w:r>
        <w:rPr>
          <w:rFonts w:ascii="GHEA Grapalat" w:hAnsi="GHEA Grapalat"/>
          <w:sz w:val="20"/>
          <w:szCs w:val="20"/>
          <w:lang w:val="es-ES"/>
        </w:rPr>
        <w:tab/>
      </w:r>
      <w:r>
        <w:rPr>
          <w:rFonts w:ascii="GHEA Grapalat" w:hAnsi="GHEA Grapalat" w:cs="Sylfaen"/>
          <w:sz w:val="20"/>
          <w:szCs w:val="20"/>
          <w:lang w:val="pt-BR"/>
        </w:rPr>
        <w:t>Ապահովել</w:t>
      </w:r>
      <w:r>
        <w:rPr>
          <w:rFonts w:ascii="GHEA Grapalat" w:hAnsi="GHEA Grapalat" w:cs="Sylfaen"/>
          <w:sz w:val="20"/>
          <w:szCs w:val="20"/>
          <w:lang w:val="hy-AM"/>
        </w:rPr>
        <w:t>՝</w:t>
      </w:r>
    </w:p>
    <w:p w14:paraId="629CBE8D">
      <w:pPr>
        <w:tabs>
          <w:tab w:val="left" w:pos="1276"/>
        </w:tabs>
        <w:ind w:firstLine="720"/>
        <w:jc w:val="both"/>
        <w:rPr>
          <w:ins w:id="2" w:author="Sergey Shahnazaryan" w:date="2024-02-09T13:52:00Z"/>
          <w:rFonts w:ascii="GHEA Grapalat" w:hAnsi="GHEA Grapalat" w:cs="Sylfaen"/>
          <w:sz w:val="20"/>
          <w:szCs w:val="20"/>
          <w:lang w:val="hy-AM"/>
        </w:rPr>
      </w:pPr>
      <w:r>
        <w:rPr>
          <w:rFonts w:ascii="GHEA Grapalat" w:hAnsi="GHEA Grapalat" w:cs="Sylfaen"/>
          <w:sz w:val="20"/>
          <w:szCs w:val="20"/>
          <w:lang w:val="hy-AM"/>
        </w:rPr>
        <w:t>1)</w:t>
      </w:r>
      <w:r>
        <w:rPr>
          <w:rFonts w:ascii="GHEA Grapalat" w:hAnsi="GHEA Grapalat" w:cs="Times Armenian"/>
          <w:sz w:val="20"/>
          <w:szCs w:val="20"/>
          <w:lang w:val="es-ES"/>
        </w:rPr>
        <w:t xml:space="preserve"> </w:t>
      </w:r>
      <w:r>
        <w:rPr>
          <w:rFonts w:ascii="GHEA Grapalat" w:hAnsi="GHEA Grapalat" w:cs="Sylfaen"/>
          <w:sz w:val="20"/>
          <w:szCs w:val="20"/>
          <w:lang w:val="pt-BR"/>
        </w:rPr>
        <w:t>շինմոնտաժային աշխատանքների կատարումը  քաղաքաշինական նորմատիվատեխնիկական փաստաթղթերի և սույն պայմանագրի պայմաններին համապատասխան, կատարել իր կողմից մոնտաժված ինժեներական հաղորդակցուղիների համակարգերի ( էլեկտրամատակարարման, ջեռուցման, ջրամատակարարման, կոյուղու, oդափոխությանև այլն) անհատական փորձարկում, մասնակցել սարքավորման համալիր փորձարկմանը</w:t>
      </w:r>
      <w:del w:id="3" w:author="Sergey Shahnazaryan" w:date="2024-02-09T13:52:00Z">
        <w:r>
          <w:rPr>
            <w:rFonts w:ascii="GHEA Grapalat" w:hAnsi="GHEA Grapalat" w:cs="Sylfaen"/>
            <w:sz w:val="20"/>
            <w:szCs w:val="20"/>
            <w:lang w:val="pt-BR"/>
          </w:rPr>
          <w:delText>։</w:delText>
        </w:r>
      </w:del>
      <w:ins w:id="4" w:author="Sergey Shahnazaryan" w:date="2024-02-09T13:52:00Z">
        <w:r>
          <w:rPr>
            <w:rFonts w:ascii="GHEA Grapalat" w:hAnsi="GHEA Grapalat" w:cs="Sylfaen"/>
            <w:sz w:val="20"/>
            <w:szCs w:val="20"/>
            <w:lang w:val="hy-AM"/>
          </w:rPr>
          <w:t>.</w:t>
        </w:r>
      </w:ins>
    </w:p>
    <w:p w14:paraId="32471D3C">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 xml:space="preserve">2) </w:t>
      </w:r>
      <w:r>
        <w:rPr>
          <w:rFonts w:ascii="GHEA Grapalat" w:hAnsi="GHEA Grapalat" w:cs="Sylfaen"/>
          <w:sz w:val="20"/>
          <w:lang w:val="hy-AM"/>
        </w:rPr>
        <w:t>նախագծային</w:t>
      </w:r>
      <w:r>
        <w:rPr>
          <w:rFonts w:ascii="GHEA Grapalat" w:hAnsi="GHEA Grapalat" w:cs="Sylfaen"/>
          <w:sz w:val="20"/>
          <w:lang w:val="af-ZA"/>
        </w:rPr>
        <w:t xml:space="preserve"> </w:t>
      </w:r>
      <w:r>
        <w:rPr>
          <w:rFonts w:ascii="GHEA Grapalat" w:hAnsi="GHEA Grapalat" w:cs="Sylfaen"/>
          <w:sz w:val="20"/>
          <w:lang w:val="hy-AM"/>
        </w:rPr>
        <w:t>փաստաթղթերով սահմանված</w:t>
      </w:r>
      <w:r>
        <w:rPr>
          <w:rFonts w:ascii="GHEA Grapalat" w:hAnsi="GHEA Grapalat" w:cs="Sylfaen"/>
          <w:sz w:val="20"/>
          <w:lang w:val="af-ZA"/>
        </w:rPr>
        <w:t xml:space="preserve"> </w:t>
      </w:r>
      <w:r>
        <w:rPr>
          <w:rFonts w:ascii="GHEA Grapalat" w:hAnsi="GHEA Grapalat" w:cs="Sylfaen"/>
          <w:sz w:val="20"/>
          <w:lang w:val="hy-AM"/>
        </w:rPr>
        <w:t>տեխնիկական</w:t>
      </w:r>
      <w:r>
        <w:rPr>
          <w:rFonts w:ascii="GHEA Grapalat" w:hAnsi="GHEA Grapalat" w:cs="Sylfaen"/>
          <w:sz w:val="20"/>
          <w:lang w:val="af-ZA"/>
        </w:rPr>
        <w:t xml:space="preserve"> </w:t>
      </w:r>
      <w:r>
        <w:rPr>
          <w:rFonts w:ascii="GHEA Grapalat" w:hAnsi="GHEA Grapalat" w:cs="Sylfaen"/>
          <w:sz w:val="20"/>
          <w:lang w:val="hy-AM"/>
        </w:rPr>
        <w:t>բնութագրերին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երաշխիքային</w:t>
      </w:r>
      <w:r>
        <w:rPr>
          <w:rFonts w:ascii="GHEA Grapalat" w:hAnsi="GHEA Grapalat" w:cs="Sylfaen"/>
          <w:sz w:val="20"/>
          <w:lang w:val="af-ZA"/>
        </w:rPr>
        <w:t xml:space="preserve"> </w:t>
      </w:r>
      <w:r>
        <w:rPr>
          <w:rFonts w:ascii="GHEA Grapalat" w:hAnsi="GHEA Grapalat" w:cs="Sylfaen"/>
          <w:sz w:val="20"/>
          <w:lang w:val="hy-AM"/>
        </w:rPr>
        <w:t>սպասարկման</w:t>
      </w:r>
      <w:r>
        <w:rPr>
          <w:rFonts w:ascii="GHEA Grapalat" w:hAnsi="GHEA Grapalat" w:cs="Sylfaen"/>
          <w:sz w:val="20"/>
          <w:lang w:val="af-ZA"/>
        </w:rPr>
        <w:t xml:space="preserve"> </w:t>
      </w:r>
      <w:r>
        <w:rPr>
          <w:rFonts w:ascii="GHEA Grapalat" w:hAnsi="GHEA Grapalat" w:cs="Sylfaen"/>
          <w:sz w:val="20"/>
          <w:lang w:val="hy-AM"/>
        </w:rPr>
        <w:t>պայմաններին</w:t>
      </w:r>
      <w:r>
        <w:rPr>
          <w:rFonts w:ascii="GHEA Grapalat" w:hAnsi="GHEA Grapalat" w:cs="Sylfaen"/>
          <w:sz w:val="20"/>
          <w:lang w:val="af-ZA"/>
        </w:rPr>
        <w:t xml:space="preserve"> </w:t>
      </w:r>
      <w:r>
        <w:rPr>
          <w:rFonts w:ascii="GHEA Grapalat" w:hAnsi="GHEA Grapalat" w:cs="Sylfaen"/>
          <w:sz w:val="20"/>
          <w:lang w:val="hy-AM"/>
        </w:rPr>
        <w:t>համապատասխանող</w:t>
      </w:r>
      <w:r>
        <w:rPr>
          <w:rFonts w:ascii="GHEA Grapalat" w:hAnsi="GHEA Grapalat" w:cs="Sylfaen"/>
          <w:sz w:val="20"/>
          <w:lang w:val="af-ZA"/>
        </w:rPr>
        <w:t xml:space="preserve"> </w:t>
      </w:r>
      <w:r>
        <w:rPr>
          <w:rFonts w:ascii="GHEA Grapalat" w:hAnsi="GHEA Grapalat" w:cs="Sylfaen"/>
          <w:sz w:val="20"/>
          <w:lang w:val="hy-AM"/>
        </w:rPr>
        <w:t>նյութերի</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կամ</w:t>
      </w:r>
      <w:r>
        <w:rPr>
          <w:rFonts w:ascii="GHEA Grapalat" w:hAnsi="GHEA Grapalat" w:cs="Sylfaen"/>
          <w:sz w:val="20"/>
          <w:lang w:val="af-ZA"/>
        </w:rPr>
        <w:t xml:space="preserve">) </w:t>
      </w:r>
      <w:r>
        <w:rPr>
          <w:rFonts w:ascii="GHEA Grapalat" w:hAnsi="GHEA Grapalat" w:cs="Sylfaen"/>
          <w:sz w:val="20"/>
          <w:lang w:val="hy-AM"/>
        </w:rPr>
        <w:t>սարքերի</w:t>
      </w:r>
      <w:r>
        <w:rPr>
          <w:rFonts w:ascii="GHEA Grapalat" w:hAnsi="GHEA Grapalat" w:cs="Sylfaen"/>
          <w:sz w:val="20"/>
          <w:lang w:val="af-ZA"/>
        </w:rPr>
        <w:t xml:space="preserve"> </w:t>
      </w:r>
      <w:r>
        <w:rPr>
          <w:rFonts w:ascii="GHEA Grapalat" w:hAnsi="GHEA Grapalat" w:cs="Sylfaen"/>
          <w:sz w:val="20"/>
          <w:lang w:val="hy-AM"/>
        </w:rPr>
        <w:t>ու</w:t>
      </w:r>
      <w:r>
        <w:rPr>
          <w:rFonts w:ascii="GHEA Grapalat" w:hAnsi="GHEA Grapalat" w:cs="Sylfaen"/>
          <w:sz w:val="20"/>
          <w:lang w:val="af-ZA"/>
        </w:rPr>
        <w:t xml:space="preserve"> </w:t>
      </w:r>
      <w:r>
        <w:rPr>
          <w:rFonts w:ascii="GHEA Grapalat" w:hAnsi="GHEA Grapalat" w:cs="Sylfaen"/>
          <w:sz w:val="20"/>
          <w:lang w:val="hy-AM"/>
        </w:rPr>
        <w:t>սարքավորումների</w:t>
      </w:r>
      <w:r>
        <w:rPr>
          <w:rFonts w:ascii="GHEA Grapalat" w:hAnsi="GHEA Grapalat" w:cs="Sylfaen"/>
          <w:sz w:val="20"/>
          <w:lang w:val="af-ZA"/>
        </w:rPr>
        <w:t xml:space="preserve"> </w:t>
      </w:r>
      <w:r>
        <w:rPr>
          <w:rFonts w:ascii="GHEA Grapalat" w:hAnsi="GHEA Grapalat" w:cs="Sylfaen"/>
          <w:sz w:val="20"/>
          <w:lang w:val="hy-AM"/>
        </w:rPr>
        <w:t>տեղադրումը</w:t>
      </w:r>
      <w:r>
        <w:rPr>
          <w:rFonts w:ascii="GHEA Grapalat" w:hAnsi="GHEA Grapalat" w:cs="Sylfaen"/>
          <w:sz w:val="20"/>
          <w:lang w:val="af-ZA"/>
        </w:rPr>
        <w:t xml:space="preserve"> (</w:t>
      </w:r>
      <w:r>
        <w:rPr>
          <w:rFonts w:ascii="GHEA Grapalat" w:hAnsi="GHEA Grapalat" w:cs="Sylfaen"/>
          <w:sz w:val="20"/>
          <w:lang w:val="hy-AM"/>
        </w:rPr>
        <w:t>օգտագործումը</w:t>
      </w:r>
      <w:r>
        <w:rPr>
          <w:rFonts w:ascii="GHEA Grapalat" w:hAnsi="GHEA Grapalat" w:cs="Sylfaen"/>
          <w:sz w:val="20"/>
          <w:lang w:val="af-ZA"/>
        </w:rPr>
        <w:t>)</w:t>
      </w:r>
      <w:r>
        <w:rPr>
          <w:rFonts w:ascii="GHEA Grapalat" w:hAnsi="GHEA Grapalat" w:cs="Sylfaen"/>
          <w:sz w:val="20"/>
          <w:lang w:val="hy-AM"/>
        </w:rPr>
        <w:t>՝</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տեղադրումը</w:t>
      </w:r>
      <w:r>
        <w:rPr>
          <w:rFonts w:ascii="GHEA Grapalat" w:hAnsi="GHEA Grapalat" w:cs="Sylfaen"/>
          <w:sz w:val="20"/>
          <w:lang w:val="af-ZA"/>
        </w:rPr>
        <w:t xml:space="preserve"> </w:t>
      </w:r>
      <w:r>
        <w:rPr>
          <w:rFonts w:ascii="GHEA Grapalat" w:hAnsi="GHEA Grapalat" w:cs="Sylfaen"/>
          <w:sz w:val="20"/>
          <w:lang w:val="hy-AM"/>
        </w:rPr>
        <w:t>(օգտագործումը) դրանց</w:t>
      </w:r>
      <w:r>
        <w:rPr>
          <w:rFonts w:ascii="GHEA Grapalat" w:hAnsi="GHEA Grapalat" w:cs="Sylfaen"/>
          <w:sz w:val="20"/>
          <w:lang w:val="af-ZA"/>
        </w:rPr>
        <w:t xml:space="preserve"> </w:t>
      </w:r>
      <w:r>
        <w:rPr>
          <w:rFonts w:ascii="GHEA Grapalat" w:hAnsi="GHEA Grapalat" w:cs="Sylfaen"/>
          <w:sz w:val="20"/>
          <w:lang w:val="hy-AM"/>
        </w:rPr>
        <w:t>տեխնիկական</w:t>
      </w:r>
      <w:r>
        <w:rPr>
          <w:rFonts w:ascii="GHEA Grapalat" w:hAnsi="GHEA Grapalat" w:cs="Sylfaen"/>
          <w:sz w:val="20"/>
          <w:lang w:val="af-ZA"/>
        </w:rPr>
        <w:t xml:space="preserve"> </w:t>
      </w:r>
      <w:r>
        <w:rPr>
          <w:rFonts w:ascii="GHEA Grapalat" w:hAnsi="GHEA Grapalat" w:cs="Sylfaen"/>
          <w:sz w:val="20"/>
          <w:lang w:val="hy-AM"/>
        </w:rPr>
        <w:t>բնութագրերը</w:t>
      </w:r>
      <w:r>
        <w:rPr>
          <w:rFonts w:ascii="GHEA Grapalat" w:hAnsi="GHEA Grapalat" w:cs="Sylfaen"/>
          <w:sz w:val="20"/>
          <w:lang w:val="af-ZA"/>
        </w:rPr>
        <w:t xml:space="preserve">, </w:t>
      </w:r>
      <w:r>
        <w:rPr>
          <w:rFonts w:ascii="GHEA Grapalat" w:hAnsi="GHEA Grapalat" w:cs="Sylfaen"/>
          <w:sz w:val="20"/>
          <w:lang w:val="hy-AM"/>
        </w:rPr>
        <w:t>ապրանքային</w:t>
      </w:r>
      <w:r>
        <w:rPr>
          <w:rFonts w:ascii="GHEA Grapalat" w:hAnsi="GHEA Grapalat" w:cs="Sylfaen"/>
          <w:sz w:val="20"/>
          <w:lang w:val="af-ZA"/>
        </w:rPr>
        <w:t xml:space="preserve"> </w:t>
      </w:r>
      <w:r>
        <w:rPr>
          <w:rFonts w:ascii="GHEA Grapalat" w:hAnsi="GHEA Grapalat" w:cs="Sylfaen"/>
          <w:sz w:val="20"/>
          <w:lang w:val="hy-AM"/>
        </w:rPr>
        <w:t>նշանները</w:t>
      </w:r>
      <w:r>
        <w:rPr>
          <w:rFonts w:ascii="GHEA Grapalat" w:hAnsi="GHEA Grapalat" w:cs="Sylfaen"/>
          <w:sz w:val="20"/>
          <w:lang w:val="af-ZA"/>
        </w:rPr>
        <w:t xml:space="preserve">, </w:t>
      </w:r>
      <w:r>
        <w:rPr>
          <w:rFonts w:ascii="GHEA Grapalat" w:hAnsi="GHEA Grapalat" w:cs="Sylfaen"/>
          <w:sz w:val="20"/>
          <w:lang w:val="hy-AM"/>
        </w:rPr>
        <w:t>ֆիրմային</w:t>
      </w:r>
      <w:r>
        <w:rPr>
          <w:rFonts w:ascii="GHEA Grapalat" w:hAnsi="GHEA Grapalat" w:cs="Sylfaen"/>
          <w:sz w:val="20"/>
          <w:lang w:val="af-ZA"/>
        </w:rPr>
        <w:t xml:space="preserve"> </w:t>
      </w:r>
      <w:r>
        <w:rPr>
          <w:rFonts w:ascii="GHEA Grapalat" w:hAnsi="GHEA Grapalat" w:cs="Sylfaen"/>
          <w:sz w:val="20"/>
          <w:lang w:val="hy-AM"/>
        </w:rPr>
        <w:t>անվանումները</w:t>
      </w:r>
      <w:r>
        <w:rPr>
          <w:rFonts w:ascii="GHEA Grapalat" w:hAnsi="GHEA Grapalat" w:cs="Sylfaen"/>
          <w:sz w:val="20"/>
          <w:lang w:val="af-ZA"/>
        </w:rPr>
        <w:t xml:space="preserve">, </w:t>
      </w:r>
      <w:r>
        <w:rPr>
          <w:rFonts w:ascii="GHEA Grapalat" w:hAnsi="GHEA Grapalat" w:cs="Sylfaen"/>
          <w:sz w:val="20"/>
          <w:lang w:val="hy-AM"/>
        </w:rPr>
        <w:t>մակնիշները</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երաշխիքային</w:t>
      </w:r>
      <w:r>
        <w:rPr>
          <w:rFonts w:ascii="GHEA Grapalat" w:hAnsi="GHEA Grapalat" w:cs="Sylfaen"/>
          <w:sz w:val="20"/>
          <w:lang w:val="af-ZA"/>
        </w:rPr>
        <w:t xml:space="preserve"> </w:t>
      </w:r>
      <w:r>
        <w:rPr>
          <w:rFonts w:ascii="GHEA Grapalat" w:hAnsi="GHEA Grapalat" w:cs="Sylfaen"/>
          <w:sz w:val="20"/>
          <w:lang w:val="hy-AM"/>
        </w:rPr>
        <w:t>ժամկետները</w:t>
      </w:r>
      <w:r>
        <w:rPr>
          <w:rFonts w:ascii="GHEA Grapalat" w:hAnsi="GHEA Grapalat" w:cs="Sylfaen"/>
          <w:sz w:val="20"/>
          <w:lang w:val="af-ZA"/>
        </w:rPr>
        <w:t xml:space="preserve"> </w:t>
      </w:r>
      <w:r>
        <w:rPr>
          <w:rFonts w:ascii="GHEA Grapalat" w:hAnsi="GHEA Grapalat" w:cs="Sylfaen"/>
          <w:sz w:val="20"/>
          <w:lang w:val="hy-AM"/>
        </w:rPr>
        <w:t>նախապես</w:t>
      </w:r>
      <w:r>
        <w:rPr>
          <w:rFonts w:ascii="GHEA Grapalat" w:hAnsi="GHEA Grapalat" w:cs="Sylfaen"/>
          <w:sz w:val="20"/>
          <w:lang w:val="af-ZA"/>
        </w:rPr>
        <w:t xml:space="preserve"> </w:t>
      </w:r>
      <w:r>
        <w:rPr>
          <w:rFonts w:ascii="GHEA Grapalat" w:hAnsi="GHEA Grapalat" w:cs="Sylfaen"/>
          <w:sz w:val="20"/>
          <w:lang w:val="hy-AM"/>
        </w:rPr>
        <w:t>գրավոր համաձայնեցնելով</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p>
    <w:p w14:paraId="6D3963DB">
      <w:pPr>
        <w:tabs>
          <w:tab w:val="left" w:pos="1276"/>
        </w:tabs>
        <w:ind w:firstLine="720"/>
        <w:jc w:val="both"/>
        <w:rPr>
          <w:del w:id="5" w:author="Sergey Shahnazaryan" w:date="2024-02-09T13:52:00Z"/>
          <w:rFonts w:ascii="GHEA Grapalat" w:hAnsi="GHEA Grapalat"/>
          <w:sz w:val="20"/>
          <w:szCs w:val="20"/>
          <w:lang w:val="es-ES"/>
        </w:rPr>
      </w:pPr>
    </w:p>
    <w:p w14:paraId="4DB8B953">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3.4.4 </w:t>
      </w:r>
      <w:r>
        <w:rPr>
          <w:rFonts w:ascii="GHEA Grapalat" w:hAnsi="GHEA Grapalat"/>
          <w:sz w:val="20"/>
          <w:szCs w:val="20"/>
          <w:lang w:val="es-ES"/>
        </w:rPr>
        <w:tab/>
      </w:r>
      <w:r>
        <w:rPr>
          <w:rFonts w:ascii="GHEA Grapalat" w:hAnsi="GHEA Grapalat" w:cs="Sylfaen"/>
          <w:sz w:val="20"/>
          <w:szCs w:val="20"/>
          <w:lang w:val="pt-BR"/>
        </w:rPr>
        <w:t>Աշխատանքի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արդյունքը</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հանձնելիս</w:t>
      </w:r>
      <w:r>
        <w:rPr>
          <w:rFonts w:ascii="GHEA Grapalat" w:hAnsi="GHEA Grapalat" w:cs="Times Armenian"/>
          <w:sz w:val="20"/>
          <w:szCs w:val="20"/>
          <w:lang w:val="es-ES"/>
        </w:rPr>
        <w:t xml:space="preserve"> </w:t>
      </w:r>
      <w:r>
        <w:rPr>
          <w:rFonts w:ascii="GHEA Grapalat" w:hAnsi="GHEA Grapalat" w:cs="Sylfaen"/>
          <w:sz w:val="20"/>
          <w:szCs w:val="20"/>
          <w:lang w:val="pt-BR"/>
        </w:rPr>
        <w:t>նրան</w:t>
      </w:r>
      <w:r>
        <w:rPr>
          <w:rFonts w:ascii="GHEA Grapalat" w:hAnsi="GHEA Grapalat" w:cs="Times Armenian"/>
          <w:sz w:val="20"/>
          <w:szCs w:val="20"/>
          <w:lang w:val="es-ES"/>
        </w:rPr>
        <w:t xml:space="preserve"> </w:t>
      </w:r>
      <w:r>
        <w:rPr>
          <w:rFonts w:ascii="GHEA Grapalat" w:hAnsi="GHEA Grapalat" w:cs="Sylfaen"/>
          <w:sz w:val="20"/>
          <w:szCs w:val="20"/>
          <w:lang w:val="pt-BR"/>
        </w:rPr>
        <w:t>հայտնել</w:t>
      </w:r>
      <w:r>
        <w:rPr>
          <w:rFonts w:ascii="GHEA Grapalat" w:hAnsi="GHEA Grapalat" w:cs="Times Armenian"/>
          <w:sz w:val="20"/>
          <w:szCs w:val="20"/>
          <w:lang w:val="es-ES"/>
        </w:rPr>
        <w:t xml:space="preserve"> </w:t>
      </w:r>
      <w:r>
        <w:rPr>
          <w:rFonts w:ascii="GHEA Grapalat" w:hAnsi="GHEA Grapalat" w:cs="Sylfaen"/>
          <w:sz w:val="20"/>
          <w:szCs w:val="20"/>
          <w:lang w:val="pt-BR"/>
        </w:rPr>
        <w:t>այն</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պահանջների</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որոնց</w:t>
      </w:r>
      <w:r>
        <w:rPr>
          <w:rFonts w:ascii="GHEA Grapalat" w:hAnsi="GHEA Grapalat" w:cs="Times Armenian"/>
          <w:sz w:val="20"/>
          <w:szCs w:val="20"/>
          <w:lang w:val="es-ES"/>
        </w:rPr>
        <w:t xml:space="preserve"> </w:t>
      </w:r>
      <w:r>
        <w:rPr>
          <w:rFonts w:ascii="GHEA Grapalat" w:hAnsi="GHEA Grapalat" w:cs="Sylfaen"/>
          <w:sz w:val="20"/>
          <w:szCs w:val="20"/>
          <w:lang w:val="pt-BR"/>
        </w:rPr>
        <w:t>պահպանումն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w:t>
      </w:r>
      <w:r>
        <w:rPr>
          <w:rFonts w:ascii="GHEA Grapalat" w:hAnsi="GHEA Grapalat" w:cs="Times Armenian"/>
          <w:sz w:val="20"/>
          <w:szCs w:val="20"/>
          <w:lang w:val="es-ES"/>
        </w:rPr>
        <w:t xml:space="preserve"> </w:t>
      </w:r>
      <w:r>
        <w:rPr>
          <w:rFonts w:ascii="GHEA Grapalat" w:hAnsi="GHEA Grapalat" w:cs="Sylfaen"/>
          <w:sz w:val="20"/>
          <w:szCs w:val="20"/>
          <w:lang w:val="pt-BR"/>
        </w:rPr>
        <w:t>է</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արդյունքի</w:t>
      </w:r>
      <w:r>
        <w:rPr>
          <w:rFonts w:ascii="GHEA Grapalat" w:hAnsi="GHEA Grapalat" w:cs="Times Armenian"/>
          <w:sz w:val="20"/>
          <w:szCs w:val="20"/>
          <w:lang w:val="es-ES"/>
        </w:rPr>
        <w:t xml:space="preserve"> </w:t>
      </w:r>
      <w:r>
        <w:rPr>
          <w:rFonts w:ascii="GHEA Grapalat" w:hAnsi="GHEA Grapalat" w:cs="Sylfaen"/>
          <w:sz w:val="20"/>
          <w:szCs w:val="20"/>
          <w:lang w:val="pt-BR"/>
        </w:rPr>
        <w:t>արդյունավետ</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անվտանգ</w:t>
      </w:r>
      <w:r>
        <w:rPr>
          <w:rFonts w:ascii="GHEA Grapalat" w:hAnsi="GHEA Grapalat" w:cs="Times Armenian"/>
          <w:sz w:val="20"/>
          <w:szCs w:val="20"/>
          <w:lang w:val="es-ES"/>
        </w:rPr>
        <w:t xml:space="preserve"> </w:t>
      </w:r>
      <w:r>
        <w:rPr>
          <w:rFonts w:ascii="GHEA Grapalat" w:hAnsi="GHEA Grapalat" w:cs="Sylfaen"/>
          <w:sz w:val="20"/>
          <w:szCs w:val="20"/>
          <w:lang w:val="pt-BR"/>
        </w:rPr>
        <w:t>օգտագործման</w:t>
      </w:r>
      <w:r>
        <w:rPr>
          <w:rFonts w:ascii="GHEA Grapalat" w:hAnsi="GHEA Grapalat" w:cs="Times Armenian"/>
          <w:sz w:val="20"/>
          <w:szCs w:val="20"/>
          <w:lang w:val="es-ES"/>
        </w:rPr>
        <w:t xml:space="preserve"> (</w:t>
      </w:r>
      <w:r>
        <w:rPr>
          <w:rFonts w:ascii="GHEA Grapalat" w:hAnsi="GHEA Grapalat" w:cs="Times Armenian"/>
          <w:sz w:val="20"/>
          <w:szCs w:val="20"/>
          <w:lang w:val="hy-AM"/>
        </w:rPr>
        <w:t>շահագործման</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ինչպես</w:t>
      </w:r>
      <w:r>
        <w:rPr>
          <w:rFonts w:ascii="GHEA Grapalat" w:hAnsi="GHEA Grapalat" w:cs="Times Armenian"/>
          <w:sz w:val="20"/>
          <w:szCs w:val="20"/>
          <w:lang w:val="es-ES"/>
        </w:rPr>
        <w:t xml:space="preserve"> </w:t>
      </w:r>
      <w:r>
        <w:rPr>
          <w:rFonts w:ascii="GHEA Grapalat" w:hAnsi="GHEA Grapalat" w:cs="Sylfaen"/>
          <w:sz w:val="20"/>
          <w:szCs w:val="20"/>
          <w:lang w:val="pt-BR"/>
        </w:rPr>
        <w:t>նաև</w:t>
      </w:r>
      <w:r>
        <w:rPr>
          <w:rFonts w:ascii="GHEA Grapalat" w:hAnsi="GHEA Grapalat" w:cs="Times Armenian"/>
          <w:sz w:val="20"/>
          <w:szCs w:val="20"/>
          <w:lang w:val="es-ES"/>
        </w:rPr>
        <w:t xml:space="preserve"> </w:t>
      </w:r>
      <w:r>
        <w:rPr>
          <w:rFonts w:ascii="GHEA Grapalat" w:hAnsi="GHEA Grapalat" w:cs="Sylfaen"/>
          <w:sz w:val="20"/>
          <w:szCs w:val="20"/>
          <w:lang w:val="pt-BR"/>
        </w:rPr>
        <w:t>տեղեկություններ</w:t>
      </w:r>
      <w:r>
        <w:rPr>
          <w:rFonts w:ascii="GHEA Grapalat" w:hAnsi="GHEA Grapalat" w:cs="Times Armenian"/>
          <w:sz w:val="20"/>
          <w:szCs w:val="20"/>
          <w:lang w:val="es-ES"/>
        </w:rPr>
        <w:t xml:space="preserve"> </w:t>
      </w:r>
      <w:r>
        <w:rPr>
          <w:rFonts w:ascii="GHEA Grapalat" w:hAnsi="GHEA Grapalat" w:cs="Sylfaen"/>
          <w:sz w:val="20"/>
          <w:szCs w:val="20"/>
          <w:lang w:val="pt-BR"/>
        </w:rPr>
        <w:t>հաղորդել</w:t>
      </w:r>
      <w:r>
        <w:rPr>
          <w:rFonts w:ascii="GHEA Grapalat" w:hAnsi="GHEA Grapalat" w:cs="Times Armenian"/>
          <w:sz w:val="20"/>
          <w:szCs w:val="20"/>
          <w:lang w:val="es-ES"/>
        </w:rPr>
        <w:t xml:space="preserve"> </w:t>
      </w:r>
      <w:r>
        <w:rPr>
          <w:rFonts w:ascii="GHEA Grapalat" w:hAnsi="GHEA Grapalat" w:cs="Sylfaen"/>
          <w:sz w:val="20"/>
          <w:szCs w:val="20"/>
          <w:lang w:val="pt-BR"/>
        </w:rPr>
        <w:t>այդ</w:t>
      </w:r>
      <w:r>
        <w:rPr>
          <w:rFonts w:ascii="GHEA Grapalat" w:hAnsi="GHEA Grapalat" w:cs="Times Armenian"/>
          <w:sz w:val="20"/>
          <w:szCs w:val="20"/>
          <w:lang w:val="es-ES"/>
        </w:rPr>
        <w:t xml:space="preserve"> </w:t>
      </w:r>
      <w:r>
        <w:rPr>
          <w:rFonts w:ascii="GHEA Grapalat" w:hAnsi="GHEA Grapalat" w:cs="Sylfaen"/>
          <w:sz w:val="20"/>
          <w:szCs w:val="20"/>
          <w:lang w:val="pt-BR"/>
        </w:rPr>
        <w:t>պահանջները</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կանոնները</w:t>
      </w:r>
      <w:r>
        <w:rPr>
          <w:rFonts w:ascii="GHEA Grapalat" w:hAnsi="GHEA Grapalat" w:cs="Times Armenian"/>
          <w:sz w:val="20"/>
          <w:szCs w:val="20"/>
          <w:lang w:val="es-ES"/>
        </w:rPr>
        <w:t xml:space="preserve"> </w:t>
      </w:r>
      <w:r>
        <w:rPr>
          <w:rFonts w:ascii="GHEA Grapalat" w:hAnsi="GHEA Grapalat" w:cs="Sylfaen"/>
          <w:sz w:val="20"/>
          <w:szCs w:val="20"/>
          <w:lang w:val="pt-BR"/>
        </w:rPr>
        <w:t>չպահպանելու</w:t>
      </w:r>
      <w:r>
        <w:rPr>
          <w:rFonts w:ascii="GHEA Grapalat" w:hAnsi="GHEA Grapalat" w:cs="Times Armenian"/>
          <w:sz w:val="20"/>
          <w:szCs w:val="20"/>
          <w:lang w:val="es-ES"/>
        </w:rPr>
        <w:t xml:space="preserve"> </w:t>
      </w:r>
      <w:r>
        <w:rPr>
          <w:rFonts w:ascii="GHEA Grapalat" w:hAnsi="GHEA Grapalat" w:cs="Sylfaen"/>
          <w:sz w:val="20"/>
          <w:szCs w:val="20"/>
          <w:lang w:val="pt-BR"/>
        </w:rPr>
        <w:t>հնարավոր</w:t>
      </w:r>
      <w:r>
        <w:rPr>
          <w:rFonts w:ascii="GHEA Grapalat" w:hAnsi="GHEA Grapalat" w:cs="Times Armenian"/>
          <w:sz w:val="20"/>
          <w:szCs w:val="20"/>
          <w:lang w:val="es-ES"/>
        </w:rPr>
        <w:t xml:space="preserve"> </w:t>
      </w:r>
      <w:r>
        <w:rPr>
          <w:rFonts w:ascii="GHEA Grapalat" w:hAnsi="GHEA Grapalat" w:cs="Sylfaen"/>
          <w:sz w:val="20"/>
          <w:szCs w:val="20"/>
          <w:lang w:val="pt-BR"/>
        </w:rPr>
        <w:t>հետևանքների</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ahoma"/>
          <w:sz w:val="20"/>
          <w:szCs w:val="20"/>
          <w:lang w:val="es-ES"/>
        </w:rPr>
        <w:t>։</w:t>
      </w:r>
    </w:p>
    <w:p w14:paraId="42AA8D3A">
      <w:pPr>
        <w:tabs>
          <w:tab w:val="left" w:pos="1276"/>
        </w:tabs>
        <w:ind w:firstLine="720"/>
        <w:jc w:val="both"/>
        <w:rPr>
          <w:rFonts w:ascii="GHEA Grapalat" w:hAnsi="GHEA Grapalat" w:cs="Times Armenian"/>
          <w:sz w:val="20"/>
          <w:szCs w:val="20"/>
          <w:lang w:val="es-ES"/>
        </w:rPr>
      </w:pPr>
      <w:r>
        <w:rPr>
          <w:rFonts w:ascii="GHEA Grapalat" w:hAnsi="GHEA Grapalat"/>
          <w:sz w:val="20"/>
          <w:szCs w:val="20"/>
          <w:lang w:val="es-ES"/>
        </w:rPr>
        <w:t>3.4.5</w:t>
      </w:r>
      <w:r>
        <w:rPr>
          <w:rFonts w:ascii="GHEA Grapalat" w:hAnsi="GHEA Grapalat"/>
          <w:sz w:val="20"/>
          <w:szCs w:val="20"/>
          <w:lang w:val="es-ES"/>
        </w:rPr>
        <w:tab/>
      </w:r>
      <w:r>
        <w:rPr>
          <w:rFonts w:ascii="GHEA Grapalat" w:hAnsi="GHEA Grapalat"/>
          <w:sz w:val="20"/>
          <w:szCs w:val="20"/>
          <w:lang w:val="es-ES"/>
        </w:rPr>
        <w:t xml:space="preserve">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1.3 </w:t>
      </w:r>
      <w:r>
        <w:rPr>
          <w:rFonts w:ascii="GHEA Grapalat" w:hAnsi="GHEA Grapalat" w:cs="Sylfaen"/>
          <w:sz w:val="20"/>
          <w:szCs w:val="20"/>
          <w:lang w:val="pt-BR"/>
        </w:rPr>
        <w:t>կետում</w:t>
      </w:r>
      <w:r>
        <w:rPr>
          <w:rFonts w:ascii="GHEA Grapalat" w:hAnsi="GHEA Grapalat" w:cs="Times Armenian"/>
          <w:sz w:val="20"/>
          <w:szCs w:val="20"/>
          <w:lang w:val="es-ES"/>
        </w:rPr>
        <w:t xml:space="preserve"> </w:t>
      </w:r>
      <w:r>
        <w:rPr>
          <w:rFonts w:ascii="GHEA Grapalat" w:hAnsi="GHEA Grapalat" w:cs="Sylfaen"/>
          <w:sz w:val="20"/>
          <w:szCs w:val="20"/>
          <w:lang w:val="pt-BR"/>
        </w:rPr>
        <w:t>նշված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ժամկետը</w:t>
      </w:r>
      <w:r>
        <w:rPr>
          <w:rFonts w:ascii="GHEA Grapalat" w:hAnsi="GHEA Grapalat" w:cs="Times Armenian"/>
          <w:sz w:val="20"/>
          <w:szCs w:val="20"/>
          <w:lang w:val="es-ES"/>
        </w:rPr>
        <w:t xml:space="preserve"> (</w:t>
      </w:r>
      <w:r>
        <w:rPr>
          <w:rFonts w:ascii="GHEA Grapalat" w:hAnsi="GHEA Grapalat" w:cs="Sylfaen"/>
          <w:sz w:val="20"/>
          <w:szCs w:val="20"/>
          <w:lang w:val="pt-BR"/>
        </w:rPr>
        <w:t>ներառյալ</w:t>
      </w:r>
      <w:r>
        <w:rPr>
          <w:rFonts w:ascii="GHEA Grapalat" w:hAnsi="GHEA Grapalat" w:cs="Times Armenian"/>
          <w:sz w:val="20"/>
          <w:szCs w:val="20"/>
          <w:lang w:val="es-ES"/>
        </w:rPr>
        <w:t xml:space="preserve"> </w:t>
      </w:r>
      <w:r>
        <w:rPr>
          <w:rFonts w:ascii="GHEA Grapalat" w:hAnsi="GHEA Grapalat" w:cs="Sylfaen"/>
          <w:sz w:val="20"/>
          <w:szCs w:val="20"/>
          <w:lang w:val="pt-BR"/>
        </w:rPr>
        <w:t>օրացուցային</w:t>
      </w:r>
      <w:r>
        <w:rPr>
          <w:rFonts w:ascii="GHEA Grapalat" w:hAnsi="GHEA Grapalat" w:cs="Times Armenian"/>
          <w:sz w:val="20"/>
          <w:szCs w:val="20"/>
          <w:lang w:val="es-ES"/>
        </w:rPr>
        <w:t xml:space="preserve"> </w:t>
      </w:r>
      <w:r>
        <w:rPr>
          <w:rFonts w:ascii="GHEA Grapalat" w:hAnsi="GHEA Grapalat" w:cs="Sylfaen"/>
          <w:sz w:val="20"/>
          <w:szCs w:val="20"/>
          <w:lang w:val="pt-BR"/>
        </w:rPr>
        <w:t>գրաֆիկը</w:t>
      </w:r>
      <w:r>
        <w:rPr>
          <w:rFonts w:ascii="GHEA Grapalat" w:hAnsi="GHEA Grapalat" w:cs="Times Armenian"/>
          <w:sz w:val="20"/>
          <w:szCs w:val="20"/>
          <w:lang w:val="es-ES"/>
        </w:rPr>
        <w:t xml:space="preserve">) </w:t>
      </w:r>
      <w:r>
        <w:rPr>
          <w:rFonts w:ascii="GHEA Grapalat" w:hAnsi="GHEA Grapalat" w:cs="Sylfaen"/>
          <w:sz w:val="20"/>
          <w:szCs w:val="20"/>
          <w:lang w:val="pt-BR"/>
        </w:rPr>
        <w:t>խախտելու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pt-BR"/>
        </w:rPr>
        <w:t>կողմից</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նոր</w:t>
      </w:r>
      <w:r>
        <w:rPr>
          <w:rFonts w:ascii="GHEA Grapalat" w:hAnsi="GHEA Grapalat" w:cs="Times Armenian"/>
          <w:sz w:val="20"/>
          <w:szCs w:val="20"/>
          <w:lang w:val="es-ES"/>
        </w:rPr>
        <w:t xml:space="preserve"> </w:t>
      </w:r>
      <w:r>
        <w:rPr>
          <w:rFonts w:ascii="GHEA Grapalat" w:hAnsi="GHEA Grapalat" w:cs="Sylfaen"/>
          <w:sz w:val="20"/>
          <w:szCs w:val="20"/>
          <w:lang w:val="pt-BR"/>
        </w:rPr>
        <w:t>ժամկետ</w:t>
      </w:r>
      <w:r>
        <w:rPr>
          <w:rFonts w:ascii="GHEA Grapalat" w:hAnsi="GHEA Grapalat" w:cs="Times Armenian"/>
          <w:sz w:val="20"/>
          <w:szCs w:val="20"/>
          <w:lang w:val="es-ES"/>
        </w:rPr>
        <w:t xml:space="preserve"> </w:t>
      </w:r>
      <w:r>
        <w:rPr>
          <w:rFonts w:ascii="GHEA Grapalat" w:hAnsi="GHEA Grapalat" w:cs="Sylfaen"/>
          <w:sz w:val="20"/>
          <w:szCs w:val="20"/>
          <w:lang w:val="pt-BR"/>
        </w:rPr>
        <w:t>սահմանվելու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ապահովել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շխատանքի</w:t>
      </w:r>
      <w:r>
        <w:rPr>
          <w:rFonts w:ascii="GHEA Grapalat" w:hAnsi="GHEA Grapalat" w:cs="Times Armenian"/>
          <w:sz w:val="20"/>
          <w:szCs w:val="20"/>
          <w:lang w:val="es-ES"/>
        </w:rPr>
        <w:t xml:space="preserve"> </w:t>
      </w:r>
      <w:r>
        <w:rPr>
          <w:rFonts w:ascii="GHEA Grapalat" w:hAnsi="GHEA Grapalat" w:cs="Sylfaen"/>
          <w:sz w:val="20"/>
          <w:szCs w:val="20"/>
          <w:lang w:val="pt-BR"/>
        </w:rPr>
        <w:t>կատարումը</w:t>
      </w:r>
      <w:r>
        <w:rPr>
          <w:rFonts w:ascii="GHEA Grapalat" w:hAnsi="GHEA Grapalat" w:cs="Times Armenian"/>
          <w:sz w:val="20"/>
          <w:szCs w:val="20"/>
          <w:lang w:val="es-ES"/>
        </w:rPr>
        <w:t xml:space="preserve"> </w:t>
      </w:r>
      <w:r>
        <w:rPr>
          <w:rFonts w:ascii="GHEA Grapalat" w:hAnsi="GHEA Grapalat" w:cs="Sylfaen"/>
          <w:sz w:val="20"/>
          <w:szCs w:val="20"/>
          <w:lang w:val="pt-BR"/>
        </w:rPr>
        <w:t>սահմանված</w:t>
      </w:r>
      <w:r>
        <w:rPr>
          <w:rFonts w:ascii="GHEA Grapalat" w:hAnsi="GHEA Grapalat" w:cs="Times Armenian"/>
          <w:sz w:val="20"/>
          <w:szCs w:val="20"/>
          <w:lang w:val="es-ES"/>
        </w:rPr>
        <w:t xml:space="preserve"> </w:t>
      </w:r>
      <w:r>
        <w:rPr>
          <w:rFonts w:ascii="GHEA Grapalat" w:hAnsi="GHEA Grapalat" w:cs="Sylfaen"/>
          <w:sz w:val="20"/>
          <w:szCs w:val="20"/>
          <w:lang w:val="pt-BR"/>
        </w:rPr>
        <w:t>ժամկետում</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յուրաքանչյուր</w:t>
      </w:r>
      <w:r>
        <w:rPr>
          <w:rFonts w:ascii="GHEA Grapalat" w:hAnsi="GHEA Grapalat" w:cs="Times Armenian"/>
          <w:sz w:val="20"/>
          <w:szCs w:val="20"/>
          <w:lang w:val="es-ES"/>
        </w:rPr>
        <w:t xml:space="preserve"> </w:t>
      </w:r>
      <w:r>
        <w:rPr>
          <w:rFonts w:ascii="GHEA Grapalat" w:hAnsi="GHEA Grapalat" w:cs="Sylfaen"/>
          <w:sz w:val="20"/>
          <w:szCs w:val="20"/>
          <w:lang w:val="pt-BR"/>
        </w:rPr>
        <w:t>ուշացված</w:t>
      </w:r>
      <w:r>
        <w:rPr>
          <w:rFonts w:ascii="GHEA Grapalat" w:hAnsi="GHEA Grapalat" w:cs="Times Armenian"/>
          <w:sz w:val="20"/>
          <w:szCs w:val="20"/>
          <w:lang w:val="es-ES"/>
        </w:rPr>
        <w:t xml:space="preserve"> </w:t>
      </w:r>
      <w:r>
        <w:rPr>
          <w:rFonts w:ascii="GHEA Grapalat" w:hAnsi="GHEA Grapalat" w:cs="Sylfaen"/>
          <w:sz w:val="20"/>
          <w:szCs w:val="20"/>
          <w:lang w:val="pt-BR"/>
        </w:rPr>
        <w:t>օրվա</w:t>
      </w:r>
      <w:r>
        <w:rPr>
          <w:rFonts w:ascii="GHEA Grapalat" w:hAnsi="GHEA Grapalat" w:cs="Times Armenian"/>
          <w:sz w:val="20"/>
          <w:szCs w:val="20"/>
          <w:lang w:val="es-ES"/>
        </w:rPr>
        <w:t xml:space="preserve"> </w:t>
      </w:r>
      <w:r>
        <w:rPr>
          <w:rFonts w:ascii="GHEA Grapalat" w:hAnsi="GHEA Grapalat" w:cs="Sylfaen"/>
          <w:sz w:val="20"/>
          <w:szCs w:val="20"/>
          <w:lang w:val="pt-BR"/>
        </w:rPr>
        <w:t>համար</w:t>
      </w:r>
      <w:r>
        <w:rPr>
          <w:rFonts w:ascii="GHEA Grapalat" w:hAnsi="GHEA Grapalat" w:cs="Times Armenian"/>
          <w:sz w:val="20"/>
          <w:szCs w:val="20"/>
          <w:lang w:val="es-ES"/>
        </w:rPr>
        <w:t xml:space="preserve"> </w:t>
      </w:r>
      <w:r>
        <w:rPr>
          <w:rFonts w:ascii="GHEA Grapalat" w:hAnsi="GHEA Grapalat" w:cs="Sylfaen"/>
          <w:sz w:val="20"/>
          <w:szCs w:val="20"/>
          <w:lang w:val="pt-BR"/>
        </w:rPr>
        <w:t>վճարել</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6.2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տույժը</w:t>
      </w:r>
      <w:r>
        <w:rPr>
          <w:rFonts w:ascii="GHEA Grapalat" w:hAnsi="GHEA Grapalat" w:cs="Tahoma"/>
          <w:sz w:val="20"/>
          <w:szCs w:val="20"/>
          <w:lang w:val="es-ES"/>
        </w:rPr>
        <w:t>։</w:t>
      </w:r>
    </w:p>
    <w:p w14:paraId="23F8CF60">
      <w:pPr>
        <w:tabs>
          <w:tab w:val="left" w:pos="1276"/>
        </w:tabs>
        <w:ind w:firstLine="720"/>
        <w:jc w:val="both"/>
        <w:rPr>
          <w:rFonts w:ascii="GHEA Grapalat" w:hAnsi="GHEA Grapalat"/>
          <w:sz w:val="20"/>
          <w:szCs w:val="20"/>
          <w:lang w:val="es-ES"/>
        </w:rPr>
      </w:pPr>
      <w:r>
        <w:rPr>
          <w:rFonts w:ascii="GHEA Grapalat" w:hAnsi="GHEA Grapalat"/>
          <w:sz w:val="20"/>
          <w:szCs w:val="20"/>
          <w:lang w:val="es-ES"/>
        </w:rPr>
        <w:t>3.4.6</w:t>
      </w:r>
      <w:r>
        <w:rPr>
          <w:rFonts w:ascii="GHEA Grapalat" w:hAnsi="GHEA Grapalat"/>
          <w:sz w:val="20"/>
          <w:szCs w:val="20"/>
          <w:lang w:val="es-ES"/>
        </w:rPr>
        <w:tab/>
      </w:r>
      <w:r>
        <w:rPr>
          <w:rFonts w:ascii="GHEA Grapalat" w:hAnsi="GHEA Grapalat"/>
          <w:sz w:val="20"/>
          <w:szCs w:val="20"/>
          <w:lang w:val="es-ES"/>
        </w:rPr>
        <w:t>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3.1.4 </w:t>
      </w:r>
      <w:r>
        <w:rPr>
          <w:rFonts w:ascii="GHEA Grapalat" w:hAnsi="GHEA Grapalat" w:cs="Sylfaen"/>
          <w:sz w:val="20"/>
          <w:szCs w:val="20"/>
          <w:lang w:val="pt-BR"/>
        </w:rPr>
        <w:t>կետով</w:t>
      </w:r>
      <w:r>
        <w:rPr>
          <w:rFonts w:ascii="GHEA Grapalat" w:hAnsi="GHEA Grapalat" w:cs="Times Armenian"/>
          <w:sz w:val="20"/>
          <w:szCs w:val="20"/>
          <w:lang w:val="es-ES"/>
        </w:rPr>
        <w:t xml:space="preserve"> </w:t>
      </w:r>
      <w:r>
        <w:rPr>
          <w:rFonts w:ascii="GHEA Grapalat" w:hAnsi="GHEA Grapalat" w:cs="Sylfaen"/>
          <w:sz w:val="20"/>
          <w:szCs w:val="20"/>
          <w:lang w:val="pt-BR"/>
        </w:rPr>
        <w:t>նախատեսված</w:t>
      </w:r>
      <w:r>
        <w:rPr>
          <w:rFonts w:ascii="GHEA Grapalat" w:hAnsi="GHEA Grapalat" w:cs="Times Armenian"/>
          <w:sz w:val="20"/>
          <w:szCs w:val="20"/>
          <w:lang w:val="es-ES"/>
        </w:rPr>
        <w:t xml:space="preserve"> </w:t>
      </w:r>
      <w:r>
        <w:rPr>
          <w:rFonts w:ascii="GHEA Grapalat" w:hAnsi="GHEA Grapalat" w:cs="Sylfaen"/>
          <w:sz w:val="20"/>
          <w:szCs w:val="20"/>
          <w:lang w:val="pt-BR"/>
        </w:rPr>
        <w:t>հիմքերով</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լուծման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հատուցել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imes Armenian"/>
          <w:sz w:val="20"/>
          <w:szCs w:val="20"/>
          <w:lang w:val="es-ES"/>
        </w:rPr>
        <w:t xml:space="preserve"> </w:t>
      </w:r>
      <w:r>
        <w:rPr>
          <w:rFonts w:ascii="GHEA Grapalat" w:hAnsi="GHEA Grapalat" w:cs="Sylfaen"/>
          <w:sz w:val="20"/>
          <w:szCs w:val="20"/>
          <w:lang w:val="pt-BR"/>
        </w:rPr>
        <w:t>պատճառված</w:t>
      </w:r>
      <w:r>
        <w:rPr>
          <w:rFonts w:ascii="GHEA Grapalat" w:hAnsi="GHEA Grapalat" w:cs="Times Armenian"/>
          <w:sz w:val="20"/>
          <w:szCs w:val="20"/>
          <w:lang w:val="es-ES"/>
        </w:rPr>
        <w:t xml:space="preserve"> </w:t>
      </w:r>
      <w:r>
        <w:rPr>
          <w:rFonts w:ascii="GHEA Grapalat" w:hAnsi="GHEA Grapalat" w:cs="Sylfaen"/>
          <w:sz w:val="20"/>
          <w:szCs w:val="20"/>
          <w:lang w:val="pt-BR"/>
        </w:rPr>
        <w:t>վնասները</w:t>
      </w:r>
      <w:r>
        <w:rPr>
          <w:rFonts w:ascii="GHEA Grapalat" w:hAnsi="GHEA Grapalat" w:cs="Sylfaen"/>
          <w:sz w:val="20"/>
          <w:szCs w:val="20"/>
          <w:lang w:val="es-ES"/>
        </w:rPr>
        <w:t xml:space="preserve"> </w:t>
      </w:r>
      <w:r>
        <w:rPr>
          <w:rFonts w:ascii="GHEA Grapalat" w:hAnsi="GHEA Grapalat" w:cs="Sylfaen"/>
          <w:sz w:val="20"/>
          <w:szCs w:val="20"/>
          <w:lang w:val="pt-BR"/>
        </w:rPr>
        <w:t>և</w:t>
      </w:r>
      <w:r>
        <w:rPr>
          <w:rFonts w:ascii="GHEA Grapalat" w:hAnsi="GHEA Grapalat" w:cs="Sylfaen"/>
          <w:sz w:val="20"/>
          <w:szCs w:val="20"/>
          <w:lang w:val="es-ES"/>
        </w:rPr>
        <w:t xml:space="preserve"> </w:t>
      </w:r>
      <w:r>
        <w:rPr>
          <w:rFonts w:ascii="GHEA Grapalat" w:hAnsi="GHEA Grapalat" w:cs="Sylfaen"/>
          <w:sz w:val="20"/>
          <w:szCs w:val="20"/>
          <w:lang w:val="pt-BR"/>
        </w:rPr>
        <w:t>վճարել</w:t>
      </w:r>
      <w:r>
        <w:rPr>
          <w:rFonts w:ascii="GHEA Grapalat" w:hAnsi="GHEA Grapalat" w:cs="Sylfaen"/>
          <w:sz w:val="20"/>
          <w:szCs w:val="20"/>
          <w:lang w:val="es-ES"/>
        </w:rPr>
        <w:t xml:space="preserve"> 6.3 </w:t>
      </w:r>
      <w:r>
        <w:rPr>
          <w:rFonts w:ascii="GHEA Grapalat" w:hAnsi="GHEA Grapalat" w:cs="Sylfaen"/>
          <w:sz w:val="20"/>
          <w:szCs w:val="20"/>
          <w:lang w:val="pt-BR"/>
        </w:rPr>
        <w:t>կետով</w:t>
      </w:r>
      <w:r>
        <w:rPr>
          <w:rFonts w:ascii="GHEA Grapalat" w:hAnsi="GHEA Grapalat" w:cs="Sylfaen"/>
          <w:sz w:val="20"/>
          <w:szCs w:val="20"/>
          <w:lang w:val="es-ES"/>
        </w:rPr>
        <w:t xml:space="preserve"> </w:t>
      </w:r>
      <w:r>
        <w:rPr>
          <w:rFonts w:ascii="GHEA Grapalat" w:hAnsi="GHEA Grapalat" w:cs="Sylfaen"/>
          <w:sz w:val="20"/>
          <w:szCs w:val="20"/>
          <w:lang w:val="pt-BR"/>
        </w:rPr>
        <w:t>նախատեսված</w:t>
      </w:r>
      <w:r>
        <w:rPr>
          <w:rFonts w:ascii="GHEA Grapalat" w:hAnsi="GHEA Grapalat" w:cs="Sylfaen"/>
          <w:sz w:val="20"/>
          <w:szCs w:val="20"/>
          <w:lang w:val="es-ES"/>
        </w:rPr>
        <w:t xml:space="preserve"> </w:t>
      </w:r>
      <w:r>
        <w:rPr>
          <w:rFonts w:ascii="GHEA Grapalat" w:hAnsi="GHEA Grapalat" w:cs="Sylfaen"/>
          <w:sz w:val="20"/>
          <w:szCs w:val="20"/>
          <w:lang w:val="pt-BR"/>
        </w:rPr>
        <w:t>տուգանքը</w:t>
      </w:r>
      <w:r>
        <w:rPr>
          <w:rFonts w:ascii="GHEA Grapalat" w:hAnsi="GHEA Grapalat" w:cs="Tahoma"/>
          <w:sz w:val="20"/>
          <w:szCs w:val="20"/>
          <w:lang w:val="es-ES"/>
        </w:rPr>
        <w:t>։</w:t>
      </w:r>
    </w:p>
    <w:p w14:paraId="1B385F88">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3.4.7 </w:t>
      </w:r>
      <w:r>
        <w:rPr>
          <w:rFonts w:ascii="GHEA Grapalat" w:hAnsi="GHEA Grapalat"/>
          <w:sz w:val="20"/>
          <w:szCs w:val="20"/>
          <w:lang w:val="es-ES"/>
        </w:rPr>
        <w:tab/>
      </w:r>
      <w:r>
        <w:rPr>
          <w:rFonts w:ascii="GHEA Grapalat" w:hAnsi="GHEA Grapalat" w:cs="Sylfaen"/>
          <w:sz w:val="20"/>
          <w:szCs w:val="20"/>
          <w:lang w:val="pt-BR"/>
        </w:rPr>
        <w:t>Շինարարության</w:t>
      </w:r>
      <w:r>
        <w:rPr>
          <w:rFonts w:ascii="GHEA Grapalat" w:hAnsi="GHEA Grapalat" w:cs="Times Armenian"/>
          <w:sz w:val="20"/>
          <w:szCs w:val="20"/>
          <w:lang w:val="es-ES"/>
        </w:rPr>
        <w:t xml:space="preserve"> </w:t>
      </w:r>
      <w:r>
        <w:rPr>
          <w:rFonts w:ascii="GHEA Grapalat" w:hAnsi="GHEA Grapalat" w:cs="Sylfaen"/>
          <w:sz w:val="20"/>
          <w:szCs w:val="20"/>
          <w:lang w:val="pt-BR"/>
        </w:rPr>
        <w:t>օբյեկտի</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կոնսերվացման</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անհրաժեշտության</w:t>
      </w:r>
      <w:r>
        <w:rPr>
          <w:rFonts w:ascii="GHEA Grapalat" w:hAnsi="GHEA Grapalat" w:cs="Times Armenian"/>
          <w:sz w:val="20"/>
          <w:szCs w:val="20"/>
          <w:lang w:val="es-ES"/>
        </w:rPr>
        <w:t xml:space="preserve"> </w:t>
      </w:r>
      <w:r>
        <w:rPr>
          <w:rFonts w:ascii="GHEA Grapalat" w:hAnsi="GHEA Grapalat" w:cs="Sylfaen"/>
          <w:sz w:val="20"/>
          <w:szCs w:val="20"/>
          <w:lang w:val="pt-BR"/>
        </w:rPr>
        <w:t>ծագման</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իր</w:t>
      </w:r>
      <w:r>
        <w:rPr>
          <w:rFonts w:ascii="GHEA Grapalat" w:hAnsi="GHEA Grapalat" w:cs="Times Armenian"/>
          <w:sz w:val="20"/>
          <w:szCs w:val="20"/>
          <w:lang w:val="es-ES"/>
        </w:rPr>
        <w:t xml:space="preserve"> </w:t>
      </w:r>
      <w:r>
        <w:rPr>
          <w:rFonts w:ascii="GHEA Grapalat" w:hAnsi="GHEA Grapalat" w:cs="Sylfaen"/>
          <w:sz w:val="20"/>
          <w:szCs w:val="20"/>
          <w:lang w:val="pt-BR"/>
        </w:rPr>
        <w:t>միջոցներով</w:t>
      </w:r>
      <w:r>
        <w:rPr>
          <w:rFonts w:ascii="GHEA Grapalat" w:hAnsi="GHEA Grapalat" w:cs="Times Armenian"/>
          <w:sz w:val="20"/>
          <w:szCs w:val="20"/>
          <w:lang w:val="es-ES"/>
        </w:rPr>
        <w:t xml:space="preserve"> </w:t>
      </w:r>
      <w:r>
        <w:rPr>
          <w:rFonts w:ascii="GHEA Grapalat" w:hAnsi="GHEA Grapalat" w:cs="Sylfaen"/>
          <w:sz w:val="20"/>
          <w:szCs w:val="20"/>
          <w:lang w:val="pt-BR"/>
        </w:rPr>
        <w:t>կատարել</w:t>
      </w:r>
      <w:r>
        <w:rPr>
          <w:rFonts w:ascii="GHEA Grapalat" w:hAnsi="GHEA Grapalat" w:cs="Times Armenian"/>
          <w:sz w:val="20"/>
          <w:szCs w:val="20"/>
          <w:lang w:val="es-ES"/>
        </w:rPr>
        <w:t xml:space="preserve"> ա</w:t>
      </w:r>
      <w:r>
        <w:rPr>
          <w:rFonts w:ascii="GHEA Grapalat" w:hAnsi="GHEA Grapalat" w:cs="Sylfaen"/>
          <w:sz w:val="20"/>
          <w:szCs w:val="20"/>
          <w:lang w:val="pt-BR"/>
        </w:rPr>
        <w:t>շխատանքը</w:t>
      </w:r>
      <w:r>
        <w:rPr>
          <w:rFonts w:ascii="GHEA Grapalat" w:hAnsi="GHEA Grapalat" w:cs="Times Armenian"/>
          <w:sz w:val="20"/>
          <w:szCs w:val="20"/>
          <w:lang w:val="es-ES"/>
        </w:rPr>
        <w:t xml:space="preserve"> </w:t>
      </w:r>
      <w:r>
        <w:rPr>
          <w:rFonts w:ascii="GHEA Grapalat" w:hAnsi="GHEA Grapalat" w:cs="Sylfaen"/>
          <w:sz w:val="20"/>
          <w:szCs w:val="20"/>
          <w:lang w:val="pt-BR"/>
        </w:rPr>
        <w:t>դադարեցնելու</w:t>
      </w:r>
      <w:r>
        <w:rPr>
          <w:rFonts w:ascii="GHEA Grapalat" w:hAnsi="GHEA Grapalat" w:cs="Times Armenian"/>
          <w:sz w:val="20"/>
          <w:szCs w:val="20"/>
          <w:lang w:val="es-ES"/>
        </w:rPr>
        <w:t xml:space="preserve"> </w:t>
      </w:r>
      <w:r>
        <w:rPr>
          <w:rFonts w:ascii="GHEA Grapalat" w:hAnsi="GHEA Grapalat" w:cs="Sylfaen"/>
          <w:sz w:val="20"/>
          <w:szCs w:val="20"/>
          <w:lang w:val="pt-BR"/>
        </w:rPr>
        <w:t>և</w:t>
      </w:r>
      <w:r>
        <w:rPr>
          <w:rFonts w:ascii="GHEA Grapalat" w:hAnsi="GHEA Grapalat" w:cs="Times Armenian"/>
          <w:sz w:val="20"/>
          <w:szCs w:val="20"/>
          <w:lang w:val="es-ES"/>
        </w:rPr>
        <w:t xml:space="preserve"> </w:t>
      </w:r>
      <w:r>
        <w:rPr>
          <w:rFonts w:ascii="GHEA Grapalat" w:hAnsi="GHEA Grapalat" w:cs="Sylfaen"/>
          <w:sz w:val="20"/>
          <w:szCs w:val="20"/>
          <w:lang w:val="pt-BR"/>
        </w:rPr>
        <w:t>շինարարությունը</w:t>
      </w:r>
      <w:r>
        <w:rPr>
          <w:rFonts w:ascii="GHEA Grapalat" w:hAnsi="GHEA Grapalat" w:cs="Times Armenian"/>
          <w:sz w:val="20"/>
          <w:szCs w:val="20"/>
          <w:lang w:val="es-ES"/>
        </w:rPr>
        <w:t xml:space="preserve"> </w:t>
      </w:r>
      <w:r>
        <w:rPr>
          <w:rFonts w:ascii="GHEA Grapalat" w:hAnsi="GHEA Grapalat" w:cs="Sylfaen"/>
          <w:sz w:val="20"/>
          <w:szCs w:val="20"/>
          <w:lang w:val="pt-BR"/>
        </w:rPr>
        <w:t>կոնսերվացնելու</w:t>
      </w:r>
      <w:r>
        <w:rPr>
          <w:rFonts w:ascii="GHEA Grapalat" w:hAnsi="GHEA Grapalat" w:cs="Times Armenian"/>
          <w:sz w:val="20"/>
          <w:szCs w:val="20"/>
          <w:lang w:val="es-ES"/>
        </w:rPr>
        <w:t xml:space="preserve"> </w:t>
      </w:r>
      <w:r>
        <w:rPr>
          <w:rFonts w:ascii="GHEA Grapalat" w:hAnsi="GHEA Grapalat" w:cs="Sylfaen"/>
          <w:sz w:val="20"/>
          <w:szCs w:val="20"/>
          <w:lang w:val="pt-BR"/>
        </w:rPr>
        <w:t>անհրաժեշտությունից</w:t>
      </w:r>
      <w:r>
        <w:rPr>
          <w:rFonts w:ascii="GHEA Grapalat" w:hAnsi="GHEA Grapalat" w:cs="Times Armenian"/>
          <w:sz w:val="20"/>
          <w:szCs w:val="20"/>
          <w:lang w:val="es-ES"/>
        </w:rPr>
        <w:t xml:space="preserve"> </w:t>
      </w:r>
      <w:r>
        <w:rPr>
          <w:rFonts w:ascii="GHEA Grapalat" w:hAnsi="GHEA Grapalat" w:cs="Sylfaen"/>
          <w:sz w:val="20"/>
          <w:szCs w:val="20"/>
          <w:lang w:val="pt-BR"/>
        </w:rPr>
        <w:t>բխող</w:t>
      </w:r>
      <w:r>
        <w:rPr>
          <w:rFonts w:ascii="GHEA Grapalat" w:hAnsi="GHEA Grapalat" w:cs="Times Armenian"/>
          <w:sz w:val="20"/>
          <w:szCs w:val="20"/>
          <w:lang w:val="es-ES"/>
        </w:rPr>
        <w:t xml:space="preserve"> </w:t>
      </w:r>
      <w:r>
        <w:rPr>
          <w:rFonts w:ascii="GHEA Grapalat" w:hAnsi="GHEA Grapalat" w:cs="Sylfaen"/>
          <w:sz w:val="20"/>
          <w:szCs w:val="20"/>
          <w:lang w:val="pt-BR"/>
        </w:rPr>
        <w:t>ողջամիտ</w:t>
      </w:r>
      <w:r>
        <w:rPr>
          <w:rFonts w:ascii="GHEA Grapalat" w:hAnsi="GHEA Grapalat" w:cs="Times Armenian"/>
          <w:sz w:val="20"/>
          <w:szCs w:val="20"/>
          <w:lang w:val="es-ES"/>
        </w:rPr>
        <w:t xml:space="preserve"> </w:t>
      </w:r>
      <w:r>
        <w:rPr>
          <w:rFonts w:ascii="GHEA Grapalat" w:hAnsi="GHEA Grapalat" w:cs="Sylfaen"/>
          <w:sz w:val="20"/>
          <w:szCs w:val="20"/>
          <w:lang w:val="pt-BR"/>
        </w:rPr>
        <w:t>ծախսերը</w:t>
      </w:r>
      <w:r>
        <w:rPr>
          <w:rFonts w:ascii="GHEA Grapalat" w:hAnsi="GHEA Grapalat" w:cs="Tahoma"/>
          <w:sz w:val="20"/>
          <w:szCs w:val="20"/>
          <w:lang w:val="es-ES"/>
        </w:rPr>
        <w:t>։</w:t>
      </w:r>
    </w:p>
    <w:p w14:paraId="5CB5AD16">
      <w:pPr>
        <w:tabs>
          <w:tab w:val="left" w:pos="1276"/>
        </w:tabs>
        <w:ind w:firstLine="720"/>
        <w:jc w:val="both"/>
        <w:rPr>
          <w:rFonts w:ascii="GHEA Grapalat" w:hAnsi="GHEA Grapalat"/>
          <w:sz w:val="20"/>
          <w:szCs w:val="20"/>
          <w:lang w:val="es-ES"/>
        </w:rPr>
      </w:pPr>
      <w:r>
        <w:rPr>
          <w:rFonts w:ascii="GHEA Grapalat" w:hAnsi="GHEA Grapalat"/>
          <w:sz w:val="20"/>
          <w:szCs w:val="20"/>
          <w:lang w:val="es-ES"/>
        </w:rPr>
        <w:t xml:space="preserve">3.4.8 </w:t>
      </w:r>
      <w:r>
        <w:rPr>
          <w:rFonts w:ascii="GHEA Grapalat" w:hAnsi="GHEA Grapalat" w:cs="Sylfaen"/>
          <w:sz w:val="20"/>
          <w:szCs w:val="20"/>
          <w:lang w:val="hy-AM"/>
        </w:rPr>
        <w:t>Եթե</w:t>
      </w:r>
      <w:r>
        <w:rPr>
          <w:rFonts w:ascii="GHEA Grapalat" w:hAnsi="GHEA Grapalat" w:cs="Arial"/>
          <w:sz w:val="20"/>
          <w:szCs w:val="20"/>
          <w:lang w:val="hy-AM"/>
        </w:rPr>
        <w:t xml:space="preserve"> </w:t>
      </w:r>
      <w:r>
        <w:rPr>
          <w:rFonts w:ascii="GHEA Grapalat" w:hAnsi="GHEA Grapalat" w:cs="Sylfaen"/>
          <w:sz w:val="20"/>
          <w:szCs w:val="20"/>
          <w:lang w:val="hy-AM"/>
        </w:rPr>
        <w:t>շինարարական</w:t>
      </w:r>
      <w:r>
        <w:rPr>
          <w:rFonts w:ascii="GHEA Grapalat" w:hAnsi="GHEA Grapalat" w:cs="Arial"/>
          <w:sz w:val="20"/>
          <w:szCs w:val="20"/>
          <w:lang w:val="hy-AM"/>
        </w:rPr>
        <w:t xml:space="preserve"> </w:t>
      </w:r>
      <w:r>
        <w:rPr>
          <w:rFonts w:ascii="GHEA Grapalat" w:hAnsi="GHEA Grapalat" w:cs="Sylfaen"/>
          <w:sz w:val="20"/>
          <w:szCs w:val="20"/>
          <w:lang w:val="hy-AM"/>
        </w:rPr>
        <w:t>ծրագրերի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արդյունքի</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բաղադրիչի</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ժամկետի</w:t>
      </w:r>
      <w:r>
        <w:rPr>
          <w:rFonts w:ascii="GHEA Grapalat" w:hAnsi="GHEA Grapalat" w:cs="Arial"/>
          <w:sz w:val="20"/>
          <w:szCs w:val="20"/>
          <w:lang w:val="hy-AM"/>
        </w:rPr>
        <w:t xml:space="preserve"> </w:t>
      </w:r>
      <w:r>
        <w:rPr>
          <w:rFonts w:ascii="GHEA Grapalat" w:hAnsi="GHEA Grapalat" w:cs="Sylfaen"/>
          <w:sz w:val="20"/>
          <w:szCs w:val="20"/>
          <w:lang w:val="hy-AM"/>
        </w:rPr>
        <w:t>ընթացքում</w:t>
      </w:r>
      <w:r>
        <w:rPr>
          <w:rFonts w:ascii="GHEA Grapalat" w:hAnsi="GHEA Grapalat" w:cs="Arial"/>
          <w:sz w:val="20"/>
          <w:szCs w:val="20"/>
          <w:lang w:val="hy-AM"/>
        </w:rPr>
        <w:t xml:space="preserve"> </w:t>
      </w:r>
      <w:r>
        <w:rPr>
          <w:rFonts w:ascii="GHEA Grapalat" w:hAnsi="GHEA Grapalat" w:cs="Sylfaen"/>
          <w:sz w:val="20"/>
          <w:szCs w:val="20"/>
          <w:lang w:val="hy-AM"/>
        </w:rPr>
        <w:t>ի</w:t>
      </w:r>
      <w:r>
        <w:rPr>
          <w:rFonts w:ascii="GHEA Grapalat" w:hAnsi="GHEA Grapalat" w:cs="Arial"/>
          <w:sz w:val="20"/>
          <w:szCs w:val="20"/>
          <w:lang w:val="hy-AM"/>
        </w:rPr>
        <w:t xml:space="preserve"> </w:t>
      </w:r>
      <w:r>
        <w:rPr>
          <w:rFonts w:ascii="GHEA Grapalat" w:hAnsi="GHEA Grapalat" w:cs="Sylfaen"/>
          <w:sz w:val="20"/>
          <w:szCs w:val="20"/>
          <w:lang w:val="hy-AM"/>
        </w:rPr>
        <w:t>հայտ</w:t>
      </w:r>
      <w:r>
        <w:rPr>
          <w:rFonts w:ascii="GHEA Grapalat" w:hAnsi="GHEA Grapalat" w:cs="Arial"/>
          <w:sz w:val="20"/>
          <w:szCs w:val="20"/>
          <w:lang w:val="hy-AM"/>
        </w:rPr>
        <w:t xml:space="preserve"> </w:t>
      </w:r>
      <w:r>
        <w:rPr>
          <w:rFonts w:ascii="GHEA Grapalat" w:hAnsi="GHEA Grapalat" w:cs="Sylfaen"/>
          <w:sz w:val="20"/>
          <w:szCs w:val="20"/>
          <w:lang w:val="hy-AM"/>
        </w:rPr>
        <w:t>են</w:t>
      </w:r>
      <w:r>
        <w:rPr>
          <w:rFonts w:ascii="GHEA Grapalat" w:hAnsi="GHEA Grapalat" w:cs="Arial"/>
          <w:sz w:val="20"/>
          <w:szCs w:val="20"/>
          <w:lang w:val="hy-AM"/>
        </w:rPr>
        <w:t xml:space="preserve"> </w:t>
      </w:r>
      <w:r>
        <w:rPr>
          <w:rFonts w:ascii="GHEA Grapalat" w:hAnsi="GHEA Grapalat" w:cs="Arial"/>
          <w:sz w:val="20"/>
          <w:szCs w:val="20"/>
        </w:rPr>
        <w:t>եկել</w:t>
      </w:r>
      <w:r>
        <w:rPr>
          <w:rFonts w:ascii="GHEA Grapalat" w:hAnsi="GHEA Grapalat"/>
          <w:sz w:val="20"/>
          <w:szCs w:val="20"/>
          <w:lang w:val="hy-AM"/>
        </w:rPr>
        <w:t xml:space="preserve"> </w:t>
      </w:r>
      <w:r>
        <w:rPr>
          <w:rFonts w:ascii="GHEA Grapalat" w:hAnsi="GHEA Grapalat"/>
          <w:sz w:val="20"/>
          <w:szCs w:val="20"/>
        </w:rPr>
        <w:t>կատարված</w:t>
      </w:r>
      <w:r>
        <w:rPr>
          <w:rFonts w:ascii="GHEA Grapalat" w:hAnsi="GHEA Grapalat"/>
          <w:sz w:val="20"/>
          <w:szCs w:val="20"/>
          <w:lang w:val="es-ES"/>
        </w:rPr>
        <w:t xml:space="preserve"> </w:t>
      </w:r>
      <w:r>
        <w:rPr>
          <w:rFonts w:ascii="GHEA Grapalat" w:hAnsi="GHEA Grapalat"/>
          <w:sz w:val="20"/>
          <w:szCs w:val="20"/>
        </w:rPr>
        <w:t>աշխատանքի</w:t>
      </w:r>
      <w:r>
        <w:rPr>
          <w:rFonts w:ascii="GHEA Grapalat" w:hAnsi="GHEA Grapalat"/>
          <w:sz w:val="20"/>
          <w:szCs w:val="20"/>
          <w:lang w:val="es-ES"/>
        </w:rPr>
        <w:t xml:space="preserve"> </w:t>
      </w:r>
      <w:r>
        <w:rPr>
          <w:rFonts w:ascii="GHEA Grapalat" w:hAnsi="GHEA Grapalat" w:cs="Sylfaen"/>
          <w:sz w:val="20"/>
          <w:szCs w:val="20"/>
          <w:lang w:val="hy-AM"/>
        </w:rPr>
        <w:t>թերություններ</w:t>
      </w:r>
      <w:r>
        <w:rPr>
          <w:rFonts w:ascii="GHEA Grapalat" w:hAnsi="GHEA Grapalat" w:cs="Arial"/>
          <w:sz w:val="20"/>
          <w:szCs w:val="20"/>
          <w:lang w:val="hy-AM"/>
        </w:rPr>
        <w:t xml:space="preserve">, </w:t>
      </w:r>
      <w:r>
        <w:rPr>
          <w:rFonts w:ascii="GHEA Grapalat" w:hAnsi="GHEA Grapalat" w:cs="Sylfaen"/>
          <w:sz w:val="20"/>
          <w:szCs w:val="20"/>
          <w:lang w:val="hy-AM"/>
        </w:rPr>
        <w:t>ապա</w:t>
      </w:r>
      <w:r>
        <w:rPr>
          <w:rFonts w:ascii="GHEA Grapalat" w:hAnsi="GHEA Grapalat" w:cs="Arial"/>
          <w:sz w:val="20"/>
          <w:szCs w:val="20"/>
          <w:lang w:val="hy-AM"/>
        </w:rPr>
        <w:t xml:space="preserve"> </w:t>
      </w:r>
      <w:r>
        <w:rPr>
          <w:rFonts w:ascii="GHEA Grapalat" w:hAnsi="GHEA Grapalat" w:cs="Sylfaen"/>
          <w:sz w:val="20"/>
          <w:szCs w:val="20"/>
        </w:rPr>
        <w:t>Կ</w:t>
      </w:r>
      <w:r>
        <w:rPr>
          <w:rFonts w:ascii="GHEA Grapalat" w:hAnsi="GHEA Grapalat" w:cs="Sylfaen"/>
          <w:sz w:val="20"/>
          <w:szCs w:val="20"/>
          <w:lang w:val="hy-AM"/>
        </w:rPr>
        <w:t>ապալառուն</w:t>
      </w:r>
      <w:r>
        <w:rPr>
          <w:rFonts w:ascii="GHEA Grapalat" w:hAnsi="GHEA Grapalat" w:cs="Arial"/>
          <w:sz w:val="20"/>
          <w:szCs w:val="20"/>
          <w:lang w:val="hy-AM"/>
        </w:rPr>
        <w:t xml:space="preserve"> </w:t>
      </w:r>
      <w:r>
        <w:rPr>
          <w:rFonts w:ascii="GHEA Grapalat" w:hAnsi="GHEA Grapalat" w:cs="Sylfaen"/>
          <w:sz w:val="20"/>
          <w:szCs w:val="20"/>
          <w:lang w:val="hy-AM"/>
        </w:rPr>
        <w:t>պարտավոր</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իր</w:t>
      </w:r>
      <w:r>
        <w:rPr>
          <w:rFonts w:ascii="GHEA Grapalat" w:hAnsi="GHEA Grapalat" w:cs="Arial"/>
          <w:sz w:val="20"/>
          <w:szCs w:val="20"/>
          <w:lang w:val="hy-AM"/>
        </w:rPr>
        <w:t xml:space="preserve"> միջոցների </w:t>
      </w:r>
      <w:r>
        <w:rPr>
          <w:rFonts w:ascii="GHEA Grapalat" w:hAnsi="GHEA Grapalat" w:cs="Sylfaen"/>
          <w:sz w:val="20"/>
          <w:szCs w:val="20"/>
          <w:lang w:val="hy-AM"/>
        </w:rPr>
        <w:t>հաշվին</w:t>
      </w:r>
      <w:r>
        <w:rPr>
          <w:rFonts w:ascii="GHEA Grapalat" w:hAnsi="GHEA Grapalat" w:cs="Arial"/>
          <w:sz w:val="20"/>
          <w:szCs w:val="20"/>
          <w:lang w:val="hy-AM"/>
        </w:rPr>
        <w:t xml:space="preserve">, </w:t>
      </w:r>
      <w:r>
        <w:rPr>
          <w:rFonts w:ascii="GHEA Grapalat" w:hAnsi="GHEA Grapalat" w:cs="Sylfaen"/>
          <w:sz w:val="20"/>
          <w:szCs w:val="20"/>
        </w:rPr>
        <w:t>Պ</w:t>
      </w:r>
      <w:r>
        <w:rPr>
          <w:rFonts w:ascii="GHEA Grapalat" w:hAnsi="GHEA Grapalat" w:cs="Sylfaen"/>
          <w:sz w:val="20"/>
          <w:szCs w:val="20"/>
          <w:lang w:val="hy-AM"/>
        </w:rPr>
        <w:t>ատվիրատուի</w:t>
      </w:r>
      <w:r>
        <w:rPr>
          <w:rFonts w:ascii="GHEA Grapalat" w:hAnsi="GHEA Grapalat" w:cs="Arial"/>
          <w:sz w:val="20"/>
          <w:szCs w:val="20"/>
          <w:lang w:val="hy-AM"/>
        </w:rPr>
        <w:t xml:space="preserve"> </w:t>
      </w:r>
      <w:r>
        <w:rPr>
          <w:rFonts w:ascii="GHEA Grapalat" w:hAnsi="GHEA Grapalat" w:cs="Sylfaen"/>
          <w:sz w:val="20"/>
          <w:szCs w:val="20"/>
          <w:lang w:val="hy-AM"/>
        </w:rPr>
        <w:t>կողմից</w:t>
      </w:r>
      <w:r>
        <w:rPr>
          <w:rFonts w:ascii="GHEA Grapalat" w:hAnsi="GHEA Grapalat" w:cs="Arial"/>
          <w:sz w:val="20"/>
          <w:szCs w:val="20"/>
          <w:lang w:val="hy-AM"/>
        </w:rPr>
        <w:t xml:space="preserve"> </w:t>
      </w:r>
      <w:r>
        <w:rPr>
          <w:rFonts w:ascii="GHEA Grapalat" w:hAnsi="GHEA Grapalat" w:cs="Sylfaen"/>
          <w:sz w:val="20"/>
          <w:szCs w:val="20"/>
          <w:lang w:val="hy-AM"/>
        </w:rPr>
        <w:t>սահմանված</w:t>
      </w:r>
      <w:r>
        <w:rPr>
          <w:rFonts w:ascii="GHEA Grapalat" w:hAnsi="GHEA Grapalat" w:cs="Arial"/>
          <w:sz w:val="20"/>
          <w:szCs w:val="20"/>
          <w:lang w:val="hy-AM"/>
        </w:rPr>
        <w:t xml:space="preserve"> </w:t>
      </w:r>
      <w:r>
        <w:rPr>
          <w:rFonts w:ascii="GHEA Grapalat" w:hAnsi="GHEA Grapalat" w:cs="Sylfaen"/>
          <w:sz w:val="20"/>
          <w:szCs w:val="20"/>
          <w:lang w:val="hy-AM"/>
        </w:rPr>
        <w:t>ողջամիտ</w:t>
      </w:r>
      <w:r>
        <w:rPr>
          <w:rFonts w:ascii="GHEA Grapalat" w:hAnsi="GHEA Grapalat" w:cs="Arial"/>
          <w:sz w:val="20"/>
          <w:szCs w:val="20"/>
          <w:lang w:val="hy-AM"/>
        </w:rPr>
        <w:t xml:space="preserve"> </w:t>
      </w:r>
      <w:r>
        <w:rPr>
          <w:rFonts w:ascii="GHEA Grapalat" w:hAnsi="GHEA Grapalat" w:cs="Sylfaen"/>
          <w:sz w:val="20"/>
          <w:szCs w:val="20"/>
          <w:lang w:val="hy-AM"/>
        </w:rPr>
        <w:t>ժամկետում</w:t>
      </w:r>
      <w:r>
        <w:rPr>
          <w:rFonts w:ascii="GHEA Grapalat" w:hAnsi="GHEA Grapalat" w:cs="Arial"/>
          <w:sz w:val="20"/>
          <w:szCs w:val="20"/>
          <w:lang w:val="hy-AM"/>
        </w:rPr>
        <w:t xml:space="preserve"> </w:t>
      </w:r>
      <w:r>
        <w:rPr>
          <w:rFonts w:ascii="GHEA Grapalat" w:hAnsi="GHEA Grapalat" w:cs="Sylfaen"/>
          <w:sz w:val="20"/>
          <w:szCs w:val="20"/>
          <w:lang w:val="hy-AM"/>
        </w:rPr>
        <w:t>վերացնել</w:t>
      </w:r>
      <w:r>
        <w:rPr>
          <w:rFonts w:ascii="GHEA Grapalat" w:hAnsi="GHEA Grapalat" w:cs="Arial"/>
          <w:sz w:val="20"/>
          <w:szCs w:val="20"/>
          <w:lang w:val="hy-AM"/>
        </w:rPr>
        <w:t xml:space="preserve"> </w:t>
      </w:r>
      <w:r>
        <w:rPr>
          <w:rFonts w:ascii="GHEA Grapalat" w:hAnsi="GHEA Grapalat" w:cs="Sylfaen"/>
          <w:sz w:val="20"/>
          <w:szCs w:val="20"/>
          <w:lang w:val="hy-AM"/>
        </w:rPr>
        <w:t>թերությունները</w:t>
      </w:r>
      <w:r>
        <w:rPr>
          <w:rFonts w:ascii="GHEA Grapalat" w:hAnsi="GHEA Grapalat" w:cs="Tahoma"/>
          <w:sz w:val="20"/>
          <w:szCs w:val="20"/>
          <w:lang w:val="hy-AM"/>
        </w:rPr>
        <w:t>։</w:t>
      </w:r>
      <w:r>
        <w:rPr>
          <w:rFonts w:ascii="GHEA Grapalat" w:hAnsi="GHEA Grapalat"/>
          <w:sz w:val="20"/>
          <w:szCs w:val="20"/>
          <w:lang w:val="hy-AM"/>
        </w:rPr>
        <w:t xml:space="preserve"> </w:t>
      </w:r>
    </w:p>
    <w:p w14:paraId="40BE062D">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es-ES"/>
        </w:rPr>
        <w:t>3.4.9 Պ</w:t>
      </w:r>
      <w:r>
        <w:rPr>
          <w:rFonts w:ascii="GHEA Grapalat" w:hAnsi="GHEA Grapalat" w:cs="Sylfaen"/>
          <w:sz w:val="20"/>
          <w:szCs w:val="20"/>
          <w:lang w:val="hy-AM"/>
        </w:rPr>
        <w:t>այմանագրով</w:t>
      </w:r>
      <w:r>
        <w:rPr>
          <w:rFonts w:ascii="GHEA Grapalat" w:hAnsi="GHEA Grapalat" w:cs="Times Armenian"/>
          <w:sz w:val="20"/>
          <w:szCs w:val="20"/>
          <w:lang w:val="es-ES"/>
        </w:rPr>
        <w:t xml:space="preserve"> </w:t>
      </w:r>
      <w:r>
        <w:rPr>
          <w:rFonts w:ascii="GHEA Grapalat" w:hAnsi="GHEA Grapalat" w:cs="Sylfaen"/>
          <w:sz w:val="20"/>
          <w:szCs w:val="20"/>
          <w:lang w:val="hy-AM"/>
        </w:rPr>
        <w:t>երաշխիքային</w:t>
      </w:r>
      <w:r>
        <w:rPr>
          <w:rFonts w:ascii="GHEA Grapalat" w:hAnsi="GHEA Grapalat" w:cs="Times Armenian"/>
          <w:sz w:val="20"/>
          <w:szCs w:val="20"/>
          <w:lang w:val="es-ES"/>
        </w:rPr>
        <w:t xml:space="preserve"> </w:t>
      </w:r>
      <w:r>
        <w:rPr>
          <w:rFonts w:ascii="GHEA Grapalat" w:hAnsi="GHEA Grapalat" w:cs="Sylfaen"/>
          <w:sz w:val="20"/>
          <w:szCs w:val="20"/>
          <w:lang w:val="hy-AM"/>
        </w:rPr>
        <w:t>ժամկետ</w:t>
      </w:r>
      <w:r>
        <w:rPr>
          <w:rFonts w:ascii="GHEA Grapalat" w:hAnsi="GHEA Grapalat" w:cs="Times Armenian"/>
          <w:sz w:val="20"/>
          <w:szCs w:val="20"/>
          <w:lang w:val="es-ES"/>
        </w:rPr>
        <w:t xml:space="preserve"> </w:t>
      </w:r>
      <w:r>
        <w:rPr>
          <w:rFonts w:ascii="GHEA Grapalat" w:hAnsi="GHEA Grapalat" w:cs="Sylfaen"/>
          <w:sz w:val="20"/>
          <w:szCs w:val="20"/>
          <w:lang w:val="hy-AM"/>
        </w:rPr>
        <w:t>է</w:t>
      </w:r>
      <w:r>
        <w:rPr>
          <w:rFonts w:ascii="GHEA Grapalat" w:hAnsi="GHEA Grapalat" w:cs="Times Armenian"/>
          <w:sz w:val="20"/>
          <w:szCs w:val="20"/>
          <w:lang w:val="es-ES"/>
        </w:rPr>
        <w:t xml:space="preserve"> </w:t>
      </w:r>
      <w:r>
        <w:rPr>
          <w:rFonts w:ascii="GHEA Grapalat" w:hAnsi="GHEA Grapalat" w:cs="Sylfaen"/>
          <w:sz w:val="20"/>
          <w:szCs w:val="20"/>
          <w:lang w:val="hy-AM"/>
        </w:rPr>
        <w:t>սահմանվում</w:t>
      </w:r>
      <w:r>
        <w:rPr>
          <w:rFonts w:ascii="GHEA Grapalat" w:hAnsi="GHEA Grapalat" w:cs="Times Armenian"/>
          <w:sz w:val="20"/>
          <w:szCs w:val="20"/>
          <w:lang w:val="es-ES"/>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es-ES"/>
        </w:rPr>
        <w:t xml:space="preserve"> </w:t>
      </w:r>
      <w:r>
        <w:rPr>
          <w:rFonts w:ascii="GHEA Grapalat" w:hAnsi="GHEA Grapalat" w:cs="Sylfaen"/>
          <w:sz w:val="20"/>
          <w:szCs w:val="20"/>
          <w:lang w:val="hy-AM"/>
        </w:rPr>
        <w:t>կողմից</w:t>
      </w:r>
      <w:r>
        <w:rPr>
          <w:rFonts w:ascii="GHEA Grapalat" w:hAnsi="GHEA Grapalat" w:cs="Times Armenian"/>
          <w:sz w:val="20"/>
          <w:szCs w:val="20"/>
          <w:lang w:val="es-ES"/>
        </w:rPr>
        <w:t xml:space="preserve"> </w:t>
      </w:r>
      <w:r>
        <w:rPr>
          <w:rFonts w:ascii="GHEA Grapalat" w:hAnsi="GHEA Grapalat" w:cs="Sylfaen"/>
          <w:sz w:val="20"/>
          <w:szCs w:val="20"/>
          <w:lang w:val="hy-AM"/>
        </w:rPr>
        <w:t>ողջ</w:t>
      </w:r>
      <w:r>
        <w:rPr>
          <w:rFonts w:ascii="GHEA Grapalat" w:hAnsi="GHEA Grapalat" w:cs="Times Armenian"/>
          <w:sz w:val="20"/>
          <w:szCs w:val="20"/>
          <w:lang w:val="es-ES"/>
        </w:rPr>
        <w:t xml:space="preserve"> </w:t>
      </w:r>
      <w:r>
        <w:rPr>
          <w:rFonts w:ascii="GHEA Grapalat" w:hAnsi="GHEA Grapalat" w:cs="Sylfaen"/>
          <w:sz w:val="20"/>
          <w:szCs w:val="20"/>
          <w:lang w:val="hy-AM"/>
        </w:rPr>
        <w:t>ծավալով</w:t>
      </w:r>
      <w:r>
        <w:rPr>
          <w:rFonts w:ascii="GHEA Grapalat" w:hAnsi="GHEA Grapalat" w:cs="Times Armenian"/>
          <w:sz w:val="20"/>
          <w:szCs w:val="20"/>
          <w:lang w:val="es-ES"/>
        </w:rPr>
        <w:t xml:space="preserve"> Ա</w:t>
      </w:r>
      <w:r>
        <w:rPr>
          <w:rFonts w:ascii="GHEA Grapalat" w:hAnsi="GHEA Grapalat" w:cs="Sylfaen"/>
          <w:sz w:val="20"/>
          <w:szCs w:val="20"/>
          <w:lang w:val="hy-AM"/>
        </w:rPr>
        <w:t>շխատանքն</w:t>
      </w:r>
      <w:r>
        <w:rPr>
          <w:rFonts w:ascii="GHEA Grapalat" w:hAnsi="GHEA Grapalat" w:cs="Times Armenian"/>
          <w:sz w:val="20"/>
          <w:szCs w:val="20"/>
          <w:lang w:val="es-ES"/>
        </w:rPr>
        <w:t xml:space="preserve"> </w:t>
      </w:r>
      <w:r>
        <w:rPr>
          <w:rFonts w:ascii="GHEA Grapalat" w:hAnsi="GHEA Grapalat" w:cs="Sylfaen"/>
          <w:sz w:val="20"/>
          <w:szCs w:val="20"/>
          <w:lang w:val="hy-AM"/>
        </w:rPr>
        <w:t>ընդունվելու</w:t>
      </w:r>
      <w:r>
        <w:rPr>
          <w:rFonts w:ascii="GHEA Grapalat" w:hAnsi="GHEA Grapalat" w:cs="Times Armenian"/>
          <w:sz w:val="20"/>
          <w:szCs w:val="20"/>
          <w:lang w:val="es-ES"/>
        </w:rPr>
        <w:t xml:space="preserve"> </w:t>
      </w:r>
      <w:r>
        <w:rPr>
          <w:rFonts w:ascii="GHEA Grapalat" w:hAnsi="GHEA Grapalat" w:cs="Sylfaen"/>
          <w:sz w:val="20"/>
          <w:szCs w:val="20"/>
          <w:lang w:val="hy-AM"/>
        </w:rPr>
        <w:t>օրվան</w:t>
      </w:r>
      <w:r>
        <w:rPr>
          <w:rFonts w:ascii="GHEA Grapalat" w:hAnsi="GHEA Grapalat" w:cs="Times Armenian"/>
          <w:sz w:val="20"/>
          <w:szCs w:val="20"/>
          <w:lang w:val="es-ES"/>
        </w:rPr>
        <w:t xml:space="preserve"> </w:t>
      </w:r>
      <w:r>
        <w:rPr>
          <w:rFonts w:ascii="GHEA Grapalat" w:hAnsi="GHEA Grapalat" w:cs="Sylfaen"/>
          <w:sz w:val="20"/>
          <w:szCs w:val="20"/>
          <w:lang w:val="hy-AM"/>
        </w:rPr>
        <w:t>հաջորդող</w:t>
      </w:r>
      <w:r>
        <w:rPr>
          <w:rFonts w:ascii="GHEA Grapalat" w:hAnsi="GHEA Grapalat" w:cs="Times Armenian"/>
          <w:sz w:val="20"/>
          <w:szCs w:val="20"/>
          <w:lang w:val="es-ES"/>
        </w:rPr>
        <w:t xml:space="preserve"> </w:t>
      </w:r>
      <w:r>
        <w:rPr>
          <w:rFonts w:ascii="GHEA Grapalat" w:hAnsi="GHEA Grapalat" w:cs="Sylfaen"/>
          <w:sz w:val="20"/>
          <w:szCs w:val="20"/>
          <w:lang w:val="hy-AM"/>
        </w:rPr>
        <w:t>օրվանից</w:t>
      </w:r>
      <w:r>
        <w:rPr>
          <w:rFonts w:ascii="GHEA Grapalat" w:hAnsi="GHEA Grapalat" w:cs="Times Armenian"/>
          <w:sz w:val="20"/>
          <w:szCs w:val="20"/>
          <w:lang w:val="es-ES"/>
        </w:rPr>
        <w:t xml:space="preserve"> </w:t>
      </w:r>
      <w:r>
        <w:rPr>
          <w:rFonts w:ascii="GHEA Grapalat" w:hAnsi="GHEA Grapalat" w:cs="Sylfaen"/>
          <w:sz w:val="20"/>
          <w:szCs w:val="20"/>
          <w:lang w:val="hy-AM"/>
        </w:rPr>
        <w:t>հաշված</w:t>
      </w:r>
      <w:r>
        <w:rPr>
          <w:rFonts w:ascii="GHEA Grapalat" w:hAnsi="GHEA Grapalat" w:cs="Sylfaen"/>
          <w:sz w:val="20"/>
          <w:szCs w:val="20"/>
          <w:lang w:val="es-ES"/>
        </w:rPr>
        <w:t xml:space="preserve"> ---------------- </w:t>
      </w:r>
      <w:r>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Pr>
          <w:rFonts w:ascii="GHEA Grapalat" w:hAnsi="GHEA Grapalat"/>
          <w:sz w:val="20"/>
          <w:szCs w:val="20"/>
          <w:lang w:val="hy-AM"/>
        </w:rPr>
        <w:t xml:space="preserve">կատարված Աշխատանքի </w:t>
      </w:r>
      <w:r>
        <w:rPr>
          <w:rFonts w:ascii="GHEA Grapalat" w:hAnsi="GHEA Grapalat" w:cs="Sylfaen"/>
          <w:sz w:val="20"/>
          <w:szCs w:val="20"/>
          <w:lang w:val="hy-AM"/>
        </w:rPr>
        <w:t>թերություններ, ապա Կապալառուն պարտավոր է իր միջոցների հաշվին, Պատվիրատուի կողմից սահմանված ողջամիտ ժամկետում վերացնել թերությունները:</w:t>
      </w:r>
      <w:r>
        <w:rPr>
          <w:rStyle w:val="30"/>
          <w:rFonts w:ascii="GHEA Grapalat" w:hAnsi="GHEA Grapalat" w:cs="Sylfaen"/>
          <w:sz w:val="20"/>
          <w:szCs w:val="20"/>
          <w:lang w:val="hy-AM"/>
        </w:rPr>
        <w:footnoteReference w:id="14"/>
      </w:r>
    </w:p>
    <w:p w14:paraId="54FFB660">
      <w:pPr>
        <w:tabs>
          <w:tab w:val="left" w:pos="1276"/>
        </w:tabs>
        <w:ind w:firstLine="720"/>
        <w:jc w:val="both"/>
        <w:rPr>
          <w:rFonts w:ascii="GHEA Grapalat" w:hAnsi="GHEA Grapalat" w:cs="Times Armenian"/>
          <w:sz w:val="20"/>
          <w:szCs w:val="20"/>
          <w:lang w:val="es-ES"/>
        </w:rPr>
      </w:pPr>
      <w:r>
        <w:rPr>
          <w:rFonts w:ascii="GHEA Grapalat" w:hAnsi="GHEA Grapalat" w:cs="Times Armenian"/>
          <w:sz w:val="20"/>
          <w:szCs w:val="20"/>
          <w:lang w:val="es-ES"/>
        </w:rPr>
        <w:t xml:space="preserve">3.4.10 </w:t>
      </w:r>
      <w:r>
        <w:rPr>
          <w:rFonts w:ascii="GHEA Grapalat" w:hAnsi="GHEA Grapalat" w:cs="Sylfaen"/>
          <w:sz w:val="20"/>
          <w:szCs w:val="20"/>
          <w:lang w:val="hy-AM"/>
        </w:rPr>
        <w:t>Կապալի</w:t>
      </w:r>
      <w:r>
        <w:rPr>
          <w:rFonts w:ascii="GHEA Grapalat" w:hAnsi="GHEA Grapalat" w:cs="Arial"/>
          <w:sz w:val="20"/>
          <w:szCs w:val="20"/>
          <w:lang w:val="hy-AM"/>
        </w:rPr>
        <w:t xml:space="preserve"> </w:t>
      </w:r>
      <w:r>
        <w:rPr>
          <w:rFonts w:ascii="GHEA Grapalat" w:hAnsi="GHEA Grapalat" w:cs="Sylfaen"/>
          <w:sz w:val="20"/>
          <w:szCs w:val="20"/>
          <w:lang w:val="hy-AM"/>
        </w:rPr>
        <w:t>օբյեկտի</w:t>
      </w:r>
      <w:r>
        <w:rPr>
          <w:rFonts w:ascii="GHEA Grapalat" w:hAnsi="GHEA Grapalat" w:cs="Arial"/>
          <w:sz w:val="20"/>
          <w:szCs w:val="20"/>
          <w:lang w:val="hy-AM"/>
        </w:rPr>
        <w:t xml:space="preserve">, </w:t>
      </w:r>
      <w:r>
        <w:rPr>
          <w:rFonts w:ascii="GHEA Grapalat" w:hAnsi="GHEA Grapalat" w:cs="Sylfaen"/>
          <w:sz w:val="20"/>
          <w:szCs w:val="20"/>
          <w:lang w:val="hy-AM"/>
        </w:rPr>
        <w:t>դրա</w:t>
      </w:r>
      <w:r>
        <w:rPr>
          <w:rFonts w:ascii="GHEA Grapalat" w:hAnsi="GHEA Grapalat" w:cs="Arial"/>
          <w:sz w:val="20"/>
          <w:szCs w:val="20"/>
          <w:lang w:val="hy-AM"/>
        </w:rPr>
        <w:t xml:space="preserve"> </w:t>
      </w:r>
      <w:r>
        <w:rPr>
          <w:rFonts w:ascii="GHEA Grapalat" w:hAnsi="GHEA Grapalat" w:cs="Sylfaen"/>
          <w:sz w:val="20"/>
          <w:szCs w:val="20"/>
          <w:lang w:val="hy-AM"/>
        </w:rPr>
        <w:t>առանձին</w:t>
      </w:r>
      <w:r>
        <w:rPr>
          <w:rFonts w:ascii="GHEA Grapalat" w:hAnsi="GHEA Grapalat" w:cs="Arial"/>
          <w:sz w:val="20"/>
          <w:szCs w:val="20"/>
          <w:lang w:val="hy-AM"/>
        </w:rPr>
        <w:t xml:space="preserve"> </w:t>
      </w:r>
      <w:r>
        <w:rPr>
          <w:rFonts w:ascii="GHEA Grapalat" w:hAnsi="GHEA Grapalat" w:cs="Sylfaen"/>
          <w:sz w:val="20"/>
          <w:szCs w:val="20"/>
          <w:lang w:val="hy-AM"/>
        </w:rPr>
        <w:t>մասերի</w:t>
      </w:r>
      <w:r>
        <w:rPr>
          <w:rFonts w:ascii="GHEA Grapalat" w:hAnsi="GHEA Grapalat" w:cs="Arial"/>
          <w:sz w:val="20"/>
          <w:szCs w:val="20"/>
          <w:lang w:val="hy-AM"/>
        </w:rPr>
        <w:t xml:space="preserve"> (</w:t>
      </w:r>
      <w:r>
        <w:rPr>
          <w:rFonts w:ascii="GHEA Grapalat" w:hAnsi="GHEA Grapalat" w:cs="Sylfaen"/>
          <w:sz w:val="20"/>
          <w:szCs w:val="20"/>
          <w:lang w:val="hy-AM"/>
        </w:rPr>
        <w:t>կոնստրուկցիաներ</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այլն</w:t>
      </w:r>
      <w:r>
        <w:rPr>
          <w:rFonts w:ascii="GHEA Grapalat" w:hAnsi="GHEA Grapalat" w:cs="Arial"/>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 xml:space="preserve">օգտագործվելիք </w:t>
      </w:r>
      <w:r>
        <w:rPr>
          <w:rFonts w:ascii="GHEA Grapalat" w:hAnsi="GHEA Grapalat" w:cs="Arial"/>
          <w:sz w:val="20"/>
          <w:szCs w:val="20"/>
          <w:lang w:val="hy-AM"/>
        </w:rPr>
        <w:t xml:space="preserve"> </w:t>
      </w:r>
      <w:r>
        <w:rPr>
          <w:rFonts w:ascii="GHEA Grapalat" w:hAnsi="GHEA Grapalat" w:cs="Sylfaen"/>
          <w:sz w:val="20"/>
          <w:szCs w:val="20"/>
          <w:lang w:val="hy-AM"/>
        </w:rPr>
        <w:t>նյութերի</w:t>
      </w:r>
      <w:r>
        <w:rPr>
          <w:rFonts w:ascii="GHEA Grapalat" w:hAnsi="GHEA Grapalat" w:cs="Arial"/>
          <w:sz w:val="20"/>
          <w:szCs w:val="20"/>
          <w:lang w:val="hy-AM"/>
        </w:rPr>
        <w:t xml:space="preserve"> և (կամ) սարքերի ու սարքավորումների տեխնիկական բնութագրերին և </w:t>
      </w:r>
      <w:r>
        <w:rPr>
          <w:rFonts w:ascii="GHEA Grapalat" w:hAnsi="GHEA Grapalat" w:cs="Sylfaen"/>
          <w:sz w:val="20"/>
          <w:szCs w:val="20"/>
          <w:lang w:val="hy-AM"/>
        </w:rPr>
        <w:t>երաշխիքային</w:t>
      </w:r>
      <w:r>
        <w:rPr>
          <w:rFonts w:ascii="GHEA Grapalat" w:hAnsi="GHEA Grapalat" w:cs="Arial"/>
          <w:sz w:val="20"/>
          <w:szCs w:val="20"/>
          <w:lang w:val="hy-AM"/>
        </w:rPr>
        <w:t xml:space="preserve"> </w:t>
      </w:r>
      <w:r>
        <w:rPr>
          <w:rFonts w:ascii="GHEA Grapalat" w:hAnsi="GHEA Grapalat" w:cs="Sylfaen"/>
          <w:sz w:val="20"/>
          <w:szCs w:val="20"/>
          <w:lang w:val="hy-AM"/>
        </w:rPr>
        <w:t>ժամկետներին</w:t>
      </w:r>
      <w:r>
        <w:rPr>
          <w:rFonts w:ascii="GHEA Grapalat" w:hAnsi="GHEA Grapalat" w:cs="Arial"/>
          <w:sz w:val="20"/>
          <w:szCs w:val="20"/>
          <w:lang w:val="hy-AM"/>
        </w:rPr>
        <w:t xml:space="preserve"> </w:t>
      </w:r>
      <w:r>
        <w:rPr>
          <w:rFonts w:ascii="GHEA Grapalat" w:hAnsi="GHEA Grapalat" w:cs="Sylfaen"/>
          <w:sz w:val="20"/>
          <w:szCs w:val="20"/>
          <w:lang w:val="hy-AM"/>
        </w:rPr>
        <w:t>ներկայացվող</w:t>
      </w:r>
      <w:r>
        <w:rPr>
          <w:rFonts w:ascii="GHEA Grapalat" w:hAnsi="GHEA Grapalat" w:cs="Arial"/>
          <w:sz w:val="20"/>
          <w:szCs w:val="20"/>
          <w:lang w:val="hy-AM"/>
        </w:rPr>
        <w:t xml:space="preserve"> </w:t>
      </w:r>
      <w:r>
        <w:rPr>
          <w:rFonts w:ascii="GHEA Grapalat" w:hAnsi="GHEA Grapalat" w:cs="Sylfaen"/>
          <w:sz w:val="20"/>
          <w:szCs w:val="20"/>
          <w:lang w:val="hy-AM"/>
        </w:rPr>
        <w:t>նվազագույն</w:t>
      </w:r>
      <w:r>
        <w:rPr>
          <w:rFonts w:ascii="GHEA Grapalat" w:hAnsi="GHEA Grapalat" w:cs="Arial"/>
          <w:sz w:val="20"/>
          <w:szCs w:val="20"/>
          <w:lang w:val="hy-AM"/>
        </w:rPr>
        <w:t xml:space="preserve"> </w:t>
      </w:r>
      <w:r>
        <w:rPr>
          <w:rFonts w:ascii="GHEA Grapalat" w:hAnsi="GHEA Grapalat" w:cs="Sylfaen"/>
          <w:sz w:val="20"/>
          <w:szCs w:val="20"/>
          <w:lang w:val="hy-AM"/>
        </w:rPr>
        <w:t>պահանջները</w:t>
      </w:r>
      <w:r>
        <w:rPr>
          <w:rFonts w:ascii="GHEA Grapalat" w:hAnsi="GHEA Grapalat" w:cs="Times Armenian"/>
          <w:sz w:val="20"/>
          <w:szCs w:val="20"/>
          <w:lang w:val="es-ES"/>
        </w:rPr>
        <w:t xml:space="preserve"> </w:t>
      </w:r>
      <w:r>
        <w:rPr>
          <w:rFonts w:ascii="GHEA Grapalat" w:hAnsi="GHEA Grapalat" w:cs="Sylfaen"/>
          <w:sz w:val="20"/>
          <w:szCs w:val="20"/>
          <w:lang w:val="pt-BR"/>
        </w:rPr>
        <w:t>ներկայացված</w:t>
      </w:r>
      <w:r>
        <w:rPr>
          <w:rFonts w:ascii="GHEA Grapalat" w:hAnsi="GHEA Grapalat" w:cs="Times Armenian"/>
          <w:sz w:val="20"/>
          <w:szCs w:val="20"/>
          <w:lang w:val="es-ES"/>
        </w:rPr>
        <w:t xml:space="preserve"> </w:t>
      </w:r>
      <w:r>
        <w:rPr>
          <w:rFonts w:ascii="GHEA Grapalat" w:hAnsi="GHEA Grapalat" w:cs="Sylfaen"/>
          <w:sz w:val="20"/>
          <w:szCs w:val="20"/>
          <w:lang w:val="pt-BR"/>
        </w:rPr>
        <w:t>են</w:t>
      </w:r>
      <w:r>
        <w:rPr>
          <w:rFonts w:ascii="GHEA Grapalat" w:hAnsi="GHEA Grapalat" w:cs="Times Armenian"/>
          <w:sz w:val="20"/>
          <w:szCs w:val="20"/>
          <w:lang w:val="es-ES"/>
        </w:rPr>
        <w:t xml:space="preserve"> </w:t>
      </w:r>
      <w:r>
        <w:rPr>
          <w:rFonts w:ascii="GHEA Grapalat" w:hAnsi="GHEA Grapalat" w:cs="Sylfaen"/>
          <w:sz w:val="20"/>
          <w:szCs w:val="20"/>
          <w:lang w:val="pt-BR"/>
        </w:rPr>
        <w:t>պայմանագրի</w:t>
      </w:r>
      <w:r>
        <w:rPr>
          <w:rFonts w:ascii="GHEA Grapalat" w:hAnsi="GHEA Grapalat" w:cs="Times Armenian"/>
          <w:sz w:val="20"/>
          <w:szCs w:val="20"/>
          <w:lang w:val="es-ES"/>
        </w:rPr>
        <w:t xml:space="preserve"> N – </w:t>
      </w:r>
      <w:r>
        <w:rPr>
          <w:rFonts w:ascii="GHEA Grapalat" w:hAnsi="GHEA Grapalat" w:cs="Sylfaen"/>
          <w:sz w:val="20"/>
          <w:szCs w:val="20"/>
          <w:lang w:val="pt-BR"/>
        </w:rPr>
        <w:t>Հավելվածում:</w:t>
      </w:r>
      <w:r>
        <w:rPr>
          <w:rStyle w:val="30"/>
          <w:rFonts w:ascii="GHEA Grapalat" w:hAnsi="GHEA Grapalat" w:cs="Sylfaen"/>
          <w:sz w:val="20"/>
          <w:szCs w:val="20"/>
          <w:lang w:val="pt-BR"/>
        </w:rPr>
        <w:footnoteReference w:id="15"/>
      </w:r>
      <w:r>
        <w:rPr>
          <w:rFonts w:ascii="GHEA Grapalat" w:hAnsi="GHEA Grapalat" w:cs="Times Armenian"/>
          <w:color w:val="FFFFFF"/>
          <w:sz w:val="20"/>
          <w:szCs w:val="20"/>
          <w:lang w:val="es-ES"/>
        </w:rPr>
        <w:t xml:space="preserve"> </w:t>
      </w:r>
    </w:p>
    <w:p w14:paraId="71046C65">
      <w:pPr>
        <w:tabs>
          <w:tab w:val="left" w:pos="1276"/>
        </w:tabs>
        <w:ind w:firstLine="720"/>
        <w:jc w:val="both"/>
        <w:rPr>
          <w:rFonts w:ascii="GHEA Grapalat" w:hAnsi="GHEA Grapalat"/>
          <w:sz w:val="20"/>
          <w:szCs w:val="20"/>
          <w:lang w:val="es-ES"/>
        </w:rPr>
      </w:pPr>
      <w:r>
        <w:rPr>
          <w:rFonts w:ascii="GHEA Grapalat" w:hAnsi="GHEA Grapalat" w:cs="Times Armenian"/>
          <w:sz w:val="20"/>
          <w:szCs w:val="20"/>
          <w:lang w:val="es-ES"/>
        </w:rPr>
        <w:t>3.4.11 Որակավորման և պ</w:t>
      </w:r>
      <w:r>
        <w:rPr>
          <w:rFonts w:ascii="GHEA Grapalat" w:hAnsi="GHEA Grapalat" w:cs="Sylfaen"/>
          <w:sz w:val="20"/>
          <w:szCs w:val="20"/>
          <w:lang w:val="pt-BR"/>
        </w:rPr>
        <w:t>այմանագրի</w:t>
      </w:r>
      <w:r>
        <w:rPr>
          <w:rFonts w:ascii="GHEA Grapalat" w:hAnsi="GHEA Grapalat" w:cs="Times Armenian"/>
          <w:sz w:val="20"/>
          <w:szCs w:val="20"/>
          <w:lang w:val="es-ES"/>
        </w:rPr>
        <w:t xml:space="preserve"> </w:t>
      </w:r>
      <w:r>
        <w:rPr>
          <w:rFonts w:ascii="GHEA Grapalat" w:hAnsi="GHEA Grapalat" w:cs="Sylfaen"/>
          <w:sz w:val="20"/>
          <w:szCs w:val="20"/>
          <w:lang w:val="pt-BR"/>
        </w:rPr>
        <w:t>կատարման</w:t>
      </w:r>
      <w:r>
        <w:rPr>
          <w:rFonts w:ascii="GHEA Grapalat" w:hAnsi="GHEA Grapalat" w:cs="Times Armenian"/>
          <w:sz w:val="20"/>
          <w:szCs w:val="20"/>
          <w:lang w:val="es-ES"/>
        </w:rPr>
        <w:t xml:space="preserve"> </w:t>
      </w:r>
      <w:r>
        <w:rPr>
          <w:rFonts w:ascii="GHEA Grapalat" w:hAnsi="GHEA Grapalat" w:cs="Sylfaen"/>
          <w:sz w:val="20"/>
          <w:szCs w:val="20"/>
          <w:lang w:val="pt-BR"/>
        </w:rPr>
        <w:t>ապահովման</w:t>
      </w:r>
      <w:r>
        <w:rPr>
          <w:rFonts w:ascii="GHEA Grapalat" w:hAnsi="GHEA Grapalat" w:cs="Times Armenian"/>
          <w:sz w:val="20"/>
          <w:szCs w:val="20"/>
          <w:lang w:val="es-ES"/>
        </w:rPr>
        <w:t xml:space="preserve"> </w:t>
      </w:r>
      <w:r>
        <w:rPr>
          <w:rFonts w:ascii="GHEA Grapalat" w:hAnsi="GHEA Grapalat" w:cs="Sylfaen"/>
          <w:sz w:val="20"/>
          <w:szCs w:val="20"/>
          <w:lang w:val="pt-BR"/>
        </w:rPr>
        <w:t>գործողության</w:t>
      </w:r>
      <w:r>
        <w:rPr>
          <w:rFonts w:ascii="GHEA Grapalat" w:hAnsi="GHEA Grapalat" w:cs="Times Armenian"/>
          <w:sz w:val="20"/>
          <w:szCs w:val="20"/>
          <w:lang w:val="es-ES"/>
        </w:rPr>
        <w:t xml:space="preserve"> </w:t>
      </w:r>
      <w:r>
        <w:rPr>
          <w:rFonts w:ascii="GHEA Grapalat" w:hAnsi="GHEA Grapalat" w:cs="Sylfaen"/>
          <w:sz w:val="20"/>
          <w:szCs w:val="20"/>
          <w:lang w:val="pt-BR"/>
        </w:rPr>
        <w:t>ընթացքում</w:t>
      </w:r>
      <w:r>
        <w:rPr>
          <w:rFonts w:ascii="GHEA Grapalat" w:hAnsi="GHEA Grapalat" w:cs="Times Armenian"/>
          <w:sz w:val="20"/>
          <w:szCs w:val="20"/>
          <w:lang w:val="es-ES"/>
        </w:rPr>
        <w:t xml:space="preserve"> </w:t>
      </w:r>
      <w:r>
        <w:rPr>
          <w:rFonts w:ascii="GHEA Grapalat" w:hAnsi="GHEA Grapalat" w:cs="Sylfaen"/>
          <w:sz w:val="20"/>
          <w:szCs w:val="20"/>
          <w:lang w:val="pt-BR"/>
        </w:rPr>
        <w:t>լուծարման</w:t>
      </w:r>
      <w:r>
        <w:rPr>
          <w:rFonts w:ascii="GHEA Grapalat" w:hAnsi="GHEA Grapalat" w:cs="Times Armenian"/>
          <w:sz w:val="20"/>
          <w:szCs w:val="20"/>
          <w:lang w:val="es-ES"/>
        </w:rPr>
        <w:t xml:space="preserve"> </w:t>
      </w:r>
      <w:r>
        <w:rPr>
          <w:rFonts w:ascii="GHEA Grapalat" w:hAnsi="GHEA Grapalat" w:cs="Sylfaen"/>
          <w:sz w:val="20"/>
          <w:szCs w:val="20"/>
          <w:lang w:val="pt-BR"/>
        </w:rPr>
        <w:t>կամ</w:t>
      </w:r>
      <w:r>
        <w:rPr>
          <w:rFonts w:ascii="GHEA Grapalat" w:hAnsi="GHEA Grapalat" w:cs="Times Armenian"/>
          <w:sz w:val="20"/>
          <w:szCs w:val="20"/>
          <w:lang w:val="es-ES"/>
        </w:rPr>
        <w:t xml:space="preserve"> </w:t>
      </w:r>
      <w:r>
        <w:rPr>
          <w:rFonts w:ascii="GHEA Grapalat" w:hAnsi="GHEA Grapalat" w:cs="Sylfaen"/>
          <w:sz w:val="20"/>
          <w:szCs w:val="20"/>
          <w:lang w:val="pt-BR"/>
        </w:rPr>
        <w:t>սնանկացման</w:t>
      </w:r>
      <w:r>
        <w:rPr>
          <w:rFonts w:ascii="GHEA Grapalat" w:hAnsi="GHEA Grapalat" w:cs="Times Armenian"/>
          <w:sz w:val="20"/>
          <w:szCs w:val="20"/>
          <w:lang w:val="es-ES"/>
        </w:rPr>
        <w:t xml:space="preserve"> </w:t>
      </w:r>
      <w:r>
        <w:rPr>
          <w:rFonts w:ascii="GHEA Grapalat" w:hAnsi="GHEA Grapalat" w:cs="Sylfaen"/>
          <w:sz w:val="20"/>
          <w:szCs w:val="20"/>
          <w:lang w:val="pt-BR"/>
        </w:rPr>
        <w:t>գործընթաց</w:t>
      </w:r>
      <w:r>
        <w:rPr>
          <w:rFonts w:ascii="GHEA Grapalat" w:hAnsi="GHEA Grapalat" w:cs="Times Armenian"/>
          <w:sz w:val="20"/>
          <w:szCs w:val="20"/>
          <w:lang w:val="es-ES"/>
        </w:rPr>
        <w:t xml:space="preserve"> </w:t>
      </w:r>
      <w:r>
        <w:rPr>
          <w:rFonts w:ascii="GHEA Grapalat" w:hAnsi="GHEA Grapalat" w:cs="Sylfaen"/>
          <w:sz w:val="20"/>
          <w:szCs w:val="20"/>
          <w:lang w:val="pt-BR"/>
        </w:rPr>
        <w:t>սկսելու</w:t>
      </w:r>
      <w:r>
        <w:rPr>
          <w:rFonts w:ascii="GHEA Grapalat" w:hAnsi="GHEA Grapalat" w:cs="Times Armenian"/>
          <w:sz w:val="20"/>
          <w:szCs w:val="20"/>
          <w:lang w:val="es-ES"/>
        </w:rPr>
        <w:t xml:space="preserve"> </w:t>
      </w:r>
      <w:r>
        <w:rPr>
          <w:rFonts w:ascii="GHEA Grapalat" w:hAnsi="GHEA Grapalat" w:cs="Sylfaen"/>
          <w:sz w:val="20"/>
          <w:szCs w:val="20"/>
          <w:lang w:val="pt-BR"/>
        </w:rPr>
        <w:t>դեպքում</w:t>
      </w:r>
      <w:r>
        <w:rPr>
          <w:rFonts w:ascii="GHEA Grapalat" w:hAnsi="GHEA Grapalat" w:cs="Times Armenian"/>
          <w:sz w:val="20"/>
          <w:szCs w:val="20"/>
          <w:lang w:val="es-ES"/>
        </w:rPr>
        <w:t xml:space="preserve"> </w:t>
      </w:r>
      <w:r>
        <w:rPr>
          <w:rFonts w:ascii="GHEA Grapalat" w:hAnsi="GHEA Grapalat" w:cs="Sylfaen"/>
          <w:sz w:val="20"/>
          <w:szCs w:val="20"/>
          <w:lang w:val="pt-BR"/>
        </w:rPr>
        <w:t>դրա</w:t>
      </w:r>
      <w:r>
        <w:rPr>
          <w:rFonts w:ascii="GHEA Grapalat" w:hAnsi="GHEA Grapalat" w:cs="Times Armenian"/>
          <w:sz w:val="20"/>
          <w:szCs w:val="20"/>
          <w:lang w:val="es-ES"/>
        </w:rPr>
        <w:t xml:space="preserve"> </w:t>
      </w:r>
      <w:r>
        <w:rPr>
          <w:rFonts w:ascii="GHEA Grapalat" w:hAnsi="GHEA Grapalat" w:cs="Sylfaen"/>
          <w:sz w:val="20"/>
          <w:szCs w:val="20"/>
          <w:lang w:val="pt-BR"/>
        </w:rPr>
        <w:t>մասին</w:t>
      </w:r>
      <w:r>
        <w:rPr>
          <w:rFonts w:ascii="GHEA Grapalat" w:hAnsi="GHEA Grapalat" w:cs="Times Armenian"/>
          <w:sz w:val="20"/>
          <w:szCs w:val="20"/>
          <w:lang w:val="es-ES"/>
        </w:rPr>
        <w:t xml:space="preserve"> </w:t>
      </w:r>
      <w:r>
        <w:rPr>
          <w:rFonts w:ascii="GHEA Grapalat" w:hAnsi="GHEA Grapalat" w:cs="Sylfaen"/>
          <w:sz w:val="20"/>
          <w:szCs w:val="20"/>
          <w:lang w:val="pt-BR"/>
        </w:rPr>
        <w:t>նախապես</w:t>
      </w:r>
      <w:r>
        <w:rPr>
          <w:rFonts w:ascii="GHEA Grapalat" w:hAnsi="GHEA Grapalat" w:cs="Times Armenian"/>
          <w:sz w:val="20"/>
          <w:szCs w:val="20"/>
          <w:lang w:val="es-ES"/>
        </w:rPr>
        <w:t xml:space="preserve"> </w:t>
      </w:r>
      <w:r>
        <w:rPr>
          <w:rFonts w:ascii="GHEA Grapalat" w:hAnsi="GHEA Grapalat" w:cs="Sylfaen"/>
          <w:sz w:val="20"/>
          <w:szCs w:val="20"/>
          <w:lang w:val="pt-BR"/>
        </w:rPr>
        <w:t>գրավոր</w:t>
      </w:r>
      <w:r>
        <w:rPr>
          <w:rFonts w:ascii="GHEA Grapalat" w:hAnsi="GHEA Grapalat" w:cs="Times Armenian"/>
          <w:sz w:val="20"/>
          <w:szCs w:val="20"/>
          <w:lang w:val="es-ES"/>
        </w:rPr>
        <w:t xml:space="preserve"> </w:t>
      </w:r>
      <w:r>
        <w:rPr>
          <w:rFonts w:ascii="GHEA Grapalat" w:hAnsi="GHEA Grapalat" w:cs="Sylfaen"/>
          <w:sz w:val="20"/>
          <w:szCs w:val="20"/>
          <w:lang w:val="pt-BR"/>
        </w:rPr>
        <w:t>տեղեկացնել</w:t>
      </w:r>
      <w:r>
        <w:rPr>
          <w:rFonts w:ascii="GHEA Grapalat" w:hAnsi="GHEA Grapalat" w:cs="Times Armenian"/>
          <w:sz w:val="20"/>
          <w:szCs w:val="20"/>
          <w:lang w:val="es-ES"/>
        </w:rPr>
        <w:t xml:space="preserve"> </w:t>
      </w:r>
      <w:r>
        <w:rPr>
          <w:rFonts w:ascii="GHEA Grapalat" w:hAnsi="GHEA Grapalat" w:cs="Sylfaen"/>
          <w:sz w:val="20"/>
          <w:szCs w:val="20"/>
          <w:lang w:val="pt-BR"/>
        </w:rPr>
        <w:t>Պատվիրատուին</w:t>
      </w:r>
      <w:r>
        <w:rPr>
          <w:rFonts w:ascii="GHEA Grapalat" w:hAnsi="GHEA Grapalat" w:cs="Tahoma"/>
          <w:sz w:val="20"/>
          <w:szCs w:val="20"/>
          <w:lang w:val="es-ES"/>
        </w:rPr>
        <w:t>։</w:t>
      </w:r>
    </w:p>
    <w:p w14:paraId="51BF51A1">
      <w:pPr>
        <w:tabs>
          <w:tab w:val="left" w:pos="1276"/>
        </w:tabs>
        <w:ind w:firstLine="720"/>
        <w:jc w:val="both"/>
        <w:rPr>
          <w:rFonts w:ascii="GHEA Grapalat" w:hAnsi="GHEA Grapalat" w:cs="Sylfaen"/>
          <w:sz w:val="16"/>
          <w:szCs w:val="16"/>
          <w:u w:val="single"/>
          <w:lang w:val="es-ES"/>
        </w:rPr>
      </w:pPr>
    </w:p>
    <w:p w14:paraId="33AB7FE8">
      <w:pPr>
        <w:tabs>
          <w:tab w:val="left" w:pos="1276"/>
        </w:tabs>
        <w:ind w:firstLine="720"/>
        <w:jc w:val="both"/>
        <w:rPr>
          <w:rFonts w:ascii="GHEA Grapalat" w:hAnsi="GHEA Grapalat"/>
          <w:b/>
          <w:sz w:val="20"/>
          <w:szCs w:val="20"/>
          <w:lang w:val="es-ES"/>
        </w:rPr>
      </w:pPr>
      <w:r>
        <w:rPr>
          <w:rFonts w:ascii="GHEA Grapalat" w:hAnsi="GHEA Grapalat"/>
          <w:b/>
          <w:sz w:val="20"/>
          <w:szCs w:val="20"/>
          <w:lang w:val="es-ES"/>
        </w:rPr>
        <w:t xml:space="preserve">4. </w:t>
      </w:r>
      <w:r>
        <w:rPr>
          <w:rFonts w:ascii="GHEA Grapalat" w:hAnsi="GHEA Grapalat" w:cs="Sylfaen"/>
          <w:b/>
          <w:sz w:val="20"/>
          <w:szCs w:val="20"/>
          <w:lang w:val="pt-BR"/>
        </w:rPr>
        <w:t>ԱՇԽԱՏԱՆՔԻ</w:t>
      </w:r>
      <w:r>
        <w:rPr>
          <w:rFonts w:ascii="GHEA Grapalat" w:hAnsi="GHEA Grapalat" w:cs="Times Armenian"/>
          <w:b/>
          <w:sz w:val="20"/>
          <w:szCs w:val="20"/>
          <w:lang w:val="es-ES"/>
        </w:rPr>
        <w:t xml:space="preserve"> </w:t>
      </w:r>
      <w:r>
        <w:rPr>
          <w:rFonts w:ascii="GHEA Grapalat" w:hAnsi="GHEA Grapalat" w:cs="Sylfaen"/>
          <w:b/>
          <w:sz w:val="20"/>
          <w:szCs w:val="20"/>
          <w:lang w:val="pt-BR"/>
        </w:rPr>
        <w:t>ՀԱՆՁՆՄԱՆ</w:t>
      </w:r>
      <w:r>
        <w:rPr>
          <w:rFonts w:ascii="GHEA Grapalat" w:hAnsi="GHEA Grapalat" w:cs="Times Armenian"/>
          <w:b/>
          <w:sz w:val="20"/>
          <w:szCs w:val="20"/>
          <w:lang w:val="es-ES"/>
        </w:rPr>
        <w:t xml:space="preserve"> </w:t>
      </w:r>
      <w:r>
        <w:rPr>
          <w:rFonts w:ascii="GHEA Grapalat" w:hAnsi="GHEA Grapalat" w:cs="Sylfaen"/>
          <w:b/>
          <w:sz w:val="20"/>
          <w:szCs w:val="20"/>
          <w:lang w:val="pt-BR"/>
        </w:rPr>
        <w:t>ԵՎ</w:t>
      </w:r>
      <w:r>
        <w:rPr>
          <w:rFonts w:ascii="GHEA Grapalat" w:hAnsi="GHEA Grapalat" w:cs="Times Armenian"/>
          <w:b/>
          <w:sz w:val="20"/>
          <w:szCs w:val="20"/>
          <w:lang w:val="es-ES"/>
        </w:rPr>
        <w:t xml:space="preserve"> </w:t>
      </w:r>
      <w:r>
        <w:rPr>
          <w:rFonts w:ascii="GHEA Grapalat" w:hAnsi="GHEA Grapalat" w:cs="Sylfaen"/>
          <w:b/>
          <w:sz w:val="20"/>
          <w:szCs w:val="20"/>
          <w:lang w:val="pt-BR"/>
        </w:rPr>
        <w:t>ԸՆԴՈՒՆՄԱՆ</w:t>
      </w:r>
      <w:r>
        <w:rPr>
          <w:rFonts w:ascii="GHEA Grapalat" w:hAnsi="GHEA Grapalat" w:cs="Times Armenian"/>
          <w:b/>
          <w:sz w:val="20"/>
          <w:szCs w:val="20"/>
          <w:lang w:val="es-ES"/>
        </w:rPr>
        <w:t xml:space="preserve"> </w:t>
      </w:r>
      <w:r>
        <w:rPr>
          <w:rFonts w:ascii="GHEA Grapalat" w:hAnsi="GHEA Grapalat" w:cs="Sylfaen"/>
          <w:b/>
          <w:sz w:val="20"/>
          <w:szCs w:val="20"/>
          <w:lang w:val="pt-BR"/>
        </w:rPr>
        <w:t>ԿԱՐԳԸ</w:t>
      </w:r>
    </w:p>
    <w:p w14:paraId="5556A8C5">
      <w:pPr>
        <w:ind w:firstLine="720"/>
        <w:jc w:val="both"/>
        <w:rPr>
          <w:rFonts w:ascii="GHEA Grapalat" w:hAnsi="GHEA Grapalat" w:cs="Sylfaen"/>
          <w:sz w:val="20"/>
          <w:lang w:val="hy-AM"/>
        </w:rPr>
      </w:pPr>
      <w:r>
        <w:rPr>
          <w:rFonts w:ascii="GHEA Grapalat" w:hAnsi="GHEA Grapalat"/>
          <w:sz w:val="20"/>
          <w:lang w:val="es-ES"/>
        </w:rPr>
        <w:t>4</w:t>
      </w:r>
      <w:r>
        <w:rPr>
          <w:rFonts w:ascii="GHEA Grapalat" w:hAnsi="GHEA Grapalat"/>
          <w:sz w:val="20"/>
          <w:lang w:val="hy-AM"/>
        </w:rPr>
        <w:t xml:space="preserve">.1 Կատարված աշխատանքը </w:t>
      </w:r>
      <w:r>
        <w:rPr>
          <w:rFonts w:ascii="GHEA Grapalat" w:hAnsi="GHEA Grapalat" w:cs="Sylfaen"/>
          <w:sz w:val="20"/>
          <w:lang w:val="hy-AM"/>
        </w:rPr>
        <w:t>ընդունվում է Պատվիրատուի և Կա</w:t>
      </w:r>
      <w:r>
        <w:rPr>
          <w:rFonts w:ascii="GHEA Grapalat" w:hAnsi="GHEA Grapalat" w:cs="Sylfaen"/>
          <w:sz w:val="20"/>
        </w:rPr>
        <w:t>պալառուի</w:t>
      </w:r>
      <w:r>
        <w:rPr>
          <w:rFonts w:ascii="GHEA Grapalat" w:hAnsi="GHEA Grapalat" w:cs="Sylfaen"/>
          <w:sz w:val="20"/>
          <w:lang w:val="es-ES"/>
        </w:rPr>
        <w:t xml:space="preserve"> </w:t>
      </w:r>
      <w:r>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Pr>
          <w:rFonts w:ascii="GHEA Grapalat" w:hAnsi="GHEA Grapalat" w:cs="Sylfaen"/>
          <w:sz w:val="20"/>
        </w:rPr>
        <w:t>պալառուի</w:t>
      </w:r>
      <w:r>
        <w:rPr>
          <w:rFonts w:ascii="GHEA Grapalat" w:hAnsi="GHEA Grapalat" w:cs="Sylfaen"/>
          <w:sz w:val="20"/>
          <w:lang w:val="es-ES"/>
        </w:rPr>
        <w:t xml:space="preserve"> </w:t>
      </w:r>
      <w:r>
        <w:rPr>
          <w:rFonts w:ascii="GHEA Grapalat" w:hAnsi="GHEA Grapalat" w:cs="Sylfaen"/>
          <w:sz w:val="20"/>
          <w:lang w:val="hy-AM"/>
        </w:rPr>
        <w:t xml:space="preserve">միջև երկկողմ հաստատված փաստաթղթով՝ նշելով փաստաթղթի կազմման ամսաթիվը: </w:t>
      </w:r>
    </w:p>
    <w:p w14:paraId="78955DF6">
      <w:pPr>
        <w:tabs>
          <w:tab w:val="left" w:pos="0"/>
          <w:tab w:val="left" w:pos="720"/>
          <w:tab w:val="left" w:pos="900"/>
        </w:tabs>
        <w:jc w:val="both"/>
        <w:rPr>
          <w:rFonts w:ascii="GHEA Grapalat" w:hAnsi="GHEA Grapalat"/>
          <w:sz w:val="20"/>
          <w:lang w:val="hy-AM"/>
        </w:rPr>
      </w:pPr>
      <w:r>
        <w:rPr>
          <w:rFonts w:ascii="GHEA Grapalat" w:hAnsi="GHEA Grapalat"/>
          <w:sz w:val="20"/>
          <w:lang w:val="hy-AM"/>
        </w:rPr>
        <w:tab/>
      </w:r>
      <w:r>
        <w:rPr>
          <w:rFonts w:ascii="GHEA Grapalat" w:hAnsi="GHEA Grapalat"/>
          <w:sz w:val="20"/>
          <w:lang w:val="hy-AM"/>
        </w:rPr>
        <w:t>Ընդ որում սույն պայմանագրի շրջանակներում կատարված և Պատվիրատուին ներկայացված աշխատանքի  արդյունքի ընդունումն իրականացվում է, եթե Կապալառուն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Style w:val="30"/>
          <w:rFonts w:ascii="GHEA Grapalat" w:hAnsi="GHEA Grapalat"/>
          <w:sz w:val="20"/>
          <w:lang w:val="hy-AM"/>
        </w:rPr>
        <w:footnoteReference w:id="16"/>
      </w:r>
    </w:p>
    <w:p w14:paraId="1542A2C0">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Pr>
          <w:rFonts w:ascii="GHEA Grapalat" w:hAnsi="GHEA Grapalat" w:cs="Sylfaen"/>
          <w:sz w:val="20"/>
          <w:lang w:val="hy-AM"/>
        </w:rPr>
        <w:t xml:space="preserve">_______ օրինակ </w:t>
      </w:r>
      <w:r>
        <w:rPr>
          <w:rFonts w:ascii="GHEA Grapalat" w:hAnsi="GHEA Grapalat" w:cs="Sylfaen"/>
          <w:sz w:val="20"/>
          <w:szCs w:val="20"/>
          <w:lang w:val="hy-AM"/>
        </w:rPr>
        <w:t xml:space="preserve">(հավելված N 3): </w:t>
      </w:r>
    </w:p>
    <w:p w14:paraId="386A674F">
      <w:pPr>
        <w:ind w:firstLine="720"/>
        <w:jc w:val="both"/>
        <w:rPr>
          <w:rFonts w:ascii="GHEA Grapalat" w:hAnsi="GHEA Grapalat" w:cs="Sylfaen"/>
          <w:sz w:val="20"/>
          <w:lang w:val="hy-AM"/>
        </w:rPr>
      </w:pPr>
      <w:r>
        <w:rPr>
          <w:rFonts w:ascii="GHEA Grapalat" w:hAnsi="GHEA Grapalat" w:cs="Sylfaen"/>
          <w:sz w:val="20"/>
          <w:lang w:val="hy-AM"/>
        </w:rPr>
        <w:t>4.2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650A0715">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CBE921C">
      <w:pPr>
        <w:ind w:firstLine="720"/>
        <w:jc w:val="both"/>
        <w:rPr>
          <w:rFonts w:ascii="GHEA Grapalat" w:hAnsi="GHEA Grapalat" w:cs="Sylfaen"/>
          <w:sz w:val="20"/>
          <w:lang w:val="hy-AM"/>
        </w:rPr>
      </w:pPr>
      <w:r>
        <w:rPr>
          <w:rFonts w:ascii="GHEA Grapalat" w:hAnsi="GHEA Grapalat" w:cs="Sylfaen"/>
          <w:sz w:val="20"/>
          <w:lang w:val="hy-AM"/>
        </w:rPr>
        <w:t xml:space="preserve"> բ) Կապալառուի նկատմամբ կիրառում է պայմանագրով նախատեսված պատասխանատվության միջոցներ։</w:t>
      </w:r>
    </w:p>
    <w:p w14:paraId="45F82213">
      <w:pPr>
        <w:ind w:firstLine="720"/>
        <w:jc w:val="both"/>
        <w:rPr>
          <w:rFonts w:ascii="GHEA Grapalat" w:hAnsi="GHEA Grapalat" w:cs="Sylfaen"/>
          <w:sz w:val="20"/>
          <w:lang w:val="hy-AM"/>
        </w:rPr>
      </w:pPr>
      <w:r>
        <w:rPr>
          <w:rFonts w:ascii="GHEA Grapalat" w:hAnsi="GHEA Grapalat" w:cs="Sylfaen"/>
          <w:sz w:val="20"/>
          <w:lang w:val="hy-AM"/>
        </w:rPr>
        <w:t xml:space="preserve">4.3 Պատվիրատուն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w:t>
      </w:r>
      <w:r>
        <w:rPr>
          <w:rFonts w:ascii="GHEA Grapalat" w:hAnsi="GHEA Grapalat" w:cs="Sylfaen"/>
          <w:sz w:val="20"/>
          <w:szCs w:val="20"/>
          <w:u w:val="single"/>
          <w:lang w:val="hy-AM"/>
        </w:rPr>
        <w:t xml:space="preserve">     </w:t>
      </w:r>
      <w:r>
        <w:rPr>
          <w:rFonts w:ascii="GHEA Grapalat" w:hAnsi="GHEA Grapalat" w:cs="Sylfaen"/>
          <w:sz w:val="20"/>
          <w:szCs w:val="20"/>
          <w:lang w:val="hy-AM"/>
        </w:rPr>
        <w:t xml:space="preserve"> աշխատանքային օրվա ընթացքում</w:t>
      </w:r>
      <w:r>
        <w:rPr>
          <w:rFonts w:ascii="GHEA Grapalat" w:hAnsi="GHEA Grapalat" w:cs="Sylfaen"/>
          <w:sz w:val="20"/>
          <w:lang w:val="hy-AM"/>
        </w:rPr>
        <w:t xml:space="preserve"> Կապալառուին է ներկայացնում իր կողմից ստորագրված հանձնման-ընդունման արձանագրության մեկ օրինակը կամ աշխատանքը չընդունելու պատճառաբանված մերժումը։</w:t>
      </w:r>
    </w:p>
    <w:p w14:paraId="5B400DF0">
      <w:pPr>
        <w:ind w:firstLine="720"/>
        <w:jc w:val="both"/>
        <w:rPr>
          <w:rFonts w:ascii="GHEA Grapalat" w:hAnsi="GHEA Grapalat" w:cs="Sylfaen"/>
          <w:b/>
          <w:sz w:val="20"/>
          <w:lang w:val="hy-AM"/>
        </w:rPr>
      </w:pPr>
      <w:r>
        <w:rPr>
          <w:rFonts w:ascii="GHEA Grapalat" w:hAnsi="GHEA Grapalat" w:cs="Sylfaen"/>
          <w:sz w:val="20"/>
          <w:lang w:val="hy-AM"/>
        </w:rPr>
        <w:t>4.4 Եթե պայմանագրի 4.3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4.3 կետով սահման</w:t>
      </w:r>
      <w:r>
        <w:rPr>
          <w:rFonts w:ascii="GHEA Grapalat" w:hAnsi="GHEA Grapalat" w:cs="Sylfaen"/>
          <w:sz w:val="20"/>
          <w:lang w:val="hy-AM"/>
        </w:rPr>
        <w:softHyphen/>
      </w:r>
      <w:r>
        <w:rPr>
          <w:rFonts w:ascii="GHEA Grapalat" w:hAnsi="GHEA Grapalat" w:cs="Sylfaen"/>
          <w:sz w:val="20"/>
          <w:lang w:val="hy-AM"/>
        </w:rPr>
        <w:t>ված վերջնաժամկետին հաջորդող աշխատանքային օրը Պատվիրատուն   Կապալառուին տրամադրում իր կողմից հաստատված հանձնման-ընդունման արձանա</w:t>
      </w:r>
      <w:r>
        <w:rPr>
          <w:rFonts w:ascii="GHEA Grapalat" w:hAnsi="GHEA Grapalat" w:cs="Sylfaen"/>
          <w:sz w:val="20"/>
          <w:lang w:val="hy-AM"/>
        </w:rPr>
        <w:softHyphen/>
      </w:r>
      <w:r>
        <w:rPr>
          <w:rFonts w:ascii="GHEA Grapalat" w:hAnsi="GHEA Grapalat" w:cs="Sylfaen"/>
          <w:sz w:val="20"/>
          <w:lang w:val="hy-AM"/>
        </w:rPr>
        <w:t>գրությունը:</w:t>
      </w:r>
    </w:p>
    <w:p w14:paraId="4363A4A0">
      <w:pPr>
        <w:ind w:firstLine="720"/>
        <w:jc w:val="both"/>
        <w:rPr>
          <w:rFonts w:ascii="GHEA Grapalat" w:hAnsi="GHEA Grapalat" w:cs="Times Armenian"/>
          <w:sz w:val="20"/>
          <w:szCs w:val="20"/>
          <w:lang w:val="hy-AM"/>
        </w:rPr>
      </w:pPr>
      <w:r>
        <w:rPr>
          <w:rFonts w:ascii="GHEA Grapalat" w:hAnsi="GHEA Grapalat"/>
          <w:sz w:val="20"/>
          <w:szCs w:val="20"/>
          <w:lang w:val="hy-AM"/>
        </w:rPr>
        <w:t>4.</w:t>
      </w:r>
      <w:r>
        <w:rPr>
          <w:rFonts w:ascii="GHEA Grapalat" w:hAnsi="GHEA Grapalat"/>
          <w:sz w:val="20"/>
          <w:szCs w:val="20"/>
          <w:lang w:val="pt-BR"/>
        </w:rPr>
        <w:t>5</w:t>
      </w:r>
      <w:r>
        <w:rPr>
          <w:rFonts w:ascii="GHEA Grapalat" w:hAnsi="GHEA Grapalat"/>
          <w:sz w:val="20"/>
          <w:szCs w:val="20"/>
          <w:lang w:val="hy-AM"/>
        </w:rPr>
        <w:tab/>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առանձին</w:t>
      </w:r>
      <w:r>
        <w:rPr>
          <w:rFonts w:ascii="GHEA Grapalat" w:hAnsi="GHEA Grapalat" w:cs="Times Armenian"/>
          <w:sz w:val="20"/>
          <w:szCs w:val="20"/>
          <w:lang w:val="hy-AM"/>
        </w:rPr>
        <w:t xml:space="preserve"> </w:t>
      </w:r>
      <w:r>
        <w:rPr>
          <w:rFonts w:ascii="GHEA Grapalat" w:hAnsi="GHEA Grapalat" w:cs="Sylfaen"/>
          <w:sz w:val="20"/>
          <w:szCs w:val="20"/>
          <w:lang w:val="hy-AM"/>
        </w:rPr>
        <w:t>տեսակի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աշխատանքների</w:t>
      </w:r>
      <w:r>
        <w:rPr>
          <w:rFonts w:ascii="GHEA Grapalat" w:hAnsi="GHEA Grapalat" w:cs="Times Armenian"/>
          <w:sz w:val="20"/>
          <w:szCs w:val="20"/>
          <w:lang w:val="hy-AM"/>
        </w:rPr>
        <w:t xml:space="preserve">, </w:t>
      </w:r>
      <w:r>
        <w:rPr>
          <w:rFonts w:ascii="GHEA Grapalat" w:hAnsi="GHEA Grapalat" w:cs="Sylfaen"/>
          <w:sz w:val="20"/>
          <w:szCs w:val="20"/>
          <w:lang w:val="hy-AM"/>
        </w:rPr>
        <w:t>փուլերի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ծավալների</w:t>
      </w:r>
      <w:r>
        <w:rPr>
          <w:rFonts w:ascii="GHEA Grapalat" w:hAnsi="GHEA Grapalat" w:cs="Times Armenian"/>
          <w:sz w:val="20"/>
          <w:szCs w:val="20"/>
          <w:lang w:val="hy-AM"/>
        </w:rPr>
        <w:t xml:space="preserve"> </w:t>
      </w:r>
      <w:r>
        <w:rPr>
          <w:rFonts w:ascii="GHEA Grapalat" w:hAnsi="GHEA Grapalat" w:cs="Sylfaen"/>
          <w:sz w:val="20"/>
          <w:szCs w:val="20"/>
          <w:lang w:val="hy-AM"/>
        </w:rPr>
        <w:t>արդյունքները</w:t>
      </w:r>
      <w:r>
        <w:rPr>
          <w:rFonts w:ascii="GHEA Grapalat" w:hAnsi="GHEA Grapalat" w:cs="Times Armenian"/>
          <w:sz w:val="20"/>
          <w:szCs w:val="20"/>
          <w:lang w:val="hy-AM"/>
        </w:rPr>
        <w:t xml:space="preserve"> </w:t>
      </w:r>
      <w:r>
        <w:rPr>
          <w:rFonts w:ascii="GHEA Grapalat" w:hAnsi="GHEA Grapalat" w:cs="Sylfaen"/>
          <w:sz w:val="20"/>
          <w:szCs w:val="20"/>
          <w:lang w:val="hy-AM"/>
        </w:rPr>
        <w:t>նախագծանախահաշվային</w:t>
      </w:r>
      <w:r>
        <w:rPr>
          <w:rFonts w:ascii="GHEA Grapalat" w:hAnsi="GHEA Grapalat" w:cs="Times Armenian"/>
          <w:sz w:val="20"/>
          <w:szCs w:val="20"/>
          <w:lang w:val="hy-AM"/>
        </w:rPr>
        <w:t xml:space="preserve"> </w:t>
      </w:r>
      <w:r>
        <w:rPr>
          <w:rFonts w:ascii="GHEA Grapalat" w:hAnsi="GHEA Grapalat" w:cs="Sylfaen"/>
          <w:sz w:val="20"/>
          <w:szCs w:val="20"/>
          <w:lang w:val="hy-AM"/>
        </w:rPr>
        <w:t>փաստաթղթերին</w:t>
      </w:r>
      <w:r>
        <w:rPr>
          <w:rFonts w:ascii="GHEA Grapalat" w:hAnsi="GHEA Grapalat" w:cs="Times Armenian"/>
          <w:sz w:val="20"/>
          <w:szCs w:val="20"/>
          <w:lang w:val="hy-AM"/>
        </w:rPr>
        <w:t xml:space="preserve"> </w:t>
      </w:r>
      <w:r>
        <w:rPr>
          <w:rFonts w:ascii="GHEA Grapalat" w:hAnsi="GHEA Grapalat" w:cs="Sylfaen"/>
          <w:sz w:val="20"/>
          <w:szCs w:val="20"/>
          <w:lang w:val="hy-AM"/>
        </w:rPr>
        <w:t>չհամապատասխանելու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երկկողմ</w:t>
      </w:r>
      <w:r>
        <w:rPr>
          <w:rFonts w:ascii="GHEA Grapalat" w:hAnsi="GHEA Grapalat" w:cs="Times Armenian"/>
          <w:sz w:val="20"/>
          <w:szCs w:val="20"/>
          <w:lang w:val="hy-AM"/>
        </w:rPr>
        <w:t xml:space="preserve"> </w:t>
      </w:r>
      <w:r>
        <w:rPr>
          <w:rFonts w:ascii="GHEA Grapalat" w:hAnsi="GHEA Grapalat" w:cs="Sylfaen"/>
          <w:sz w:val="20"/>
          <w:szCs w:val="20"/>
          <w:lang w:val="hy-AM"/>
        </w:rPr>
        <w:t>ակտ</w:t>
      </w:r>
      <w:r>
        <w:rPr>
          <w:rFonts w:ascii="GHEA Grapalat" w:hAnsi="GHEA Grapalat" w:cs="Times Armenian"/>
          <w:sz w:val="20"/>
          <w:szCs w:val="20"/>
          <w:lang w:val="hy-AM"/>
        </w:rPr>
        <w:t xml:space="preserve">` </w:t>
      </w:r>
      <w:r>
        <w:rPr>
          <w:rFonts w:ascii="GHEA Grapalat" w:hAnsi="GHEA Grapalat" w:cs="Sylfaen"/>
          <w:sz w:val="20"/>
          <w:szCs w:val="20"/>
          <w:lang w:val="hy-AM"/>
        </w:rPr>
        <w:t>թվարկելով</w:t>
      </w:r>
      <w:r>
        <w:rPr>
          <w:rFonts w:ascii="GHEA Grapalat" w:hAnsi="GHEA Grapalat" w:cs="Times Armenian"/>
          <w:sz w:val="20"/>
          <w:szCs w:val="20"/>
          <w:lang w:val="hy-AM"/>
        </w:rPr>
        <w:t xml:space="preserve"> </w:t>
      </w:r>
      <w:r>
        <w:rPr>
          <w:rFonts w:ascii="GHEA Grapalat" w:hAnsi="GHEA Grapalat" w:cs="Sylfaen"/>
          <w:sz w:val="20"/>
          <w:szCs w:val="20"/>
          <w:lang w:val="hy-AM"/>
        </w:rPr>
        <w:t>թերությունների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վերացման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պահանջվող</w:t>
      </w:r>
      <w:r>
        <w:rPr>
          <w:rFonts w:ascii="GHEA Grapalat" w:hAnsi="GHEA Grapalat" w:cs="Times Armenian"/>
          <w:sz w:val="20"/>
          <w:szCs w:val="20"/>
          <w:lang w:val="hy-AM"/>
        </w:rPr>
        <w:t xml:space="preserve">` </w:t>
      </w:r>
      <w:r>
        <w:rPr>
          <w:rFonts w:ascii="GHEA Grapalat" w:hAnsi="GHEA Grapalat" w:cs="Sylfaen"/>
          <w:sz w:val="20"/>
          <w:szCs w:val="20"/>
          <w:lang w:val="hy-AM"/>
        </w:rPr>
        <w:t>կատարման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գնի</w:t>
      </w:r>
      <w:r>
        <w:rPr>
          <w:rFonts w:ascii="GHEA Grapalat" w:hAnsi="GHEA Grapalat" w:cs="Times Armenian"/>
          <w:sz w:val="20"/>
          <w:szCs w:val="20"/>
          <w:lang w:val="hy-AM"/>
        </w:rPr>
        <w:t xml:space="preserve"> </w:t>
      </w:r>
      <w:r>
        <w:rPr>
          <w:rFonts w:ascii="GHEA Grapalat" w:hAnsi="GHEA Grapalat" w:cs="Sylfaen"/>
          <w:sz w:val="20"/>
          <w:szCs w:val="20"/>
          <w:lang w:val="hy-AM"/>
        </w:rPr>
        <w:t>սահմաններում</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լրացուցիչ</w:t>
      </w:r>
      <w:r>
        <w:rPr>
          <w:rFonts w:ascii="GHEA Grapalat" w:hAnsi="GHEA Grapalat" w:cs="Times Armenian"/>
          <w:sz w:val="20"/>
          <w:szCs w:val="20"/>
          <w:lang w:val="hy-AM"/>
        </w:rPr>
        <w:t xml:space="preserve"> </w:t>
      </w:r>
      <w:r>
        <w:rPr>
          <w:rFonts w:ascii="GHEA Grapalat" w:hAnsi="GHEA Grapalat" w:cs="Sylfaen"/>
          <w:sz w:val="20"/>
          <w:szCs w:val="20"/>
          <w:lang w:val="hy-AM"/>
        </w:rPr>
        <w:t>վճարի</w:t>
      </w:r>
      <w:r>
        <w:rPr>
          <w:rFonts w:ascii="GHEA Grapalat" w:hAnsi="GHEA Grapalat" w:cs="Times Armenian"/>
          <w:sz w:val="20"/>
          <w:szCs w:val="20"/>
          <w:lang w:val="hy-AM"/>
        </w:rPr>
        <w:t xml:space="preserve">, </w:t>
      </w:r>
      <w:r>
        <w:rPr>
          <w:rFonts w:ascii="GHEA Grapalat" w:hAnsi="GHEA Grapalat" w:cs="Sylfaen"/>
          <w:sz w:val="20"/>
          <w:szCs w:val="20"/>
          <w:lang w:val="hy-AM"/>
        </w:rPr>
        <w:t>կատարել</w:t>
      </w:r>
      <w:r>
        <w:rPr>
          <w:rFonts w:ascii="GHEA Grapalat" w:hAnsi="GHEA Grapalat" w:cs="Times Armenian"/>
          <w:sz w:val="20"/>
          <w:szCs w:val="20"/>
          <w:lang w:val="hy-AM"/>
        </w:rPr>
        <w:t xml:space="preserve"> </w:t>
      </w:r>
      <w:r>
        <w:rPr>
          <w:rFonts w:ascii="GHEA Grapalat" w:hAnsi="GHEA Grapalat" w:cs="Sylfaen"/>
          <w:sz w:val="20"/>
          <w:szCs w:val="20"/>
          <w:lang w:val="hy-AM"/>
        </w:rPr>
        <w:t>անհրաժեշտ</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աշխատանքներ</w:t>
      </w:r>
      <w:r>
        <w:rPr>
          <w:rFonts w:ascii="GHEA Grapalat" w:hAnsi="GHEA Grapalat" w:cs="Tahoma"/>
          <w:sz w:val="20"/>
          <w:szCs w:val="20"/>
          <w:lang w:val="hy-AM"/>
        </w:rPr>
        <w:t>։</w:t>
      </w:r>
    </w:p>
    <w:p w14:paraId="60AF724D">
      <w:pPr>
        <w:pStyle w:val="54"/>
        <w:spacing w:line="240" w:lineRule="auto"/>
        <w:ind w:firstLine="0"/>
        <w:rPr>
          <w:rFonts w:ascii="GHEA Mariam" w:hAnsi="GHEA Mariam"/>
          <w:spacing w:val="-8"/>
          <w:sz w:val="20"/>
          <w:lang w:val="pt-BR"/>
        </w:rPr>
      </w:pPr>
      <w:r>
        <w:rPr>
          <w:rFonts w:ascii="GHEA Grapalat" w:hAnsi="GHEA Grapalat" w:cs="Sylfaen"/>
          <w:sz w:val="20"/>
          <w:lang w:val="hy-AM"/>
        </w:rPr>
        <w:t xml:space="preserve">         4.6 Աշխատանքն</w:t>
      </w:r>
      <w:r>
        <w:rPr>
          <w:rFonts w:ascii="GHEA Grapalat" w:hAnsi="GHEA Grapalat" w:cs="Arial"/>
          <w:sz w:val="20"/>
          <w:lang w:val="hy-AM"/>
        </w:rPr>
        <w:t xml:space="preserve"> </w:t>
      </w:r>
      <w:r>
        <w:rPr>
          <w:rFonts w:ascii="GHEA Grapalat" w:hAnsi="GHEA Grapalat" w:cs="Sylfaen"/>
          <w:sz w:val="20"/>
          <w:lang w:val="hy-AM"/>
        </w:rPr>
        <w:t>ընդունելիս կիրառվում են նաև հետևյալ պայմանները`</w:t>
      </w:r>
      <w:r>
        <w:rPr>
          <w:rFonts w:ascii="GHEA Mariam" w:hAnsi="GHEA Mariam"/>
          <w:spacing w:val="-8"/>
          <w:sz w:val="20"/>
          <w:lang w:val="pt-BR"/>
        </w:rPr>
        <w:t xml:space="preserve"> </w:t>
      </w:r>
    </w:p>
    <w:p w14:paraId="45C0EE8E">
      <w:pPr>
        <w:pStyle w:val="54"/>
        <w:spacing w:line="240" w:lineRule="auto"/>
        <w:rPr>
          <w:rFonts w:ascii="GHEA Grapalat" w:hAnsi="GHEA Grapalat" w:cs="Sylfaen"/>
          <w:sz w:val="20"/>
          <w:lang w:val="hy-AM"/>
        </w:rPr>
      </w:pPr>
      <w:r>
        <w:rPr>
          <w:rFonts w:ascii="GHEA Grapalat" w:hAnsi="GHEA Grapalat" w:cs="Sylfaen"/>
          <w:sz w:val="20"/>
          <w:lang w:val="hy-AM"/>
        </w:rPr>
        <w:t>1) Կապալառուի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ավարտված շինարարությունն ընդունող հանձնաժողով (այսուհետ՝ ընդունող Հանձնաժողով) ձևավորելու և կատարված աշխատանքներն ընդունելու համար.</w:t>
      </w:r>
    </w:p>
    <w:p w14:paraId="158C9DB9">
      <w:pPr>
        <w:pStyle w:val="54"/>
        <w:spacing w:line="240" w:lineRule="auto"/>
        <w:rPr>
          <w:rFonts w:ascii="GHEA Grapalat" w:hAnsi="GHEA Grapalat" w:cs="Sylfaen"/>
          <w:sz w:val="20"/>
          <w:lang w:val="hy-AM"/>
        </w:rPr>
      </w:pPr>
      <w:r>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4E8B7768">
      <w:pPr>
        <w:pStyle w:val="54"/>
        <w:spacing w:line="240" w:lineRule="auto"/>
        <w:rPr>
          <w:rFonts w:ascii="GHEA Grapalat" w:hAnsi="GHEA Grapalat" w:cs="Sylfaen"/>
          <w:sz w:val="20"/>
          <w:lang w:val="hy-AM"/>
        </w:rPr>
      </w:pPr>
      <w:r>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5770A945">
      <w:pPr>
        <w:pStyle w:val="54"/>
        <w:spacing w:line="240" w:lineRule="auto"/>
        <w:rPr>
          <w:rFonts w:ascii="GHEA Grapalat" w:hAnsi="GHEA Grapalat" w:cs="Sylfaen"/>
          <w:sz w:val="20"/>
          <w:lang w:val="hy-AM"/>
        </w:rPr>
      </w:pPr>
      <w:r>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181AA9C4">
      <w:pPr>
        <w:pStyle w:val="54"/>
        <w:spacing w:line="240" w:lineRule="auto"/>
        <w:rPr>
          <w:rFonts w:ascii="GHEA Grapalat" w:hAnsi="GHEA Grapalat" w:cs="Sylfaen"/>
          <w:sz w:val="20"/>
          <w:lang w:val="hy-AM"/>
        </w:rPr>
      </w:pPr>
      <w:r>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51EF74AE">
      <w:pPr>
        <w:pStyle w:val="54"/>
        <w:spacing w:line="240" w:lineRule="auto"/>
        <w:rPr>
          <w:rFonts w:ascii="GHEA Grapalat" w:hAnsi="GHEA Grapalat" w:cs="Sylfaen"/>
          <w:sz w:val="20"/>
          <w:lang w:val="hy-AM"/>
        </w:rPr>
      </w:pPr>
      <w:r>
        <w:rPr>
          <w:rFonts w:ascii="GHEA Grapalat" w:hAnsi="GHEA Grapalat" w:cs="Sylfaen"/>
          <w:sz w:val="20"/>
          <w:lang w:val="hy-AM"/>
        </w:rPr>
        <w:t>բ. չի համապատասխանում պայմանագրի պայմաններին, ապա արձանագրություն չի ստորագրվում.</w:t>
      </w:r>
    </w:p>
    <w:p w14:paraId="6A5C250E">
      <w:pPr>
        <w:pStyle w:val="54"/>
        <w:spacing w:line="240" w:lineRule="auto"/>
        <w:rPr>
          <w:rFonts w:ascii="GHEA Grapalat" w:hAnsi="GHEA Grapalat" w:cs="Sylfaen"/>
          <w:sz w:val="20"/>
          <w:lang w:val="hy-AM"/>
        </w:rPr>
      </w:pPr>
      <w:r>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6C066EDD">
      <w:pPr>
        <w:tabs>
          <w:tab w:val="left" w:pos="1276"/>
        </w:tabs>
        <w:ind w:firstLine="720"/>
        <w:jc w:val="both"/>
        <w:rPr>
          <w:rFonts w:ascii="GHEA Grapalat" w:hAnsi="GHEA Grapalat"/>
          <w:lang w:val="hy-AM"/>
        </w:rPr>
      </w:pPr>
    </w:p>
    <w:p w14:paraId="4DD7F9E3">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5. </w:t>
      </w:r>
      <w:r>
        <w:rPr>
          <w:rFonts w:ascii="GHEA Grapalat" w:hAnsi="GHEA Grapalat" w:cs="Sylfaen"/>
          <w:b/>
          <w:sz w:val="20"/>
          <w:szCs w:val="20"/>
          <w:lang w:val="hy-AM"/>
        </w:rPr>
        <w:t>ԱՇԽԱՏԱՆՔԻ</w:t>
      </w:r>
      <w:r>
        <w:rPr>
          <w:rFonts w:ascii="GHEA Grapalat" w:hAnsi="GHEA Grapalat" w:cs="Times Armenian"/>
          <w:b/>
          <w:sz w:val="20"/>
          <w:szCs w:val="20"/>
          <w:lang w:val="hy-AM"/>
        </w:rPr>
        <w:t xml:space="preserve"> </w:t>
      </w:r>
      <w:r>
        <w:rPr>
          <w:rFonts w:ascii="GHEA Grapalat" w:hAnsi="GHEA Grapalat" w:cs="Sylfaen"/>
          <w:b/>
          <w:sz w:val="20"/>
          <w:szCs w:val="20"/>
          <w:lang w:val="hy-AM"/>
        </w:rPr>
        <w:t>ԳԻՆԸ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ՎԱՐՁԱՏՐՈՒԹՅՈՒՆԸ</w:t>
      </w:r>
    </w:p>
    <w:p w14:paraId="719A5EFD">
      <w:pPr>
        <w:tabs>
          <w:tab w:val="left" w:pos="1276"/>
        </w:tabs>
        <w:ind w:firstLine="720"/>
        <w:jc w:val="both"/>
        <w:rPr>
          <w:rFonts w:ascii="GHEA Grapalat" w:hAnsi="GHEA Grapalat"/>
          <w:sz w:val="20"/>
          <w:szCs w:val="20"/>
          <w:lang w:val="hy-AM"/>
        </w:rPr>
      </w:pPr>
    </w:p>
    <w:p w14:paraId="4A3B14D5">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5.1 Սույն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ընդհանուր</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կազմում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ներառում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իրականացվող</w:t>
      </w:r>
      <w:r>
        <w:rPr>
          <w:rFonts w:ascii="GHEA Grapalat" w:hAnsi="GHEA Grapalat" w:cs="Times Armenian"/>
          <w:sz w:val="20"/>
          <w:szCs w:val="20"/>
          <w:lang w:val="hy-AM"/>
        </w:rPr>
        <w:t xml:space="preserve"> </w:t>
      </w:r>
      <w:r>
        <w:rPr>
          <w:rFonts w:ascii="GHEA Grapalat" w:hAnsi="GHEA Grapalat" w:cs="Sylfaen"/>
          <w:sz w:val="20"/>
          <w:szCs w:val="20"/>
          <w:lang w:val="hy-AM"/>
        </w:rPr>
        <w:t>բոլոր</w:t>
      </w:r>
      <w:r>
        <w:rPr>
          <w:rFonts w:ascii="GHEA Grapalat" w:hAnsi="GHEA Grapalat" w:cs="Times Armenian"/>
          <w:sz w:val="20"/>
          <w:szCs w:val="20"/>
          <w:lang w:val="hy-AM"/>
        </w:rPr>
        <w:t xml:space="preserve"> </w:t>
      </w:r>
      <w:r>
        <w:rPr>
          <w:rFonts w:ascii="GHEA Grapalat" w:hAnsi="GHEA Grapalat" w:cs="Sylfaen"/>
          <w:sz w:val="20"/>
          <w:szCs w:val="20"/>
          <w:lang w:val="hy-AM"/>
        </w:rPr>
        <w:t>ծախսերը</w:t>
      </w:r>
      <w:r>
        <w:rPr>
          <w:rFonts w:ascii="GHEA Grapalat" w:hAnsi="GHEA Grapalat" w:cs="Times Armenian"/>
          <w:sz w:val="20"/>
          <w:szCs w:val="20"/>
          <w:lang w:val="hy-AM"/>
        </w:rPr>
        <w:t xml:space="preserve">, </w:t>
      </w:r>
      <w:r>
        <w:rPr>
          <w:rFonts w:ascii="GHEA Grapalat" w:hAnsi="GHEA Grapalat" w:cs="Sylfaen"/>
          <w:sz w:val="20"/>
          <w:szCs w:val="20"/>
          <w:lang w:val="hy-AM"/>
        </w:rPr>
        <w:t>ընդ</w:t>
      </w:r>
      <w:r>
        <w:rPr>
          <w:rFonts w:ascii="GHEA Grapalat" w:hAnsi="GHEA Grapalat" w:cs="Times Armenian"/>
          <w:sz w:val="20"/>
          <w:szCs w:val="20"/>
          <w:lang w:val="hy-AM"/>
        </w:rPr>
        <w:t xml:space="preserve"> </w:t>
      </w:r>
      <w:r>
        <w:rPr>
          <w:rFonts w:ascii="GHEA Grapalat" w:hAnsi="GHEA Grapalat" w:cs="Sylfaen"/>
          <w:sz w:val="20"/>
          <w:szCs w:val="20"/>
          <w:lang w:val="hy-AM"/>
        </w:rPr>
        <w:t>որում</w:t>
      </w:r>
      <w:r>
        <w:rPr>
          <w:rFonts w:ascii="GHEA Grapalat" w:hAnsi="GHEA Grapalat" w:cs="Times Armenian"/>
          <w:sz w:val="20"/>
          <w:szCs w:val="20"/>
          <w:lang w:val="hy-AM"/>
        </w:rPr>
        <w:t xml:space="preserve">` </w:t>
      </w:r>
    </w:p>
    <w:p w14:paraId="579B1235">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    1-</w:t>
      </w:r>
      <w:r>
        <w:rPr>
          <w:rFonts w:ascii="GHEA Grapalat" w:hAnsi="GHEA Grapalat" w:cs="Sylfaen"/>
          <w:sz w:val="20"/>
          <w:szCs w:val="20"/>
          <w:lang w:val="hy-AM"/>
        </w:rPr>
        <w:t>ին</w:t>
      </w:r>
      <w:r>
        <w:rPr>
          <w:rFonts w:ascii="GHEA Grapalat" w:hAnsi="GHEA Grapalat" w:cs="Times Armenian"/>
          <w:sz w:val="20"/>
          <w:szCs w:val="20"/>
          <w:lang w:val="hy-AM"/>
        </w:rPr>
        <w:t xml:space="preserve"> </w:t>
      </w:r>
      <w:r>
        <w:rPr>
          <w:rFonts w:ascii="GHEA Grapalat" w:hAnsi="GHEA Grapalat" w:cs="Sylfaen"/>
          <w:sz w:val="20"/>
          <w:szCs w:val="20"/>
          <w:lang w:val="hy-AM"/>
        </w:rPr>
        <w:t>չափաբաժին</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Fonts w:ascii="GHEA Grapalat" w:hAnsi="GHEA Grapalat" w:cs="Tahoma"/>
          <w:sz w:val="20"/>
          <w:szCs w:val="20"/>
          <w:lang w:val="hy-AM"/>
        </w:rPr>
        <w:t>։</w:t>
      </w:r>
    </w:p>
    <w:p w14:paraId="73166B7E">
      <w:pPr>
        <w:tabs>
          <w:tab w:val="left" w:pos="1276"/>
        </w:tabs>
        <w:ind w:firstLine="720"/>
        <w:jc w:val="both"/>
        <w:rPr>
          <w:rFonts w:ascii="GHEA Grapalat" w:hAnsi="GHEA Grapalat"/>
          <w:sz w:val="20"/>
          <w:szCs w:val="20"/>
          <w:lang w:val="hy-AM"/>
        </w:rPr>
      </w:pPr>
      <w:r>
        <w:rPr>
          <w:rFonts w:ascii="GHEA Grapalat" w:hAnsi="GHEA Grapalat" w:cs="Times Armenian"/>
          <w:sz w:val="20"/>
          <w:szCs w:val="20"/>
          <w:lang w:val="hy-AM"/>
        </w:rPr>
        <w:t xml:space="preserve">     ------------------------------------------------------------------------------------------------------------------</w:t>
      </w:r>
    </w:p>
    <w:p w14:paraId="3E26C4B9">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    n-</w:t>
      </w:r>
      <w:r>
        <w:rPr>
          <w:rFonts w:ascii="GHEA Grapalat" w:hAnsi="GHEA Grapalat" w:cs="Sylfaen"/>
          <w:sz w:val="20"/>
          <w:szCs w:val="20"/>
          <w:lang w:val="hy-AM"/>
        </w:rPr>
        <w:t>րդ</w:t>
      </w:r>
      <w:r>
        <w:rPr>
          <w:rFonts w:ascii="GHEA Grapalat" w:hAnsi="GHEA Grapalat" w:cs="Times Armenian"/>
          <w:sz w:val="20"/>
          <w:szCs w:val="20"/>
          <w:lang w:val="hy-AM"/>
        </w:rPr>
        <w:t xml:space="preserve"> </w:t>
      </w:r>
      <w:r>
        <w:rPr>
          <w:rFonts w:ascii="GHEA Grapalat" w:hAnsi="GHEA Grapalat" w:cs="Sylfaen"/>
          <w:sz w:val="20"/>
          <w:szCs w:val="20"/>
          <w:lang w:val="hy-AM"/>
        </w:rPr>
        <w:t>չափաբաժին</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w:t>
      </w:r>
      <w:r>
        <w:rPr>
          <w:rFonts w:ascii="GHEA Grapalat" w:hAnsi="GHEA Grapalat" w:cs="Times Armenian"/>
          <w:sz w:val="20"/>
          <w:szCs w:val="20"/>
          <w:lang w:val="hy-AM"/>
        </w:rPr>
        <w:t xml:space="preserve">` </w:t>
      </w:r>
      <w:r>
        <w:rPr>
          <w:rFonts w:ascii="GHEA Grapalat" w:hAnsi="GHEA Grapalat" w:cs="Sylfaen"/>
          <w:sz w:val="20"/>
          <w:szCs w:val="20"/>
          <w:lang w:val="hy-AM"/>
        </w:rPr>
        <w:t>որից</w:t>
      </w:r>
      <w:r>
        <w:rPr>
          <w:rFonts w:ascii="GHEA Grapalat" w:hAnsi="GHEA Grapalat" w:cs="Times Armenian"/>
          <w:sz w:val="20"/>
          <w:szCs w:val="20"/>
          <w:lang w:val="hy-AM"/>
        </w:rPr>
        <w:t xml:space="preserve">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ԱԱՀ</w:t>
      </w:r>
      <w:r>
        <w:rPr>
          <w:rFonts w:ascii="GHEA Grapalat" w:hAnsi="GHEA Grapalat" w:cs="Times Armenian"/>
          <w:sz w:val="20"/>
          <w:szCs w:val="20"/>
          <w:lang w:val="hy-AM"/>
        </w:rPr>
        <w:t>-</w:t>
      </w:r>
      <w:r>
        <w:rPr>
          <w:rFonts w:ascii="GHEA Grapalat" w:hAnsi="GHEA Grapalat" w:cs="Sylfaen"/>
          <w:sz w:val="20"/>
          <w:szCs w:val="20"/>
          <w:lang w:val="hy-AM"/>
        </w:rPr>
        <w:t>ն:</w:t>
      </w:r>
      <w:r>
        <w:rPr>
          <w:rStyle w:val="30"/>
          <w:rFonts w:ascii="GHEA Grapalat" w:hAnsi="GHEA Grapalat" w:cs="Sylfaen"/>
          <w:sz w:val="20"/>
          <w:szCs w:val="20"/>
          <w:lang w:val="hy-AM"/>
        </w:rPr>
        <w:footnoteReference w:id="17"/>
      </w:r>
    </w:p>
    <w:p w14:paraId="7055C219">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 xml:space="preserve">5.1.1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գնից</w:t>
      </w:r>
      <w:r>
        <w:rPr>
          <w:rFonts w:ascii="GHEA Grapalat" w:hAnsi="GHEA Grapalat" w:cs="Times Armenian"/>
          <w:sz w:val="20"/>
          <w:szCs w:val="20"/>
          <w:lang w:val="hy-AM"/>
        </w:rPr>
        <w:t xml:space="preserve">` մինչև ----------- (--------------------------)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դրամը</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փոխանցում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w:t>
      </w:r>
      <w:r>
        <w:rPr>
          <w:rFonts w:ascii="GHEA Grapalat" w:hAnsi="GHEA Grapalat" w:cs="Times Armenian"/>
          <w:sz w:val="20"/>
          <w:szCs w:val="20"/>
          <w:lang w:val="hy-AM"/>
        </w:rPr>
        <w:t xml:space="preserve"> </w:t>
      </w:r>
      <w:r>
        <w:rPr>
          <w:rFonts w:ascii="GHEA Grapalat" w:hAnsi="GHEA Grapalat" w:cs="Sylfaen"/>
          <w:sz w:val="20"/>
          <w:szCs w:val="20"/>
          <w:lang w:val="hy-AM"/>
        </w:rPr>
        <w:t>բանկային</w:t>
      </w:r>
      <w:r>
        <w:rPr>
          <w:rFonts w:ascii="GHEA Grapalat" w:hAnsi="GHEA Grapalat" w:cs="Times Armenian"/>
          <w:sz w:val="20"/>
          <w:szCs w:val="20"/>
          <w:lang w:val="hy-AM"/>
        </w:rPr>
        <w:t xml:space="preserve"> </w:t>
      </w:r>
      <w:r>
        <w:rPr>
          <w:rFonts w:ascii="GHEA Grapalat" w:hAnsi="GHEA Grapalat" w:cs="Sylfaen"/>
          <w:sz w:val="20"/>
          <w:szCs w:val="20"/>
          <w:lang w:val="hy-AM"/>
        </w:rPr>
        <w:t>հաշվին</w:t>
      </w:r>
      <w:r>
        <w:rPr>
          <w:rFonts w:ascii="GHEA Grapalat" w:hAnsi="GHEA Grapalat" w:cs="Times Armenian"/>
          <w:sz w:val="20"/>
          <w:szCs w:val="20"/>
          <w:lang w:val="hy-AM"/>
        </w:rPr>
        <w:t xml:space="preserve">` </w:t>
      </w:r>
      <w:r>
        <w:rPr>
          <w:rFonts w:ascii="GHEA Grapalat" w:hAnsi="GHEA Grapalat" w:cs="Sylfaen"/>
          <w:sz w:val="20"/>
          <w:szCs w:val="20"/>
          <w:lang w:val="hy-AM"/>
        </w:rPr>
        <w:t>որպես</w:t>
      </w:r>
      <w:r>
        <w:rPr>
          <w:rFonts w:ascii="GHEA Grapalat" w:hAnsi="GHEA Grapalat" w:cs="Times Armenian"/>
          <w:sz w:val="20"/>
          <w:szCs w:val="20"/>
          <w:lang w:val="hy-AM"/>
        </w:rPr>
        <w:t xml:space="preserve"> </w:t>
      </w:r>
      <w:r>
        <w:rPr>
          <w:rFonts w:ascii="GHEA Grapalat" w:hAnsi="GHEA Grapalat" w:cs="Sylfaen"/>
          <w:sz w:val="20"/>
          <w:szCs w:val="20"/>
          <w:lang w:val="hy-AM"/>
        </w:rPr>
        <w:t>կանխավճար</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25043192">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 xml:space="preserve">Ընդ որում կանխավճար հատկացվում է, եթե Կապալառուն </w:t>
      </w:r>
      <w:r>
        <w:rPr>
          <w:rFonts w:ascii="GHEA Grapalat" w:hAnsi="GHEA Grapalat"/>
          <w:sz w:val="20"/>
          <w:lang w:val="hy-AM"/>
        </w:rPr>
        <w:t>ամբողջությամբ ապահովել է շինարարության կազմակերպման աշխատանքների մեկնարկման փուլում նախատեսված միջոցառումները՝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վերաբերյալ առկա է տվյալ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Pr>
          <w:rFonts w:ascii="GHEA Grapalat" w:hAnsi="GHEA Grapalat" w:cs="Times Armenian"/>
          <w:sz w:val="20"/>
          <w:lang w:val="hy-AM"/>
        </w:rPr>
        <w:t>:</w:t>
      </w:r>
      <w:r>
        <w:rPr>
          <w:rStyle w:val="30"/>
          <w:rFonts w:ascii="GHEA Grapalat" w:hAnsi="GHEA Grapalat" w:cs="Times Armenian"/>
          <w:sz w:val="20"/>
          <w:lang w:val="hy-AM"/>
        </w:rPr>
        <w:footnoteReference w:id="18"/>
      </w:r>
    </w:p>
    <w:p w14:paraId="2CEE6483">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Կանխավճարի</w:t>
      </w:r>
      <w:r>
        <w:rPr>
          <w:rFonts w:ascii="GHEA Grapalat" w:hAnsi="GHEA Grapalat" w:cs="Arial"/>
          <w:sz w:val="20"/>
          <w:szCs w:val="20"/>
          <w:lang w:val="hy-AM"/>
        </w:rPr>
        <w:t xml:space="preserve"> </w:t>
      </w:r>
      <w:r>
        <w:rPr>
          <w:rFonts w:ascii="GHEA Grapalat" w:hAnsi="GHEA Grapalat" w:cs="Sylfaen"/>
          <w:sz w:val="20"/>
          <w:szCs w:val="20"/>
          <w:lang w:val="hy-AM"/>
        </w:rPr>
        <w:t>մարումն</w:t>
      </w:r>
      <w:r>
        <w:rPr>
          <w:rFonts w:ascii="GHEA Grapalat" w:hAnsi="GHEA Grapalat" w:cs="Arial"/>
          <w:sz w:val="20"/>
          <w:szCs w:val="20"/>
          <w:lang w:val="hy-AM"/>
        </w:rPr>
        <w:t xml:space="preserve"> </w:t>
      </w:r>
      <w:r>
        <w:rPr>
          <w:rFonts w:ascii="GHEA Grapalat" w:hAnsi="GHEA Grapalat" w:cs="Sylfaen"/>
          <w:sz w:val="20"/>
          <w:szCs w:val="20"/>
          <w:lang w:val="hy-AM"/>
        </w:rPr>
        <w:t>իրականացվում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հանձնման-ընդունման</w:t>
      </w:r>
      <w:r>
        <w:rPr>
          <w:rFonts w:ascii="GHEA Grapalat" w:hAnsi="GHEA Grapalat" w:cs="Arial"/>
          <w:sz w:val="20"/>
          <w:szCs w:val="20"/>
          <w:lang w:val="hy-AM"/>
        </w:rPr>
        <w:t xml:space="preserve"> </w:t>
      </w:r>
      <w:r>
        <w:rPr>
          <w:rFonts w:ascii="GHEA Grapalat" w:hAnsi="GHEA Grapalat" w:cs="Sylfaen"/>
          <w:sz w:val="20"/>
          <w:szCs w:val="20"/>
          <w:lang w:val="hy-AM"/>
        </w:rPr>
        <w:t>արձանագրությունների</w:t>
      </w:r>
      <w:r>
        <w:rPr>
          <w:rFonts w:ascii="GHEA Grapalat" w:hAnsi="GHEA Grapalat" w:cs="Arial"/>
          <w:sz w:val="20"/>
          <w:szCs w:val="20"/>
          <w:lang w:val="hy-AM"/>
        </w:rPr>
        <w:t xml:space="preserve"> </w:t>
      </w:r>
      <w:r>
        <w:rPr>
          <w:rFonts w:ascii="GHEA Grapalat" w:hAnsi="GHEA Grapalat" w:cs="Sylfaen"/>
          <w:sz w:val="20"/>
          <w:szCs w:val="20"/>
          <w:lang w:val="hy-AM"/>
        </w:rPr>
        <w:t>հիման</w:t>
      </w:r>
      <w:r>
        <w:rPr>
          <w:rFonts w:ascii="GHEA Grapalat" w:hAnsi="GHEA Grapalat" w:cs="Arial"/>
          <w:sz w:val="20"/>
          <w:szCs w:val="20"/>
          <w:lang w:val="hy-AM"/>
        </w:rPr>
        <w:t xml:space="preserve"> </w:t>
      </w:r>
      <w:r>
        <w:rPr>
          <w:rFonts w:ascii="GHEA Grapalat" w:hAnsi="GHEA Grapalat" w:cs="Sylfaen"/>
          <w:sz w:val="20"/>
          <w:szCs w:val="20"/>
          <w:lang w:val="hy-AM"/>
        </w:rPr>
        <w:t>վրա</w:t>
      </w:r>
      <w:r>
        <w:rPr>
          <w:rFonts w:ascii="GHEA Grapalat" w:hAnsi="GHEA Grapalat" w:cs="Arial"/>
          <w:sz w:val="20"/>
          <w:szCs w:val="20"/>
          <w:lang w:val="hy-AM"/>
        </w:rPr>
        <w:t xml:space="preserve"> </w:t>
      </w:r>
      <w:r>
        <w:rPr>
          <w:rFonts w:ascii="GHEA Grapalat" w:hAnsi="GHEA Grapalat" w:cs="Sylfaen"/>
          <w:sz w:val="20"/>
          <w:szCs w:val="20"/>
          <w:lang w:val="hy-AM"/>
        </w:rPr>
        <w:t>կատարվող</w:t>
      </w:r>
      <w:r>
        <w:rPr>
          <w:rFonts w:ascii="GHEA Grapalat" w:hAnsi="GHEA Grapalat" w:cs="Arial"/>
          <w:sz w:val="20"/>
          <w:szCs w:val="20"/>
          <w:lang w:val="hy-AM"/>
        </w:rPr>
        <w:t xml:space="preserve"> </w:t>
      </w:r>
      <w:r>
        <w:rPr>
          <w:rFonts w:ascii="GHEA Grapalat" w:hAnsi="GHEA Grapalat" w:cs="Sylfaen"/>
          <w:sz w:val="20"/>
          <w:szCs w:val="20"/>
          <w:lang w:val="hy-AM"/>
        </w:rPr>
        <w:t>վճարումներից</w:t>
      </w:r>
      <w:r>
        <w:rPr>
          <w:rFonts w:ascii="GHEA Grapalat" w:hAnsi="GHEA Grapalat" w:cs="Arial"/>
          <w:sz w:val="20"/>
          <w:szCs w:val="20"/>
          <w:lang w:val="hy-AM"/>
        </w:rPr>
        <w:t xml:space="preserve"> </w:t>
      </w:r>
      <w:r>
        <w:rPr>
          <w:rFonts w:ascii="GHEA Grapalat" w:hAnsi="GHEA Grapalat" w:cs="Sylfaen"/>
          <w:sz w:val="20"/>
          <w:szCs w:val="20"/>
          <w:lang w:val="hy-AM"/>
        </w:rPr>
        <w:t>նվազեցումներ</w:t>
      </w:r>
      <w:r>
        <w:rPr>
          <w:rFonts w:ascii="GHEA Grapalat" w:hAnsi="GHEA Grapalat" w:cs="Arial"/>
          <w:sz w:val="20"/>
          <w:szCs w:val="20"/>
          <w:lang w:val="hy-AM"/>
        </w:rPr>
        <w:t xml:space="preserve"> (</w:t>
      </w:r>
      <w:r>
        <w:rPr>
          <w:rFonts w:ascii="GHEA Grapalat" w:hAnsi="GHEA Grapalat" w:cs="Sylfaen"/>
          <w:sz w:val="20"/>
          <w:szCs w:val="20"/>
          <w:lang w:val="hy-AM"/>
        </w:rPr>
        <w:t>պահումներ</w:t>
      </w:r>
      <w:r>
        <w:rPr>
          <w:rFonts w:ascii="GHEA Grapalat" w:hAnsi="GHEA Grapalat" w:cs="Arial"/>
          <w:sz w:val="20"/>
          <w:szCs w:val="20"/>
          <w:lang w:val="hy-AM"/>
        </w:rPr>
        <w:t xml:space="preserve">) </w:t>
      </w:r>
      <w:r>
        <w:rPr>
          <w:rFonts w:ascii="GHEA Grapalat" w:hAnsi="GHEA Grapalat" w:cs="Sylfaen"/>
          <w:sz w:val="20"/>
          <w:szCs w:val="20"/>
          <w:lang w:val="hy-AM"/>
        </w:rPr>
        <w:t>կատարելու</w:t>
      </w:r>
      <w:r>
        <w:rPr>
          <w:rFonts w:ascii="GHEA Grapalat" w:hAnsi="GHEA Grapalat" w:cs="Arial"/>
          <w:sz w:val="20"/>
          <w:szCs w:val="20"/>
          <w:lang w:val="hy-AM"/>
        </w:rPr>
        <w:t xml:space="preserve"> </w:t>
      </w:r>
      <w:r>
        <w:rPr>
          <w:rFonts w:ascii="GHEA Grapalat" w:hAnsi="GHEA Grapalat" w:cs="Sylfaen"/>
          <w:sz w:val="20"/>
          <w:szCs w:val="20"/>
          <w:lang w:val="hy-AM"/>
        </w:rPr>
        <w:t>ձևով</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lang w:val="hy-AM"/>
        </w:rPr>
        <w:t>Ընդ որում մինչև կանխավճարի ամբողջական մարումը, Կապալառուին վճարումներ չեն կատարվում</w:t>
      </w:r>
      <w:r>
        <w:rPr>
          <w:rFonts w:ascii="GHEA Grapalat" w:hAnsi="GHEA Grapalat" w:cs="Sylfaen"/>
          <w:sz w:val="20"/>
          <w:szCs w:val="20"/>
          <w:lang w:val="hy-AM"/>
        </w:rPr>
        <w:t>:</w:t>
      </w:r>
      <w:r>
        <w:rPr>
          <w:rStyle w:val="30"/>
          <w:rFonts w:ascii="GHEA Grapalat" w:hAnsi="GHEA Grapalat" w:cs="Sylfaen"/>
          <w:sz w:val="20"/>
          <w:szCs w:val="20"/>
          <w:lang w:val="hy-AM"/>
        </w:rPr>
        <w:footnoteReference w:id="19"/>
      </w:r>
    </w:p>
    <w:p w14:paraId="5092D174">
      <w:pPr>
        <w:tabs>
          <w:tab w:val="left" w:pos="0"/>
          <w:tab w:val="left" w:pos="720"/>
          <w:tab w:val="left" w:pos="900"/>
        </w:tabs>
        <w:jc w:val="both"/>
        <w:rPr>
          <w:rFonts w:ascii="GHEA Grapalat" w:hAnsi="GHEA Grapalat"/>
          <w:sz w:val="20"/>
          <w:szCs w:val="20"/>
          <w:lang w:val="hy-AM"/>
        </w:rPr>
      </w:pPr>
      <w:r>
        <w:rPr>
          <w:rFonts w:ascii="GHEA Grapalat" w:hAnsi="GHEA Grapalat" w:cs="Sylfaen"/>
          <w:sz w:val="20"/>
          <w:szCs w:val="20"/>
          <w:lang w:val="hy-AM"/>
        </w:rPr>
        <w:t xml:space="preserve">        </w:t>
      </w:r>
      <w:r>
        <w:rPr>
          <w:rFonts w:ascii="GHEA Grapalat" w:hAnsi="GHEA Grapalat"/>
          <w:sz w:val="20"/>
          <w:szCs w:val="20"/>
          <w:lang w:val="hy-AM"/>
        </w:rPr>
        <w:t xml:space="preserve">5.2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imes Armenian"/>
          <w:sz w:val="20"/>
          <w:szCs w:val="20"/>
          <w:lang w:val="hy-AM"/>
        </w:rPr>
        <w:t xml:space="preserve"> </w:t>
      </w:r>
      <w:r>
        <w:rPr>
          <w:rFonts w:ascii="GHEA Grapalat" w:hAnsi="GHEA Grapalat" w:cs="Sylfaen"/>
          <w:sz w:val="20"/>
          <w:szCs w:val="20"/>
          <w:lang w:val="hy-AM"/>
        </w:rPr>
        <w:t>կայուն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չունի</w:t>
      </w:r>
      <w:r>
        <w:rPr>
          <w:rFonts w:ascii="GHEA Grapalat" w:hAnsi="GHEA Grapalat" w:cs="Times Armenian"/>
          <w:sz w:val="20"/>
          <w:szCs w:val="20"/>
          <w:lang w:val="hy-AM"/>
        </w:rPr>
        <w:t xml:space="preserve"> </w:t>
      </w:r>
      <w:r>
        <w:rPr>
          <w:rFonts w:ascii="GHEA Grapalat" w:hAnsi="GHEA Grapalat" w:cs="Sylfaen"/>
          <w:sz w:val="20"/>
          <w:szCs w:val="20"/>
          <w:lang w:val="hy-AM"/>
        </w:rPr>
        <w:t>պահանջել</w:t>
      </w:r>
      <w:r>
        <w:rPr>
          <w:rFonts w:ascii="GHEA Grapalat" w:hAnsi="GHEA Grapalat" w:cs="Times Armenian"/>
          <w:sz w:val="20"/>
          <w:szCs w:val="20"/>
          <w:lang w:val="hy-AM"/>
        </w:rPr>
        <w:t xml:space="preserve"> </w:t>
      </w:r>
      <w:r>
        <w:rPr>
          <w:rFonts w:ascii="GHEA Grapalat" w:hAnsi="GHEA Grapalat" w:cs="Sylfaen"/>
          <w:sz w:val="20"/>
          <w:szCs w:val="20"/>
          <w:lang w:val="hy-AM"/>
        </w:rPr>
        <w:t>ավելացնելու</w:t>
      </w:r>
      <w:r>
        <w:rPr>
          <w:rFonts w:ascii="GHEA Grapalat" w:hAnsi="GHEA Grapalat" w:cs="Times Armenian"/>
          <w:sz w:val="20"/>
          <w:szCs w:val="20"/>
          <w:lang w:val="hy-AM"/>
        </w:rPr>
        <w:t xml:space="preserve">, </w:t>
      </w:r>
      <w:r>
        <w:rPr>
          <w:rFonts w:ascii="GHEA Grapalat" w:hAnsi="GHEA Grapalat" w:cs="Sylfaen"/>
          <w:sz w:val="20"/>
          <w:szCs w:val="20"/>
          <w:lang w:val="hy-AM"/>
        </w:rPr>
        <w:t>իսկ</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նվազեցնելու</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գինը</w:t>
      </w:r>
      <w:r>
        <w:rPr>
          <w:rFonts w:ascii="GHEA Grapalat" w:hAnsi="GHEA Grapalat" w:cs="Tahoma"/>
          <w:sz w:val="20"/>
          <w:szCs w:val="20"/>
          <w:lang w:val="hy-AM"/>
        </w:rPr>
        <w:t>։</w:t>
      </w:r>
    </w:p>
    <w:p w14:paraId="2B7A1D24">
      <w:pPr>
        <w:tabs>
          <w:tab w:val="left" w:pos="0"/>
          <w:tab w:val="left" w:pos="720"/>
          <w:tab w:val="left" w:pos="900"/>
        </w:tabs>
        <w:jc w:val="both"/>
        <w:rPr>
          <w:rFonts w:ascii="GHEA Grapalat" w:hAnsi="GHEA Grapalat" w:cs="Sylfaen"/>
          <w:sz w:val="20"/>
          <w:szCs w:val="20"/>
          <w:lang w:val="hy-AM"/>
        </w:rPr>
      </w:pPr>
      <w:r>
        <w:rPr>
          <w:rFonts w:ascii="GHEA Grapalat" w:hAnsi="GHEA Grapalat" w:cs="Sylfaen"/>
          <w:sz w:val="20"/>
          <w:szCs w:val="20"/>
          <w:lang w:val="hy-AM"/>
        </w:rPr>
        <w:t xml:space="preserve">       5.3</w:t>
      </w:r>
      <w:r>
        <w:rPr>
          <w:rFonts w:ascii="GHEA Grapalat" w:hAnsi="GHEA Grapalat" w:cs="Sylfaen"/>
          <w:sz w:val="20"/>
          <w:szCs w:val="20"/>
          <w:lang w:val="hy-AM"/>
        </w:rPr>
        <w:tab/>
      </w:r>
      <w:r>
        <w:rPr>
          <w:rFonts w:ascii="GHEA Grapalat" w:hAnsi="GHEA Grapalat" w:cs="Sylfaen"/>
          <w:sz w:val="20"/>
          <w:szCs w:val="20"/>
          <w:lang w:val="hy-AM"/>
        </w:rPr>
        <w:t xml:space="preserve"> Պատվիրատուն</w:t>
      </w:r>
      <w:r>
        <w:rPr>
          <w:rFonts w:ascii="GHEA Grapalat" w:hAnsi="GHEA Grapalat" w:cs="Times Armenian"/>
          <w:sz w:val="20"/>
          <w:szCs w:val="20"/>
          <w:lang w:val="hy-AM"/>
        </w:rPr>
        <w:t xml:space="preserve"> </w:t>
      </w:r>
      <w:r>
        <w:rPr>
          <w:rFonts w:ascii="GHEA Grapalat" w:hAnsi="GHEA Grapalat" w:cs="Sylfaen"/>
          <w:sz w:val="20"/>
          <w:szCs w:val="20"/>
          <w:lang w:val="hy-AM"/>
        </w:rPr>
        <w:t>վճարում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06BCCB4B">
      <w:pPr>
        <w:tabs>
          <w:tab w:val="left" w:pos="0"/>
          <w:tab w:val="left" w:pos="720"/>
          <w:tab w:val="left" w:pos="900"/>
        </w:tabs>
        <w:jc w:val="both"/>
        <w:rPr>
          <w:rFonts w:ascii="GHEA Grapalat" w:hAnsi="GHEA Grapalat" w:cs="Sylfaen"/>
          <w:sz w:val="20"/>
          <w:szCs w:val="20"/>
          <w:lang w:val="hy-AM"/>
        </w:rPr>
      </w:pPr>
      <w:r>
        <w:rPr>
          <w:rFonts w:ascii="GHEA Grapalat" w:hAnsi="GHEA Grapalat"/>
          <w:sz w:val="20"/>
          <w:lang w:val="hy-AM"/>
        </w:rPr>
        <w:tab/>
      </w:r>
      <w:r>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---ը։ </w:t>
      </w:r>
    </w:p>
    <w:p w14:paraId="13CFAE3A">
      <w:pPr>
        <w:ind w:firstLine="709"/>
        <w:jc w:val="both"/>
        <w:rPr>
          <w:rFonts w:ascii="GHEA Grapalat" w:hAnsi="GHEA Grapalat"/>
          <w:sz w:val="20"/>
          <w:lang w:val="hy-AM"/>
        </w:rPr>
      </w:pPr>
      <w:r>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Style w:val="30"/>
          <w:rFonts w:ascii="GHEA Grapalat" w:hAnsi="GHEA Grapalat"/>
          <w:sz w:val="20"/>
          <w:lang w:val="hy-AM"/>
        </w:rPr>
        <w:footnoteReference w:id="20"/>
      </w:r>
    </w:p>
    <w:p w14:paraId="215BA07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5327D450">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3A08EE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ՆԳ-ն հրավերով հրապարակված շինարարական աշխատանքների նախահաշվային գինն է.</w:t>
      </w:r>
    </w:p>
    <w:p w14:paraId="03A5605B">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7A6E452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ՎԳ –ն ծավալաթերթ-նախահաշվով սահմանված աշխատանքների դիմաց վճարվող գումարն է:</w:t>
      </w:r>
    </w:p>
    <w:p w14:paraId="735F7E38">
      <w:pPr>
        <w:tabs>
          <w:tab w:val="left" w:pos="0"/>
          <w:tab w:val="left" w:pos="720"/>
          <w:tab w:val="left" w:pos="900"/>
        </w:tabs>
        <w:jc w:val="both"/>
        <w:rPr>
          <w:rFonts w:ascii="GHEA Grapalat" w:hAnsi="GHEA Grapalat" w:cs="Times Armenian"/>
          <w:sz w:val="20"/>
          <w:szCs w:val="20"/>
          <w:lang w:val="hy-AM"/>
        </w:rPr>
      </w:pPr>
    </w:p>
    <w:p w14:paraId="317A2C32">
      <w:pPr>
        <w:tabs>
          <w:tab w:val="left" w:pos="1276"/>
        </w:tabs>
        <w:ind w:firstLine="720"/>
        <w:jc w:val="both"/>
        <w:rPr>
          <w:rFonts w:ascii="GHEA Grapalat" w:hAnsi="GHEA Grapalat" w:cs="Sylfaen"/>
          <w:lang w:val="hy-AM"/>
        </w:rPr>
      </w:pPr>
    </w:p>
    <w:p w14:paraId="36FE4BC3">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6.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ՊԱՏԱՍԽԱՆԱՏՎՈՒԹՅՈՒՆԸ</w:t>
      </w:r>
    </w:p>
    <w:p w14:paraId="54AD4A43">
      <w:pPr>
        <w:tabs>
          <w:tab w:val="left" w:pos="1276"/>
        </w:tabs>
        <w:ind w:firstLine="720"/>
        <w:jc w:val="both"/>
        <w:rPr>
          <w:rFonts w:ascii="GHEA Grapalat" w:hAnsi="GHEA Grapalat"/>
          <w:sz w:val="20"/>
          <w:szCs w:val="20"/>
          <w:lang w:val="hy-AM"/>
        </w:rPr>
      </w:pPr>
      <w:r>
        <w:rPr>
          <w:rFonts w:ascii="GHEA Grapalat" w:hAnsi="GHEA Grapalat"/>
          <w:sz w:val="20"/>
          <w:szCs w:val="20"/>
          <w:lang w:val="hy-AM"/>
        </w:rPr>
        <w:t>6.1</w:t>
      </w:r>
      <w:r>
        <w:rPr>
          <w:rFonts w:ascii="GHEA Grapalat" w:hAnsi="GHEA Grapalat"/>
          <w:sz w:val="20"/>
          <w:szCs w:val="20"/>
          <w:lang w:val="hy-AM"/>
        </w:rPr>
        <w:tab/>
      </w:r>
      <w:r>
        <w:rPr>
          <w:rFonts w:ascii="GHEA Grapalat" w:hAnsi="GHEA Grapalat" w:cs="Sylfaen"/>
          <w:sz w:val="20"/>
          <w:szCs w:val="20"/>
          <w:lang w:val="hy-AM"/>
        </w:rPr>
        <w:t>Կապալառուն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որակի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ներառյալ</w:t>
      </w:r>
      <w:r>
        <w:rPr>
          <w:rFonts w:ascii="GHEA Grapalat" w:hAnsi="GHEA Grapalat" w:cs="Times Armenian"/>
          <w:sz w:val="20"/>
          <w:szCs w:val="20"/>
          <w:lang w:val="hy-AM"/>
        </w:rPr>
        <w:t xml:space="preserve"> </w:t>
      </w:r>
      <w:r>
        <w:rPr>
          <w:rFonts w:ascii="GHEA Grapalat" w:hAnsi="GHEA Grapalat" w:cs="Sylfaen"/>
          <w:sz w:val="20"/>
          <w:szCs w:val="20"/>
          <w:lang w:val="hy-AM"/>
        </w:rPr>
        <w:t>օրացուցային</w:t>
      </w:r>
      <w:r>
        <w:rPr>
          <w:rFonts w:ascii="GHEA Grapalat" w:hAnsi="GHEA Grapalat" w:cs="Times Armenian"/>
          <w:sz w:val="20"/>
          <w:szCs w:val="20"/>
          <w:lang w:val="hy-AM"/>
        </w:rPr>
        <w:t xml:space="preserve"> </w:t>
      </w:r>
      <w:r>
        <w:rPr>
          <w:rFonts w:ascii="GHEA Grapalat" w:hAnsi="GHEA Grapalat" w:cs="Sylfaen"/>
          <w:sz w:val="20"/>
          <w:szCs w:val="20"/>
          <w:lang w:val="hy-AM"/>
        </w:rPr>
        <w:t>գրաֆիկը</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ժամկետի</w:t>
      </w:r>
      <w:r>
        <w:rPr>
          <w:rFonts w:ascii="GHEA Grapalat" w:hAnsi="GHEA Grapalat" w:cs="Times Armenian"/>
          <w:sz w:val="20"/>
          <w:szCs w:val="20"/>
          <w:lang w:val="hy-AM"/>
        </w:rPr>
        <w:t xml:space="preserve"> </w:t>
      </w:r>
      <w:r>
        <w:rPr>
          <w:rFonts w:ascii="GHEA Grapalat" w:hAnsi="GHEA Grapalat" w:cs="Sylfaen"/>
          <w:sz w:val="20"/>
          <w:szCs w:val="20"/>
          <w:lang w:val="hy-AM"/>
        </w:rPr>
        <w:t>պահպանման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ahoma"/>
          <w:sz w:val="20"/>
          <w:szCs w:val="20"/>
          <w:lang w:val="hy-AM"/>
        </w:rPr>
        <w:t>։</w:t>
      </w:r>
    </w:p>
    <w:p w14:paraId="1706BEB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78CE315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r>
      <w:r>
        <w:rPr>
          <w:rFonts w:ascii="GHEA Grapalat" w:hAnsi="GHEA Grapalat"/>
          <w:sz w:val="20"/>
          <w:szCs w:val="20"/>
          <w:lang w:val="hy-AM"/>
        </w:rPr>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տասնորդական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Style w:val="30"/>
          <w:rFonts w:ascii="GHEA Grapalat" w:hAnsi="GHEA Grapalat" w:cs="Sylfaen"/>
          <w:sz w:val="20"/>
          <w:szCs w:val="20"/>
          <w:lang w:val="hy-AM"/>
        </w:rPr>
        <w:footnoteReference w:id="21"/>
      </w:r>
      <w:r>
        <w:rPr>
          <w:rFonts w:ascii="GHEA Grapalat" w:hAnsi="GHEA Grapalat" w:cs="Sylfaen"/>
          <w:sz w:val="20"/>
          <w:szCs w:val="20"/>
          <w:lang w:val="hy-AM"/>
        </w:rPr>
        <w:t xml:space="preserve"> </w:t>
      </w:r>
      <w:r>
        <w:rPr>
          <w:rFonts w:ascii="GHEA Grapalat" w:hAnsi="GHEA Grapalat"/>
          <w:sz w:val="20"/>
          <w:lang w:val="hy-AM"/>
        </w:rPr>
        <w:t xml:space="preserve"> Ընդ որում տուգանքը հաշվարկվում է նաև աշխատանքի արդյունքը սույն պայմանագրով սահմանված ժամկետում կատարելու, սակայն պատվիրատուի կողմից այդ չընդունվելու դեպքում:  </w:t>
      </w:r>
    </w:p>
    <w:p w14:paraId="1946BFED">
      <w:pPr>
        <w:tabs>
          <w:tab w:val="left" w:pos="1276"/>
        </w:tabs>
        <w:ind w:firstLine="720"/>
        <w:jc w:val="both"/>
        <w:rPr>
          <w:rFonts w:ascii="GHEA Grapalat" w:hAnsi="GHEA Grapalat"/>
          <w:sz w:val="20"/>
          <w:szCs w:val="20"/>
          <w:lang w:val="hy-AM"/>
        </w:rPr>
      </w:pPr>
      <w:r>
        <w:rPr>
          <w:rFonts w:ascii="GHEA Grapalat" w:hAnsi="GHEA Grapalat"/>
          <w:sz w:val="20"/>
          <w:szCs w:val="20"/>
          <w:lang w:val="hy-AM"/>
        </w:rPr>
        <w:t>6.4</w:t>
      </w:r>
      <w:r>
        <w:rPr>
          <w:rFonts w:ascii="GHEA Grapalat" w:hAnsi="GHEA Grapalat"/>
          <w:sz w:val="20"/>
          <w:szCs w:val="20"/>
          <w:lang w:val="hy-AM"/>
        </w:rPr>
        <w:tab/>
      </w:r>
      <w:r>
        <w:rPr>
          <w:rFonts w:ascii="GHEA Grapalat" w:hAnsi="GHEA Grapalat"/>
          <w:sz w:val="20"/>
          <w:szCs w:val="20"/>
          <w:lang w:val="hy-AM"/>
        </w:rPr>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6.2</w:t>
      </w:r>
      <w:r>
        <w:rPr>
          <w:rFonts w:ascii="GHEA Grapalat" w:hAnsi="GHEA Grapalat" w:cs="Sylfaen"/>
          <w:sz w:val="20"/>
          <w:szCs w:val="20"/>
          <w:lang w:val="hy-AM"/>
        </w:rPr>
        <w:t>,</w:t>
      </w:r>
      <w:r>
        <w:rPr>
          <w:rFonts w:ascii="GHEA Grapalat" w:hAnsi="GHEA Grapalat" w:cs="Times Armenian"/>
          <w:sz w:val="20"/>
          <w:szCs w:val="20"/>
          <w:lang w:val="hy-AM"/>
        </w:rPr>
        <w:t xml:space="preserve"> 6.3 և 6.5.1 </w:t>
      </w:r>
      <w:r>
        <w:rPr>
          <w:rFonts w:ascii="GHEA Grapalat" w:hAnsi="GHEA Grapalat" w:cs="Sylfaen"/>
          <w:sz w:val="20"/>
          <w:szCs w:val="20"/>
          <w:lang w:val="hy-AM"/>
        </w:rPr>
        <w:t>կետերով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տույժը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տուգանքը</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հաշվանցվում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Կապալառուին</w:t>
      </w:r>
      <w:r>
        <w:rPr>
          <w:rFonts w:ascii="GHEA Grapalat" w:hAnsi="GHEA Grapalat" w:cs="Times Armenian"/>
          <w:sz w:val="20"/>
          <w:szCs w:val="20"/>
          <w:lang w:val="hy-AM"/>
        </w:rPr>
        <w:t xml:space="preserve"> </w:t>
      </w:r>
      <w:r>
        <w:rPr>
          <w:rFonts w:ascii="GHEA Grapalat" w:hAnsi="GHEA Grapalat" w:cs="Sylfaen"/>
          <w:sz w:val="20"/>
          <w:szCs w:val="20"/>
          <w:lang w:val="hy-AM"/>
        </w:rPr>
        <w:t>վճարվող</w:t>
      </w:r>
      <w:r>
        <w:rPr>
          <w:rFonts w:ascii="GHEA Grapalat" w:hAnsi="GHEA Grapalat" w:cs="Times Armenian"/>
          <w:sz w:val="20"/>
          <w:szCs w:val="20"/>
          <w:lang w:val="hy-AM"/>
        </w:rPr>
        <w:t xml:space="preserve"> </w:t>
      </w:r>
      <w:r>
        <w:rPr>
          <w:rFonts w:ascii="GHEA Grapalat" w:hAnsi="GHEA Grapalat" w:cs="Sylfaen"/>
          <w:sz w:val="20"/>
          <w:szCs w:val="20"/>
          <w:lang w:val="hy-AM"/>
        </w:rPr>
        <w:t>գումարների</w:t>
      </w:r>
      <w:r>
        <w:rPr>
          <w:rFonts w:ascii="GHEA Grapalat" w:hAnsi="GHEA Grapalat" w:cs="Arial"/>
          <w:sz w:val="20"/>
          <w:szCs w:val="20"/>
          <w:lang w:val="hy-AM"/>
        </w:rPr>
        <w:t xml:space="preserve"> </w:t>
      </w:r>
      <w:r>
        <w:rPr>
          <w:rFonts w:ascii="GHEA Grapalat" w:hAnsi="GHEA Grapalat" w:cs="Sylfaen"/>
          <w:sz w:val="20"/>
          <w:szCs w:val="20"/>
          <w:lang w:val="hy-AM"/>
        </w:rPr>
        <w:t>հետ</w:t>
      </w:r>
      <w:r>
        <w:rPr>
          <w:rFonts w:ascii="GHEA Grapalat" w:hAnsi="GHEA Grapalat" w:cs="Tahoma"/>
          <w:sz w:val="20"/>
          <w:szCs w:val="20"/>
          <w:lang w:val="hy-AM"/>
        </w:rPr>
        <w:t>։</w:t>
      </w:r>
    </w:p>
    <w:p w14:paraId="4A3DB64C">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6.5</w:t>
      </w:r>
      <w:r>
        <w:rPr>
          <w:rFonts w:ascii="GHEA Grapalat" w:hAnsi="GHEA Grapalat"/>
          <w:sz w:val="20"/>
          <w:szCs w:val="20"/>
          <w:lang w:val="hy-AM"/>
        </w:rPr>
        <w:tab/>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5.3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ժամկետների</w:t>
      </w:r>
      <w:r>
        <w:rPr>
          <w:rFonts w:ascii="GHEA Grapalat" w:hAnsi="GHEA Grapalat" w:cs="Times Armenian"/>
          <w:sz w:val="20"/>
          <w:szCs w:val="20"/>
          <w:lang w:val="hy-AM"/>
        </w:rPr>
        <w:t xml:space="preserve"> </w:t>
      </w:r>
      <w:r>
        <w:rPr>
          <w:rFonts w:ascii="GHEA Grapalat" w:hAnsi="GHEA Grapalat" w:cs="Sylfaen"/>
          <w:sz w:val="20"/>
          <w:szCs w:val="20"/>
          <w:lang w:val="hy-AM"/>
        </w:rPr>
        <w:t>խախտման</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ուշացված</w:t>
      </w:r>
      <w:r>
        <w:rPr>
          <w:rFonts w:ascii="GHEA Grapalat" w:hAnsi="GHEA Grapalat" w:cs="Times Armenian"/>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հաշվարկվում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տույժ</w:t>
      </w:r>
      <w:r>
        <w:rPr>
          <w:rFonts w:ascii="GHEA Grapalat" w:hAnsi="GHEA Grapalat" w:cs="Times Armenian"/>
          <w:sz w:val="20"/>
          <w:szCs w:val="20"/>
          <w:lang w:val="hy-AM"/>
        </w:rPr>
        <w:t xml:space="preserve">` </w:t>
      </w:r>
      <w:r>
        <w:rPr>
          <w:rFonts w:ascii="GHEA Grapalat" w:hAnsi="GHEA Grapalat" w:cs="Sylfaen"/>
          <w:sz w:val="20"/>
          <w:szCs w:val="20"/>
          <w:lang w:val="hy-AM"/>
        </w:rPr>
        <w:t>վճարման</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cs="Times Armenian"/>
          <w:sz w:val="20"/>
          <w:szCs w:val="20"/>
          <w:lang w:val="hy-AM"/>
        </w:rPr>
        <w:t xml:space="preserve">, </w:t>
      </w:r>
      <w:r>
        <w:rPr>
          <w:rFonts w:ascii="GHEA Grapalat" w:hAnsi="GHEA Grapalat" w:cs="Sylfaen"/>
          <w:sz w:val="20"/>
          <w:szCs w:val="20"/>
          <w:lang w:val="hy-AM"/>
        </w:rPr>
        <w:t>սակայն</w:t>
      </w:r>
      <w:r>
        <w:rPr>
          <w:rFonts w:ascii="GHEA Grapalat" w:hAnsi="GHEA Grapalat" w:cs="Times Armenian"/>
          <w:sz w:val="20"/>
          <w:szCs w:val="20"/>
          <w:lang w:val="hy-AM"/>
        </w:rPr>
        <w:t xml:space="preserve"> </w:t>
      </w:r>
      <w:r>
        <w:rPr>
          <w:rFonts w:ascii="GHEA Grapalat" w:hAnsi="GHEA Grapalat" w:cs="Sylfaen"/>
          <w:sz w:val="20"/>
          <w:szCs w:val="20"/>
          <w:lang w:val="hy-AM"/>
        </w:rPr>
        <w:t>չվճարված</w:t>
      </w:r>
      <w:r>
        <w:rPr>
          <w:rFonts w:ascii="GHEA Grapalat" w:hAnsi="GHEA Grapalat" w:cs="Times Armenian"/>
          <w:sz w:val="20"/>
          <w:szCs w:val="20"/>
          <w:lang w:val="hy-AM"/>
        </w:rPr>
        <w:t xml:space="preserve">  </w:t>
      </w:r>
      <w:r>
        <w:rPr>
          <w:rFonts w:ascii="GHEA Grapalat" w:hAnsi="GHEA Grapalat" w:cs="Sylfaen"/>
          <w:sz w:val="20"/>
          <w:szCs w:val="20"/>
          <w:lang w:val="hy-AM"/>
        </w:rPr>
        <w:t>գումարի</w:t>
      </w:r>
      <w:r>
        <w:rPr>
          <w:rFonts w:ascii="GHEA Grapalat" w:hAnsi="GHEA Grapalat" w:cs="Times Armenian"/>
          <w:sz w:val="20"/>
          <w:szCs w:val="20"/>
          <w:lang w:val="hy-AM"/>
        </w:rPr>
        <w:t xml:space="preserve"> 0,05 (</w:t>
      </w:r>
      <w:r>
        <w:rPr>
          <w:rFonts w:ascii="GHEA Grapalat" w:hAnsi="GHEA Grapalat" w:cs="Sylfaen"/>
          <w:sz w:val="20"/>
          <w:szCs w:val="20"/>
          <w:lang w:val="hy-AM"/>
        </w:rPr>
        <w:t>զրո</w:t>
      </w:r>
      <w:r>
        <w:rPr>
          <w:rFonts w:ascii="GHEA Grapalat" w:hAnsi="GHEA Grapalat" w:cs="Arial"/>
          <w:sz w:val="20"/>
          <w:szCs w:val="20"/>
          <w:lang w:val="hy-AM"/>
        </w:rPr>
        <w:t xml:space="preserve"> </w:t>
      </w:r>
      <w:r>
        <w:rPr>
          <w:rFonts w:ascii="GHEA Grapalat" w:hAnsi="GHEA Grapalat" w:cs="Sylfaen"/>
          <w:sz w:val="20"/>
          <w:szCs w:val="20"/>
          <w:lang w:val="hy-AM"/>
        </w:rPr>
        <w:t>ամբողջ</w:t>
      </w:r>
      <w:r>
        <w:rPr>
          <w:rFonts w:ascii="GHEA Grapalat" w:hAnsi="GHEA Grapalat" w:cs="Arial"/>
          <w:sz w:val="20"/>
          <w:szCs w:val="20"/>
          <w:lang w:val="hy-AM"/>
        </w:rPr>
        <w:t xml:space="preserve"> </w:t>
      </w:r>
      <w:r>
        <w:rPr>
          <w:rFonts w:ascii="GHEA Grapalat" w:hAnsi="GHEA Grapalat" w:cs="Sylfaen"/>
          <w:sz w:val="20"/>
          <w:szCs w:val="20"/>
          <w:lang w:val="hy-AM"/>
        </w:rPr>
        <w:t>հինգ</w:t>
      </w:r>
      <w:r>
        <w:rPr>
          <w:rFonts w:ascii="GHEA Grapalat" w:hAnsi="GHEA Grapalat" w:cs="Arial"/>
          <w:sz w:val="20"/>
          <w:szCs w:val="20"/>
          <w:lang w:val="hy-AM"/>
        </w:rPr>
        <w:t xml:space="preserve"> </w:t>
      </w:r>
      <w:r>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Times Armenian"/>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3C875B3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6.5.1 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յուրաքանչյուր արձանագրված դեպքի համար Կապալառուի նկատմամբ կիրառվում է պատասխանատվության հետևյալ միջոցները</w:t>
      </w:r>
      <w:r>
        <w:rPr>
          <w:rStyle w:val="30"/>
          <w:rFonts w:ascii="GHEA Grapalat" w:hAnsi="GHEA Grapalat" w:cs="Sylfaen"/>
          <w:sz w:val="20"/>
          <w:szCs w:val="20"/>
          <w:lang w:val="hy-AM"/>
        </w:rPr>
        <w:footnoteReference w:id="22"/>
      </w:r>
    </w:p>
    <w:p w14:paraId="2FC37CD7">
      <w:pPr>
        <w:tabs>
          <w:tab w:val="left" w:pos="1276"/>
        </w:tabs>
        <w:ind w:firstLine="720"/>
        <w:jc w:val="both"/>
        <w:rPr>
          <w:rFonts w:ascii="GHEA Grapalat" w:hAnsi="GHEA Grapalat" w:cs="Sylfaen"/>
          <w:sz w:val="20"/>
          <w:szCs w:val="20"/>
          <w:lang w:val="hy-AM"/>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3367"/>
      </w:tblGrid>
      <w:tr w14:paraId="4FCE2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7999037E">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N</w:t>
            </w:r>
          </w:p>
        </w:tc>
        <w:tc>
          <w:tcPr>
            <w:tcW w:w="2631" w:type="dxa"/>
            <w:tcBorders>
              <w:top w:val="single" w:color="auto" w:sz="4" w:space="0"/>
              <w:left w:val="single" w:color="auto" w:sz="4" w:space="0"/>
              <w:bottom w:val="single" w:color="auto" w:sz="4" w:space="0"/>
              <w:right w:val="single" w:color="auto" w:sz="4" w:space="0"/>
            </w:tcBorders>
          </w:tcPr>
          <w:p w14:paraId="7E27EC3C">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2632" w:type="dxa"/>
            <w:tcBorders>
              <w:top w:val="single" w:color="auto" w:sz="4" w:space="0"/>
              <w:left w:val="single" w:color="auto" w:sz="4" w:space="0"/>
              <w:bottom w:val="single" w:color="auto" w:sz="4" w:space="0"/>
              <w:right w:val="single" w:color="auto" w:sz="4" w:space="0"/>
            </w:tcBorders>
          </w:tcPr>
          <w:p w14:paraId="5C9EB68D">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14:paraId="1D26F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33226FC6">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4B26DE2A">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2D25C5EE">
            <w:pPr>
              <w:tabs>
                <w:tab w:val="left" w:pos="1276"/>
              </w:tabs>
              <w:ind w:firstLine="720"/>
              <w:jc w:val="both"/>
              <w:rPr>
                <w:rFonts w:ascii="GHEA Grapalat" w:hAnsi="GHEA Grapalat" w:cs="Sylfaen"/>
                <w:sz w:val="20"/>
                <w:szCs w:val="20"/>
                <w:lang w:val="hy-AM"/>
              </w:rPr>
            </w:pPr>
          </w:p>
        </w:tc>
      </w:tr>
      <w:tr w14:paraId="4AF02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7B1EEE0B">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6C9F1D18">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2F2C20B9">
            <w:pPr>
              <w:tabs>
                <w:tab w:val="left" w:pos="1276"/>
              </w:tabs>
              <w:ind w:firstLine="720"/>
              <w:jc w:val="both"/>
              <w:rPr>
                <w:rFonts w:ascii="GHEA Grapalat" w:hAnsi="GHEA Grapalat" w:cs="Sylfaen"/>
                <w:sz w:val="20"/>
                <w:szCs w:val="20"/>
                <w:lang w:val="hy-AM"/>
              </w:rPr>
            </w:pPr>
          </w:p>
        </w:tc>
      </w:tr>
      <w:tr w14:paraId="6CC83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7B36ACCA">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7B8FABDA">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51C0CEBE">
            <w:pPr>
              <w:tabs>
                <w:tab w:val="left" w:pos="1276"/>
              </w:tabs>
              <w:ind w:firstLine="720"/>
              <w:jc w:val="both"/>
              <w:rPr>
                <w:rFonts w:ascii="GHEA Grapalat" w:hAnsi="GHEA Grapalat" w:cs="Sylfaen"/>
                <w:sz w:val="20"/>
                <w:szCs w:val="20"/>
                <w:lang w:val="hy-AM"/>
              </w:rPr>
            </w:pPr>
          </w:p>
        </w:tc>
      </w:tr>
      <w:tr w14:paraId="069A3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57B1A27D">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54B3753E">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03A5B194">
            <w:pPr>
              <w:tabs>
                <w:tab w:val="left" w:pos="1276"/>
              </w:tabs>
              <w:ind w:firstLine="720"/>
              <w:jc w:val="both"/>
              <w:rPr>
                <w:rFonts w:ascii="GHEA Grapalat" w:hAnsi="GHEA Grapalat" w:cs="Sylfaen"/>
                <w:sz w:val="20"/>
                <w:szCs w:val="20"/>
                <w:lang w:val="hy-AM"/>
              </w:rPr>
            </w:pPr>
          </w:p>
        </w:tc>
      </w:tr>
      <w:tr w14:paraId="7E78F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66317812">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12D82F78">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0AA1DBC6">
            <w:pPr>
              <w:tabs>
                <w:tab w:val="left" w:pos="1276"/>
              </w:tabs>
              <w:ind w:firstLine="720"/>
              <w:jc w:val="both"/>
              <w:rPr>
                <w:rFonts w:ascii="GHEA Grapalat" w:hAnsi="GHEA Grapalat" w:cs="Sylfaen"/>
                <w:sz w:val="20"/>
                <w:szCs w:val="20"/>
                <w:lang w:val="hy-AM"/>
              </w:rPr>
            </w:pPr>
          </w:p>
        </w:tc>
      </w:tr>
      <w:tr w14:paraId="7AE18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00E31782">
            <w:pPr>
              <w:tabs>
                <w:tab w:val="left" w:pos="1276"/>
              </w:tabs>
              <w:ind w:firstLine="720"/>
              <w:jc w:val="both"/>
              <w:rPr>
                <w:rFonts w:ascii="GHEA Grapalat" w:hAnsi="GHEA Grapalat" w:cs="Sylfaen"/>
                <w:sz w:val="20"/>
                <w:szCs w:val="20"/>
                <w:lang w:val="hy-AM"/>
              </w:rPr>
            </w:pPr>
          </w:p>
        </w:tc>
        <w:tc>
          <w:tcPr>
            <w:tcW w:w="2631" w:type="dxa"/>
            <w:tcBorders>
              <w:top w:val="single" w:color="auto" w:sz="4" w:space="0"/>
              <w:left w:val="single" w:color="auto" w:sz="4" w:space="0"/>
              <w:bottom w:val="single" w:color="auto" w:sz="4" w:space="0"/>
              <w:right w:val="single" w:color="auto" w:sz="4" w:space="0"/>
            </w:tcBorders>
          </w:tcPr>
          <w:p w14:paraId="23098B81">
            <w:pPr>
              <w:tabs>
                <w:tab w:val="left" w:pos="1276"/>
              </w:tabs>
              <w:ind w:firstLine="720"/>
              <w:jc w:val="both"/>
              <w:rPr>
                <w:rFonts w:ascii="GHEA Grapalat" w:hAnsi="GHEA Grapalat" w:cs="Sylfaen"/>
                <w:sz w:val="20"/>
                <w:szCs w:val="20"/>
                <w:lang w:val="hy-AM"/>
              </w:rPr>
            </w:pPr>
          </w:p>
        </w:tc>
        <w:tc>
          <w:tcPr>
            <w:tcW w:w="2632" w:type="dxa"/>
            <w:tcBorders>
              <w:top w:val="single" w:color="auto" w:sz="4" w:space="0"/>
              <w:left w:val="single" w:color="auto" w:sz="4" w:space="0"/>
              <w:bottom w:val="single" w:color="auto" w:sz="4" w:space="0"/>
              <w:right w:val="single" w:color="auto" w:sz="4" w:space="0"/>
            </w:tcBorders>
          </w:tcPr>
          <w:p w14:paraId="40398CF6">
            <w:pPr>
              <w:tabs>
                <w:tab w:val="left" w:pos="1276"/>
              </w:tabs>
              <w:ind w:firstLine="720"/>
              <w:jc w:val="both"/>
              <w:rPr>
                <w:rFonts w:ascii="GHEA Grapalat" w:hAnsi="GHEA Grapalat" w:cs="Sylfaen"/>
                <w:sz w:val="20"/>
                <w:szCs w:val="20"/>
                <w:lang w:val="hy-AM"/>
              </w:rPr>
            </w:pPr>
          </w:p>
        </w:tc>
      </w:tr>
    </w:tbl>
    <w:p w14:paraId="392E4D2B">
      <w:pPr>
        <w:tabs>
          <w:tab w:val="left" w:pos="1276"/>
        </w:tabs>
        <w:ind w:firstLine="720"/>
        <w:jc w:val="both"/>
        <w:rPr>
          <w:rFonts w:ascii="GHEA Grapalat" w:hAnsi="GHEA Grapalat" w:cs="Sylfaen"/>
          <w:sz w:val="20"/>
          <w:szCs w:val="20"/>
          <w:lang w:val="hy-AM"/>
        </w:rPr>
      </w:pPr>
    </w:p>
    <w:p w14:paraId="405345A9">
      <w:pPr>
        <w:tabs>
          <w:tab w:val="left" w:pos="1276"/>
        </w:tabs>
        <w:ind w:firstLine="720"/>
        <w:jc w:val="both"/>
        <w:rPr>
          <w:rFonts w:ascii="GHEA Grapalat" w:hAnsi="GHEA Grapalat"/>
          <w:sz w:val="20"/>
          <w:szCs w:val="20"/>
          <w:lang w:val="hy-AM"/>
        </w:rPr>
      </w:pPr>
      <w:r>
        <w:rPr>
          <w:rFonts w:ascii="GHEA Grapalat" w:hAnsi="GHEA Grapalat"/>
          <w:sz w:val="20"/>
          <w:szCs w:val="20"/>
          <w:lang w:val="hy-AM"/>
        </w:rPr>
        <w:t>6.6</w:t>
      </w:r>
      <w:r>
        <w:rPr>
          <w:rFonts w:ascii="GHEA Grapalat" w:hAnsi="GHEA Grapalat"/>
          <w:sz w:val="20"/>
          <w:szCs w:val="20"/>
          <w:lang w:val="hy-AM"/>
        </w:rPr>
        <w:tab/>
      </w:r>
      <w:r>
        <w:rPr>
          <w:rFonts w:ascii="GHEA Grapalat" w:hAnsi="GHEA Grapalat"/>
          <w:sz w:val="20"/>
          <w:szCs w:val="20"/>
          <w:lang w:val="hy-AM"/>
        </w:rPr>
        <w:t>Պ</w:t>
      </w:r>
      <w:r>
        <w:rPr>
          <w:rFonts w:ascii="GHEA Grapalat" w:hAnsi="GHEA Grapalat" w:cs="Sylfaen"/>
          <w:sz w:val="20"/>
          <w:szCs w:val="20"/>
          <w:lang w:val="hy-AM"/>
        </w:rPr>
        <w:t>այամանագրով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չնախատեսված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դեպքերում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ոչ</w:t>
      </w:r>
      <w:r>
        <w:rPr>
          <w:rFonts w:ascii="GHEA Grapalat" w:hAnsi="GHEA Grapalat" w:cs="Times Armenian"/>
          <w:sz w:val="20"/>
          <w:szCs w:val="20"/>
          <w:lang w:val="hy-AM"/>
        </w:rPr>
        <w:t xml:space="preserve"> </w:t>
      </w:r>
      <w:r>
        <w:rPr>
          <w:rFonts w:ascii="GHEA Grapalat" w:hAnsi="GHEA Grapalat" w:cs="Sylfaen"/>
          <w:sz w:val="20"/>
          <w:szCs w:val="20"/>
          <w:lang w:val="hy-AM"/>
        </w:rPr>
        <w:t>պատշաճ</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կրում</w:t>
      </w:r>
      <w:r>
        <w:rPr>
          <w:rFonts w:ascii="GHEA Grapalat" w:hAnsi="GHEA Grapalat" w:cs="Times Armenian"/>
          <w:sz w:val="20"/>
          <w:szCs w:val="20"/>
          <w:lang w:val="hy-AM"/>
        </w:rPr>
        <w:t xml:space="preserve"> </w:t>
      </w:r>
      <w:r>
        <w:rPr>
          <w:rFonts w:ascii="GHEA Grapalat" w:hAnsi="GHEA Grapalat" w:cs="Sylfaen"/>
          <w:sz w:val="20"/>
          <w:szCs w:val="20"/>
          <w:lang w:val="hy-AM"/>
        </w:rPr>
        <w:t>ՀՀ</w:t>
      </w:r>
      <w:r>
        <w:rPr>
          <w:rFonts w:ascii="GHEA Grapalat" w:hAnsi="GHEA Grapalat" w:cs="Times Armenian"/>
          <w:sz w:val="20"/>
          <w:szCs w:val="20"/>
          <w:lang w:val="hy-AM"/>
        </w:rPr>
        <w:t xml:space="preserve"> </w:t>
      </w:r>
      <w:r>
        <w:rPr>
          <w:rFonts w:ascii="GHEA Grapalat" w:hAnsi="GHEA Grapalat" w:cs="Sylfaen"/>
          <w:sz w:val="20"/>
          <w:szCs w:val="20"/>
          <w:lang w:val="hy-AM"/>
        </w:rPr>
        <w:t>օրենսդրությամբ</w:t>
      </w:r>
      <w:r>
        <w:rPr>
          <w:rFonts w:ascii="GHEA Grapalat" w:hAnsi="GHEA Grapalat" w:cs="Times Armenian"/>
          <w:sz w:val="20"/>
          <w:szCs w:val="20"/>
          <w:lang w:val="hy-AM"/>
        </w:rPr>
        <w:t xml:space="preserve"> </w:t>
      </w:r>
      <w:r>
        <w:rPr>
          <w:rFonts w:ascii="GHEA Grapalat" w:hAnsi="GHEA Grapalat" w:cs="Sylfaen"/>
          <w:sz w:val="20"/>
          <w:szCs w:val="20"/>
          <w:lang w:val="hy-AM"/>
        </w:rPr>
        <w:t>սահմանված</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55A43278">
      <w:pPr>
        <w:tabs>
          <w:tab w:val="left" w:pos="1276"/>
        </w:tabs>
        <w:ind w:firstLine="720"/>
        <w:jc w:val="both"/>
        <w:rPr>
          <w:rFonts w:ascii="GHEA Grapalat" w:hAnsi="GHEA Grapalat"/>
          <w:sz w:val="20"/>
          <w:szCs w:val="20"/>
          <w:lang w:val="hy-AM"/>
        </w:rPr>
      </w:pPr>
      <w:r>
        <w:rPr>
          <w:rFonts w:ascii="GHEA Grapalat" w:hAnsi="GHEA Grapalat"/>
          <w:sz w:val="20"/>
          <w:szCs w:val="20"/>
          <w:lang w:val="hy-AM"/>
        </w:rPr>
        <w:t>6.7</w:t>
      </w:r>
      <w:r>
        <w:rPr>
          <w:rFonts w:ascii="GHEA Grapalat" w:hAnsi="GHEA Grapalat"/>
          <w:sz w:val="20"/>
          <w:szCs w:val="20"/>
          <w:lang w:val="hy-AM"/>
        </w:rPr>
        <w:tab/>
      </w:r>
      <w:r>
        <w:rPr>
          <w:rFonts w:ascii="GHEA Grapalat" w:hAnsi="GHEA Grapalat" w:cs="Sylfaen"/>
          <w:sz w:val="20"/>
          <w:szCs w:val="20"/>
          <w:lang w:val="hy-AM"/>
        </w:rPr>
        <w:t>Տույժերի</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Arial"/>
          <w:sz w:val="20"/>
          <w:szCs w:val="20"/>
          <w:lang w:val="hy-AM"/>
        </w:rPr>
        <w:t xml:space="preserve"> (</w:t>
      </w:r>
      <w:r>
        <w:rPr>
          <w:rFonts w:ascii="GHEA Grapalat" w:hAnsi="GHEA Grapalat" w:cs="Sylfaen"/>
          <w:sz w:val="20"/>
          <w:szCs w:val="20"/>
          <w:lang w:val="hy-AM"/>
        </w:rPr>
        <w:t>կամ</w:t>
      </w:r>
      <w:r>
        <w:rPr>
          <w:rFonts w:ascii="GHEA Grapalat" w:hAnsi="GHEA Grapalat" w:cs="Arial"/>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տուգանքների</w:t>
      </w:r>
      <w:r>
        <w:rPr>
          <w:rFonts w:ascii="GHEA Grapalat" w:hAnsi="GHEA Grapalat" w:cs="Times Armenian"/>
          <w:sz w:val="20"/>
          <w:szCs w:val="20"/>
          <w:lang w:val="hy-AM"/>
        </w:rPr>
        <w:t xml:space="preserve"> </w:t>
      </w:r>
      <w:r>
        <w:rPr>
          <w:rFonts w:ascii="GHEA Grapalat" w:hAnsi="GHEA Grapalat" w:cs="Sylfaen"/>
          <w:sz w:val="20"/>
          <w:szCs w:val="20"/>
          <w:lang w:val="hy-AM"/>
        </w:rPr>
        <w:t>վճարումը</w:t>
      </w:r>
      <w:r>
        <w:rPr>
          <w:rFonts w:ascii="GHEA Grapalat" w:hAnsi="GHEA Grapalat" w:cs="Times Armenian"/>
          <w:sz w:val="20"/>
          <w:szCs w:val="20"/>
          <w:lang w:val="hy-AM"/>
        </w:rPr>
        <w:t xml:space="preserve"> </w:t>
      </w:r>
      <w:r>
        <w:rPr>
          <w:rFonts w:ascii="GHEA Grapalat" w:hAnsi="GHEA Grapalat" w:cs="Sylfaen"/>
          <w:sz w:val="20"/>
          <w:szCs w:val="20"/>
          <w:lang w:val="hy-AM"/>
        </w:rPr>
        <w:t>կողմերին</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ազատում</w:t>
      </w:r>
      <w:r>
        <w:rPr>
          <w:rFonts w:ascii="GHEA Grapalat" w:hAnsi="GHEA Grapalat" w:cs="Times Armenian"/>
          <w:sz w:val="20"/>
          <w:szCs w:val="20"/>
          <w:lang w:val="hy-AM"/>
        </w:rPr>
        <w:t xml:space="preserve"> </w:t>
      </w:r>
      <w:r>
        <w:rPr>
          <w:rFonts w:ascii="GHEA Grapalat" w:hAnsi="GHEA Grapalat" w:cs="Sylfaen"/>
          <w:sz w:val="20"/>
          <w:szCs w:val="20"/>
          <w:lang w:val="hy-AM"/>
        </w:rPr>
        <w:t>իրենց</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պարտավորությունները</w:t>
      </w:r>
      <w:r>
        <w:rPr>
          <w:rFonts w:ascii="GHEA Grapalat" w:hAnsi="GHEA Grapalat" w:cs="Times Armenian"/>
          <w:sz w:val="20"/>
          <w:szCs w:val="20"/>
          <w:lang w:val="hy-AM"/>
        </w:rPr>
        <w:t xml:space="preserve"> </w:t>
      </w:r>
      <w:r>
        <w:rPr>
          <w:rFonts w:ascii="GHEA Grapalat" w:hAnsi="GHEA Grapalat" w:cs="Sylfaen"/>
          <w:sz w:val="20"/>
          <w:szCs w:val="20"/>
          <w:lang w:val="hy-AM"/>
        </w:rPr>
        <w:t>կատարելուց</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sz w:val="20"/>
          <w:szCs w:val="20"/>
          <w:lang w:val="hy-AM"/>
        </w:rPr>
        <w:tab/>
      </w:r>
    </w:p>
    <w:p w14:paraId="173109C7">
      <w:pPr>
        <w:tabs>
          <w:tab w:val="left" w:pos="1276"/>
        </w:tabs>
        <w:ind w:firstLine="720"/>
        <w:jc w:val="both"/>
        <w:rPr>
          <w:rFonts w:ascii="GHEA Grapalat" w:hAnsi="GHEA Grapalat"/>
          <w:sz w:val="20"/>
          <w:szCs w:val="20"/>
          <w:lang w:val="hy-AM"/>
        </w:rPr>
      </w:pPr>
    </w:p>
    <w:p w14:paraId="4F50C526">
      <w:pPr>
        <w:tabs>
          <w:tab w:val="left" w:pos="1276"/>
        </w:tabs>
        <w:ind w:firstLine="720"/>
        <w:jc w:val="both"/>
        <w:rPr>
          <w:rFonts w:ascii="GHEA Grapalat" w:hAnsi="GHEA Grapalat"/>
          <w:b/>
          <w:sz w:val="20"/>
          <w:szCs w:val="20"/>
          <w:lang w:val="hy-AM"/>
        </w:rPr>
      </w:pPr>
      <w:r>
        <w:rPr>
          <w:rFonts w:ascii="GHEA Grapalat" w:hAnsi="GHEA Grapalat"/>
          <w:b/>
          <w:sz w:val="20"/>
          <w:szCs w:val="20"/>
          <w:lang w:val="hy-AM"/>
        </w:rPr>
        <w:t xml:space="preserve">7. </w:t>
      </w:r>
      <w:r>
        <w:rPr>
          <w:rFonts w:ascii="GHEA Grapalat" w:hAnsi="GHEA Grapalat" w:cs="Sylfaen"/>
          <w:b/>
          <w:sz w:val="20"/>
          <w:szCs w:val="20"/>
          <w:lang w:val="hy-AM"/>
        </w:rPr>
        <w:t>ԱՆՀԱՂԹԱՀԱՐԵԼԻ</w:t>
      </w:r>
      <w:r>
        <w:rPr>
          <w:rFonts w:ascii="GHEA Grapalat" w:hAnsi="GHEA Grapalat" w:cs="Times Armenian"/>
          <w:b/>
          <w:sz w:val="20"/>
          <w:szCs w:val="20"/>
          <w:lang w:val="hy-AM"/>
        </w:rPr>
        <w:t xml:space="preserve"> </w:t>
      </w:r>
      <w:r>
        <w:rPr>
          <w:rFonts w:ascii="GHEA Grapalat" w:hAnsi="GHEA Grapalat" w:cs="Sylfaen"/>
          <w:b/>
          <w:sz w:val="20"/>
          <w:szCs w:val="20"/>
          <w:lang w:val="hy-AM"/>
        </w:rPr>
        <w:t>ՈՒԺԻ</w:t>
      </w:r>
      <w:r>
        <w:rPr>
          <w:rFonts w:ascii="GHEA Grapalat" w:hAnsi="GHEA Grapalat" w:cs="Times Armenian"/>
          <w:b/>
          <w:sz w:val="20"/>
          <w:szCs w:val="20"/>
          <w:lang w:val="hy-AM"/>
        </w:rPr>
        <w:t xml:space="preserve"> </w:t>
      </w:r>
      <w:r>
        <w:rPr>
          <w:rFonts w:ascii="GHEA Grapalat" w:hAnsi="GHEA Grapalat" w:cs="Sylfaen"/>
          <w:b/>
          <w:sz w:val="20"/>
          <w:szCs w:val="20"/>
          <w:lang w:val="hy-AM"/>
        </w:rPr>
        <w:t>ԱԶԴԵՑՈՒԹՅՈՒՆԸ</w:t>
      </w:r>
      <w:r>
        <w:rPr>
          <w:rFonts w:ascii="GHEA Grapalat" w:hAnsi="GHEA Grapalat" w:cs="Times Armenian"/>
          <w:b/>
          <w:sz w:val="20"/>
          <w:szCs w:val="20"/>
          <w:lang w:val="hy-AM"/>
        </w:rPr>
        <w:t xml:space="preserve"> (</w:t>
      </w:r>
      <w:r>
        <w:rPr>
          <w:rFonts w:ascii="GHEA Grapalat" w:hAnsi="GHEA Grapalat" w:cs="Sylfaen"/>
          <w:b/>
          <w:sz w:val="20"/>
          <w:szCs w:val="20"/>
          <w:lang w:val="hy-AM"/>
        </w:rPr>
        <w:t>ՖՈՐՍ</w:t>
      </w:r>
      <w:r>
        <w:rPr>
          <w:rFonts w:ascii="GHEA Grapalat" w:hAnsi="GHEA Grapalat" w:cs="Times Armenian"/>
          <w:b/>
          <w:sz w:val="20"/>
          <w:szCs w:val="20"/>
          <w:lang w:val="hy-AM"/>
        </w:rPr>
        <w:t>-</w:t>
      </w:r>
      <w:r>
        <w:rPr>
          <w:rFonts w:ascii="GHEA Grapalat" w:hAnsi="GHEA Grapalat" w:cs="Sylfaen"/>
          <w:b/>
          <w:sz w:val="20"/>
          <w:szCs w:val="20"/>
          <w:lang w:val="hy-AM"/>
        </w:rPr>
        <w:t>ՄԱԺՈՐ</w:t>
      </w:r>
      <w:r>
        <w:rPr>
          <w:rFonts w:ascii="GHEA Grapalat" w:hAnsi="GHEA Grapalat" w:cs="Times Armenian"/>
          <w:b/>
          <w:sz w:val="20"/>
          <w:szCs w:val="20"/>
          <w:lang w:val="hy-AM"/>
        </w:rPr>
        <w:t>)</w:t>
      </w:r>
    </w:p>
    <w:p w14:paraId="68A822EF">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պարտավորություններն</w:t>
      </w:r>
      <w:r>
        <w:rPr>
          <w:rFonts w:ascii="GHEA Grapalat" w:hAnsi="GHEA Grapalat" w:cs="Times Armenian"/>
          <w:sz w:val="20"/>
          <w:szCs w:val="20"/>
          <w:lang w:val="hy-AM"/>
        </w:rPr>
        <w:t xml:space="preserve"> </w:t>
      </w:r>
      <w:r>
        <w:rPr>
          <w:rFonts w:ascii="GHEA Grapalat" w:hAnsi="GHEA Grapalat" w:cs="Sylfaen"/>
          <w:sz w:val="20"/>
          <w:szCs w:val="20"/>
          <w:lang w:val="hy-AM"/>
        </w:rPr>
        <w:t>ամբողջությամբ</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մասնակիորեն</w:t>
      </w:r>
      <w:r>
        <w:rPr>
          <w:rFonts w:ascii="GHEA Grapalat" w:hAnsi="GHEA Grapalat" w:cs="Times Armenian"/>
          <w:sz w:val="20"/>
          <w:szCs w:val="20"/>
          <w:lang w:val="hy-AM"/>
        </w:rPr>
        <w:t xml:space="preserve"> </w:t>
      </w:r>
      <w:r>
        <w:rPr>
          <w:rFonts w:ascii="GHEA Grapalat" w:hAnsi="GHEA Grapalat" w:cs="Sylfaen"/>
          <w:sz w:val="20"/>
          <w:szCs w:val="20"/>
          <w:lang w:val="hy-AM"/>
        </w:rPr>
        <w:t>չկատարելու</w:t>
      </w:r>
      <w:r>
        <w:rPr>
          <w:rFonts w:ascii="GHEA Grapalat" w:hAnsi="GHEA Grapalat" w:cs="Times Armenian"/>
          <w:sz w:val="20"/>
          <w:szCs w:val="20"/>
          <w:lang w:val="hy-AM"/>
        </w:rPr>
        <w:t xml:space="preserve"> </w:t>
      </w:r>
      <w:r>
        <w:rPr>
          <w:rFonts w:ascii="GHEA Grapalat" w:hAnsi="GHEA Grapalat" w:cs="Sylfaen"/>
          <w:sz w:val="20"/>
          <w:szCs w:val="20"/>
          <w:lang w:val="hy-AM"/>
        </w:rPr>
        <w:t>համար</w:t>
      </w:r>
      <w:r>
        <w:rPr>
          <w:rFonts w:ascii="GHEA Grapalat" w:hAnsi="GHEA Grapalat" w:cs="Times Armenian"/>
          <w:sz w:val="20"/>
          <w:szCs w:val="20"/>
          <w:lang w:val="hy-AM"/>
        </w:rPr>
        <w:t xml:space="preserve"> </w:t>
      </w:r>
      <w:r>
        <w:rPr>
          <w:rFonts w:ascii="GHEA Grapalat" w:hAnsi="GHEA Grapalat" w:cs="Sylfaen"/>
          <w:sz w:val="20"/>
          <w:szCs w:val="20"/>
          <w:lang w:val="hy-AM"/>
        </w:rPr>
        <w:t>կողմերն</w:t>
      </w:r>
      <w:r>
        <w:rPr>
          <w:rFonts w:ascii="GHEA Grapalat" w:hAnsi="GHEA Grapalat" w:cs="Times Armenian"/>
          <w:sz w:val="20"/>
          <w:szCs w:val="20"/>
          <w:lang w:val="hy-AM"/>
        </w:rPr>
        <w:t xml:space="preserve"> </w:t>
      </w:r>
      <w:r>
        <w:rPr>
          <w:rFonts w:ascii="GHEA Grapalat" w:hAnsi="GHEA Grapalat" w:cs="Sylfaen"/>
          <w:sz w:val="20"/>
          <w:szCs w:val="20"/>
          <w:lang w:val="hy-AM"/>
        </w:rPr>
        <w:t>ազատվում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պատասխանատվությունից</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դա</w:t>
      </w:r>
      <w:r>
        <w:rPr>
          <w:rFonts w:ascii="GHEA Grapalat" w:hAnsi="GHEA Grapalat" w:cs="Times Armenian"/>
          <w:sz w:val="20"/>
          <w:szCs w:val="20"/>
          <w:lang w:val="hy-AM"/>
        </w:rPr>
        <w:t xml:space="preserve"> </w:t>
      </w:r>
      <w:r>
        <w:rPr>
          <w:rFonts w:ascii="GHEA Grapalat" w:hAnsi="GHEA Grapalat" w:cs="Sylfaen"/>
          <w:sz w:val="20"/>
          <w:szCs w:val="20"/>
          <w:lang w:val="hy-AM"/>
        </w:rPr>
        <w:t>եղել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անհաղթահարելի</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ազդեցության</w:t>
      </w:r>
      <w:r>
        <w:rPr>
          <w:rFonts w:ascii="GHEA Grapalat" w:hAnsi="GHEA Grapalat" w:cs="Times Armenian"/>
          <w:sz w:val="20"/>
          <w:szCs w:val="20"/>
          <w:lang w:val="hy-AM"/>
        </w:rPr>
        <w:t xml:space="preserve"> </w:t>
      </w:r>
      <w:r>
        <w:rPr>
          <w:rFonts w:ascii="GHEA Grapalat" w:hAnsi="GHEA Grapalat" w:cs="Sylfaen"/>
          <w:sz w:val="20"/>
          <w:szCs w:val="20"/>
          <w:lang w:val="hy-AM"/>
        </w:rPr>
        <w:t>հետևանքով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ծագել</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կնքելուց</w:t>
      </w:r>
      <w:r>
        <w:rPr>
          <w:rFonts w:ascii="GHEA Grapalat" w:hAnsi="GHEA Grapalat" w:cs="Times Armenian"/>
          <w:sz w:val="20"/>
          <w:szCs w:val="20"/>
          <w:lang w:val="hy-AM"/>
        </w:rPr>
        <w:t xml:space="preserve"> </w:t>
      </w:r>
      <w:r>
        <w:rPr>
          <w:rFonts w:ascii="GHEA Grapalat" w:hAnsi="GHEA Grapalat" w:cs="Sylfaen"/>
          <w:sz w:val="20"/>
          <w:szCs w:val="20"/>
          <w:lang w:val="hy-AM"/>
        </w:rPr>
        <w:t>հետո</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կողմերը</w:t>
      </w:r>
      <w:r>
        <w:rPr>
          <w:rFonts w:ascii="GHEA Grapalat" w:hAnsi="GHEA Grapalat" w:cs="Times Armenian"/>
          <w:sz w:val="20"/>
          <w:szCs w:val="20"/>
          <w:lang w:val="hy-AM"/>
        </w:rPr>
        <w:t xml:space="preserve">  </w:t>
      </w:r>
      <w:r>
        <w:rPr>
          <w:rFonts w:ascii="GHEA Grapalat" w:hAnsi="GHEA Grapalat" w:cs="Sylfaen"/>
          <w:sz w:val="20"/>
          <w:szCs w:val="20"/>
          <w:lang w:val="hy-AM"/>
        </w:rPr>
        <w:t>չէին</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կանխատեսել</w:t>
      </w:r>
      <w:r>
        <w:rPr>
          <w:rFonts w:ascii="GHEA Grapalat" w:hAnsi="GHEA Grapalat" w:cs="Times Armenian"/>
          <w:sz w:val="20"/>
          <w:szCs w:val="20"/>
          <w:lang w:val="hy-AM"/>
        </w:rPr>
        <w:t xml:space="preserve"> </w:t>
      </w:r>
      <w:r>
        <w:rPr>
          <w:rFonts w:ascii="GHEA Grapalat" w:hAnsi="GHEA Grapalat" w:cs="Sylfaen"/>
          <w:sz w:val="20"/>
          <w:szCs w:val="20"/>
          <w:lang w:val="hy-AM"/>
        </w:rPr>
        <w:t>կամ</w:t>
      </w:r>
      <w:r>
        <w:rPr>
          <w:rFonts w:ascii="GHEA Grapalat" w:hAnsi="GHEA Grapalat" w:cs="Times Armenian"/>
          <w:sz w:val="20"/>
          <w:szCs w:val="20"/>
          <w:lang w:val="hy-AM"/>
        </w:rPr>
        <w:t xml:space="preserve"> </w:t>
      </w:r>
      <w:r>
        <w:rPr>
          <w:rFonts w:ascii="GHEA Grapalat" w:hAnsi="GHEA Grapalat" w:cs="Sylfaen"/>
          <w:sz w:val="20"/>
          <w:szCs w:val="20"/>
          <w:lang w:val="hy-AM"/>
        </w:rPr>
        <w:t>կանխարգելել</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Այդպիսի</w:t>
      </w:r>
      <w:r>
        <w:rPr>
          <w:rFonts w:ascii="GHEA Grapalat" w:hAnsi="GHEA Grapalat" w:cs="Times Armenian"/>
          <w:sz w:val="20"/>
          <w:szCs w:val="20"/>
          <w:lang w:val="hy-AM"/>
        </w:rPr>
        <w:t xml:space="preserve"> </w:t>
      </w:r>
      <w:r>
        <w:rPr>
          <w:rFonts w:ascii="GHEA Grapalat" w:hAnsi="GHEA Grapalat" w:cs="Sylfaen"/>
          <w:sz w:val="20"/>
          <w:szCs w:val="20"/>
          <w:lang w:val="hy-AM"/>
        </w:rPr>
        <w:t>իրավիճակներ</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երկրաշարժը</w:t>
      </w:r>
      <w:r>
        <w:rPr>
          <w:rFonts w:ascii="GHEA Grapalat" w:hAnsi="GHEA Grapalat" w:cs="Times Armenian"/>
          <w:sz w:val="20"/>
          <w:szCs w:val="20"/>
          <w:lang w:val="hy-AM"/>
        </w:rPr>
        <w:t xml:space="preserve">, </w:t>
      </w:r>
      <w:r>
        <w:rPr>
          <w:rFonts w:ascii="GHEA Grapalat" w:hAnsi="GHEA Grapalat" w:cs="Sylfaen"/>
          <w:sz w:val="20"/>
          <w:szCs w:val="20"/>
          <w:lang w:val="hy-AM"/>
        </w:rPr>
        <w:t>ջրհեղեղը</w:t>
      </w:r>
      <w:r>
        <w:rPr>
          <w:rFonts w:ascii="GHEA Grapalat" w:hAnsi="GHEA Grapalat" w:cs="Times Armenian"/>
          <w:sz w:val="20"/>
          <w:szCs w:val="20"/>
          <w:lang w:val="hy-AM"/>
        </w:rPr>
        <w:t xml:space="preserve">, </w:t>
      </w:r>
      <w:r>
        <w:rPr>
          <w:rFonts w:ascii="GHEA Grapalat" w:hAnsi="GHEA Grapalat" w:cs="Sylfaen"/>
          <w:sz w:val="20"/>
          <w:szCs w:val="20"/>
          <w:lang w:val="hy-AM"/>
        </w:rPr>
        <w:t>հրդեհը</w:t>
      </w:r>
      <w:r>
        <w:rPr>
          <w:rFonts w:ascii="GHEA Grapalat" w:hAnsi="GHEA Grapalat" w:cs="Times Armenian"/>
          <w:sz w:val="20"/>
          <w:szCs w:val="20"/>
          <w:lang w:val="hy-AM"/>
        </w:rPr>
        <w:t xml:space="preserve">, </w:t>
      </w:r>
      <w:r>
        <w:rPr>
          <w:rFonts w:ascii="GHEA Grapalat" w:hAnsi="GHEA Grapalat" w:cs="Sylfaen"/>
          <w:sz w:val="20"/>
          <w:szCs w:val="20"/>
          <w:lang w:val="hy-AM"/>
        </w:rPr>
        <w:t>պատերազմը</w:t>
      </w:r>
      <w:r>
        <w:rPr>
          <w:rFonts w:ascii="GHEA Grapalat" w:hAnsi="GHEA Grapalat" w:cs="Times Armenian"/>
          <w:sz w:val="20"/>
          <w:szCs w:val="20"/>
          <w:lang w:val="hy-AM"/>
        </w:rPr>
        <w:t xml:space="preserve">, </w:t>
      </w:r>
      <w:r>
        <w:rPr>
          <w:rFonts w:ascii="GHEA Grapalat" w:hAnsi="GHEA Grapalat" w:cs="Sylfaen"/>
          <w:sz w:val="20"/>
          <w:szCs w:val="20"/>
          <w:lang w:val="hy-AM"/>
        </w:rPr>
        <w:t>ռազմական</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դրություն</w:t>
      </w:r>
      <w:r>
        <w:rPr>
          <w:rFonts w:ascii="GHEA Grapalat" w:hAnsi="GHEA Grapalat" w:cs="Times Armenian"/>
          <w:sz w:val="20"/>
          <w:szCs w:val="20"/>
          <w:lang w:val="hy-AM"/>
        </w:rPr>
        <w:t xml:space="preserve"> </w:t>
      </w:r>
      <w:r>
        <w:rPr>
          <w:rFonts w:ascii="GHEA Grapalat" w:hAnsi="GHEA Grapalat" w:cs="Sylfaen"/>
          <w:sz w:val="20"/>
          <w:szCs w:val="20"/>
          <w:lang w:val="hy-AM"/>
        </w:rPr>
        <w:t>հայտարարելը</w:t>
      </w:r>
      <w:r>
        <w:rPr>
          <w:rFonts w:ascii="GHEA Grapalat" w:hAnsi="GHEA Grapalat" w:cs="Times Armenian"/>
          <w:sz w:val="20"/>
          <w:szCs w:val="20"/>
          <w:lang w:val="hy-AM"/>
        </w:rPr>
        <w:t xml:space="preserve">, </w:t>
      </w:r>
      <w:r>
        <w:rPr>
          <w:rFonts w:ascii="GHEA Grapalat" w:hAnsi="GHEA Grapalat" w:cs="Sylfaen"/>
          <w:sz w:val="20"/>
          <w:szCs w:val="20"/>
          <w:lang w:val="hy-AM"/>
        </w:rPr>
        <w:t>քաղաքական</w:t>
      </w:r>
      <w:r>
        <w:rPr>
          <w:rFonts w:ascii="GHEA Grapalat" w:hAnsi="GHEA Grapalat" w:cs="Times Armenian"/>
          <w:sz w:val="20"/>
          <w:szCs w:val="20"/>
          <w:lang w:val="hy-AM"/>
        </w:rPr>
        <w:t xml:space="preserve"> </w:t>
      </w:r>
      <w:r>
        <w:rPr>
          <w:rFonts w:ascii="GHEA Grapalat" w:hAnsi="GHEA Grapalat" w:cs="Sylfaen"/>
          <w:sz w:val="20"/>
          <w:szCs w:val="20"/>
          <w:lang w:val="hy-AM"/>
        </w:rPr>
        <w:t>հուզումները</w:t>
      </w:r>
      <w:r>
        <w:rPr>
          <w:rFonts w:ascii="GHEA Grapalat" w:hAnsi="GHEA Grapalat" w:cs="Times Armenian"/>
          <w:sz w:val="20"/>
          <w:szCs w:val="20"/>
          <w:lang w:val="hy-AM"/>
        </w:rPr>
        <w:t xml:space="preserve">, </w:t>
      </w:r>
      <w:r>
        <w:rPr>
          <w:rFonts w:ascii="GHEA Grapalat" w:hAnsi="GHEA Grapalat" w:cs="Sylfaen"/>
          <w:sz w:val="20"/>
          <w:szCs w:val="20"/>
          <w:lang w:val="hy-AM"/>
        </w:rPr>
        <w:t>գործադուլները</w:t>
      </w:r>
      <w:r>
        <w:rPr>
          <w:rFonts w:ascii="GHEA Grapalat" w:hAnsi="GHEA Grapalat" w:cs="Times Armenian"/>
          <w:sz w:val="20"/>
          <w:szCs w:val="20"/>
          <w:lang w:val="hy-AM"/>
        </w:rPr>
        <w:t xml:space="preserve">, </w:t>
      </w:r>
      <w:r>
        <w:rPr>
          <w:rFonts w:ascii="GHEA Grapalat" w:hAnsi="GHEA Grapalat" w:cs="Sylfaen"/>
          <w:sz w:val="20"/>
          <w:szCs w:val="20"/>
          <w:lang w:val="hy-AM"/>
        </w:rPr>
        <w:t>հաղորդակցության</w:t>
      </w:r>
      <w:r>
        <w:rPr>
          <w:rFonts w:ascii="GHEA Grapalat" w:hAnsi="GHEA Grapalat" w:cs="Times Armenian"/>
          <w:sz w:val="20"/>
          <w:szCs w:val="20"/>
          <w:lang w:val="hy-AM"/>
        </w:rPr>
        <w:t xml:space="preserve"> </w:t>
      </w:r>
      <w:r>
        <w:rPr>
          <w:rFonts w:ascii="GHEA Grapalat" w:hAnsi="GHEA Grapalat" w:cs="Sylfaen"/>
          <w:sz w:val="20"/>
          <w:szCs w:val="20"/>
          <w:lang w:val="hy-AM"/>
        </w:rPr>
        <w:t>միջոցների</w:t>
      </w:r>
      <w:r>
        <w:rPr>
          <w:rFonts w:ascii="GHEA Grapalat" w:hAnsi="GHEA Grapalat" w:cs="Times Armenian"/>
          <w:sz w:val="20"/>
          <w:szCs w:val="20"/>
          <w:lang w:val="hy-AM"/>
        </w:rPr>
        <w:t xml:space="preserve"> </w:t>
      </w:r>
      <w:r>
        <w:rPr>
          <w:rFonts w:ascii="GHEA Grapalat" w:hAnsi="GHEA Grapalat" w:cs="Sylfaen"/>
          <w:sz w:val="20"/>
          <w:szCs w:val="20"/>
          <w:lang w:val="hy-AM"/>
        </w:rPr>
        <w:t>աշխատանքի</w:t>
      </w:r>
      <w:r>
        <w:rPr>
          <w:rFonts w:ascii="GHEA Grapalat" w:hAnsi="GHEA Grapalat" w:cs="Times Armenian"/>
          <w:sz w:val="20"/>
          <w:szCs w:val="20"/>
          <w:lang w:val="hy-AM"/>
        </w:rPr>
        <w:t xml:space="preserve"> </w:t>
      </w:r>
      <w:r>
        <w:rPr>
          <w:rFonts w:ascii="GHEA Grapalat" w:hAnsi="GHEA Grapalat" w:cs="Sylfaen"/>
          <w:sz w:val="20"/>
          <w:szCs w:val="20"/>
          <w:lang w:val="hy-AM"/>
        </w:rPr>
        <w:t>դադարեցումը</w:t>
      </w:r>
      <w:r>
        <w:rPr>
          <w:rFonts w:ascii="GHEA Grapalat" w:hAnsi="GHEA Grapalat" w:cs="Times Armenian"/>
          <w:sz w:val="20"/>
          <w:szCs w:val="20"/>
          <w:lang w:val="hy-AM"/>
        </w:rPr>
        <w:t xml:space="preserve">, </w:t>
      </w:r>
      <w:r>
        <w:rPr>
          <w:rFonts w:ascii="GHEA Grapalat" w:hAnsi="GHEA Grapalat" w:cs="Sylfaen"/>
          <w:sz w:val="20"/>
          <w:szCs w:val="20"/>
          <w:lang w:val="hy-AM"/>
        </w:rPr>
        <w:t>պետական</w:t>
      </w:r>
      <w:r>
        <w:rPr>
          <w:rFonts w:ascii="GHEA Grapalat" w:hAnsi="GHEA Grapalat" w:cs="Times Armenian"/>
          <w:sz w:val="20"/>
          <w:szCs w:val="20"/>
          <w:lang w:val="hy-AM"/>
        </w:rPr>
        <w:t xml:space="preserve"> </w:t>
      </w:r>
      <w:r>
        <w:rPr>
          <w:rFonts w:ascii="GHEA Grapalat" w:hAnsi="GHEA Grapalat" w:cs="Sylfaen"/>
          <w:sz w:val="20"/>
          <w:szCs w:val="20"/>
          <w:lang w:val="hy-AM"/>
        </w:rPr>
        <w:t>մարմինների</w:t>
      </w:r>
      <w:r>
        <w:rPr>
          <w:rFonts w:ascii="GHEA Grapalat" w:hAnsi="GHEA Grapalat" w:cs="Times Armenian"/>
          <w:sz w:val="20"/>
          <w:szCs w:val="20"/>
          <w:lang w:val="hy-AM"/>
        </w:rPr>
        <w:t xml:space="preserve"> </w:t>
      </w:r>
      <w:r>
        <w:rPr>
          <w:rFonts w:ascii="GHEA Grapalat" w:hAnsi="GHEA Grapalat" w:cs="Sylfaen"/>
          <w:sz w:val="20"/>
          <w:szCs w:val="20"/>
          <w:lang w:val="hy-AM"/>
        </w:rPr>
        <w:t>ակտերը</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այլն</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անհնարին</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դարձնում</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Եթե</w:t>
      </w:r>
      <w:r>
        <w:rPr>
          <w:rFonts w:ascii="GHEA Grapalat" w:hAnsi="GHEA Grapalat" w:cs="Times Armenian"/>
          <w:sz w:val="20"/>
          <w:szCs w:val="20"/>
          <w:lang w:val="hy-AM"/>
        </w:rPr>
        <w:t xml:space="preserve"> </w:t>
      </w:r>
      <w:r>
        <w:rPr>
          <w:rFonts w:ascii="GHEA Grapalat" w:hAnsi="GHEA Grapalat" w:cs="Sylfaen"/>
          <w:sz w:val="20"/>
          <w:szCs w:val="20"/>
          <w:lang w:val="hy-AM"/>
        </w:rPr>
        <w:t>արտակարգ</w:t>
      </w:r>
      <w:r>
        <w:rPr>
          <w:rFonts w:ascii="GHEA Grapalat" w:hAnsi="GHEA Grapalat" w:cs="Arial"/>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ազդեցությունը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շարունակվում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3 (</w:t>
      </w:r>
      <w:r>
        <w:rPr>
          <w:rFonts w:ascii="GHEA Grapalat" w:hAnsi="GHEA Grapalat" w:cs="Sylfaen"/>
          <w:sz w:val="20"/>
          <w:szCs w:val="20"/>
          <w:lang w:val="hy-AM"/>
        </w:rPr>
        <w:t>երեք</w:t>
      </w:r>
      <w:r>
        <w:rPr>
          <w:rFonts w:ascii="GHEA Grapalat" w:hAnsi="GHEA Grapalat" w:cs="Times Armenian"/>
          <w:sz w:val="20"/>
          <w:szCs w:val="20"/>
          <w:lang w:val="hy-AM"/>
        </w:rPr>
        <w:t xml:space="preserve">) </w:t>
      </w:r>
      <w:r>
        <w:rPr>
          <w:rFonts w:ascii="GHEA Grapalat" w:hAnsi="GHEA Grapalat" w:cs="Sylfaen"/>
          <w:sz w:val="20"/>
          <w:szCs w:val="20"/>
          <w:lang w:val="hy-AM"/>
        </w:rPr>
        <w:t>ամսից</w:t>
      </w:r>
      <w:r>
        <w:rPr>
          <w:rFonts w:ascii="GHEA Grapalat" w:hAnsi="GHEA Grapalat" w:cs="Times Armenian"/>
          <w:sz w:val="20"/>
          <w:szCs w:val="20"/>
          <w:lang w:val="hy-AM"/>
        </w:rPr>
        <w:t xml:space="preserve"> </w:t>
      </w:r>
      <w:r>
        <w:rPr>
          <w:rFonts w:ascii="GHEA Grapalat" w:hAnsi="GHEA Grapalat" w:cs="Sylfaen"/>
          <w:sz w:val="20"/>
          <w:szCs w:val="20"/>
          <w:lang w:val="hy-AM"/>
        </w:rPr>
        <w:t>ավելի</w:t>
      </w:r>
      <w:r>
        <w:rPr>
          <w:rFonts w:ascii="GHEA Grapalat" w:hAnsi="GHEA Grapalat" w:cs="Times Armenian"/>
          <w:sz w:val="20"/>
          <w:szCs w:val="20"/>
          <w:lang w:val="hy-AM"/>
        </w:rPr>
        <w:t xml:space="preserve">, </w:t>
      </w:r>
      <w:r>
        <w:rPr>
          <w:rFonts w:ascii="GHEA Grapalat" w:hAnsi="GHEA Grapalat" w:cs="Sylfaen"/>
          <w:sz w:val="20"/>
          <w:szCs w:val="20"/>
          <w:lang w:val="hy-AM"/>
        </w:rPr>
        <w:t>ապա</w:t>
      </w:r>
      <w:r>
        <w:rPr>
          <w:rFonts w:ascii="GHEA Grapalat" w:hAnsi="GHEA Grapalat" w:cs="Times Armenian"/>
          <w:sz w:val="20"/>
          <w:szCs w:val="20"/>
          <w:lang w:val="hy-AM"/>
        </w:rPr>
        <w:t xml:space="preserve"> </w:t>
      </w:r>
      <w:r>
        <w:rPr>
          <w:rFonts w:ascii="GHEA Grapalat" w:hAnsi="GHEA Grapalat" w:cs="Sylfaen"/>
          <w:sz w:val="20"/>
          <w:szCs w:val="20"/>
          <w:lang w:val="hy-AM"/>
        </w:rPr>
        <w:t>կողմերից</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w:t>
      </w:r>
      <w:r>
        <w:rPr>
          <w:rFonts w:ascii="GHEA Grapalat" w:hAnsi="GHEA Grapalat" w:cs="Times Armenian"/>
          <w:sz w:val="20"/>
          <w:szCs w:val="20"/>
          <w:lang w:val="hy-AM"/>
        </w:rPr>
        <w:t xml:space="preserve"> </w:t>
      </w:r>
      <w:r>
        <w:rPr>
          <w:rFonts w:ascii="GHEA Grapalat" w:hAnsi="GHEA Grapalat" w:cs="Sylfaen"/>
          <w:sz w:val="20"/>
          <w:szCs w:val="20"/>
          <w:lang w:val="hy-AM"/>
        </w:rPr>
        <w:t>ունի</w:t>
      </w:r>
      <w:r>
        <w:rPr>
          <w:rFonts w:ascii="GHEA Grapalat" w:hAnsi="GHEA Grapalat" w:cs="Times Armenian"/>
          <w:sz w:val="20"/>
          <w:szCs w:val="20"/>
          <w:lang w:val="hy-AM"/>
        </w:rPr>
        <w:t xml:space="preserve"> </w:t>
      </w:r>
      <w:r>
        <w:rPr>
          <w:rFonts w:ascii="GHEA Grapalat" w:hAnsi="GHEA Grapalat" w:cs="Sylfaen"/>
          <w:sz w:val="20"/>
          <w:szCs w:val="20"/>
          <w:lang w:val="hy-AM"/>
        </w:rPr>
        <w:t>լուծել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այդ</w:t>
      </w:r>
      <w:r>
        <w:rPr>
          <w:rFonts w:ascii="GHEA Grapalat" w:hAnsi="GHEA Grapalat" w:cs="Times Armenian"/>
          <w:sz w:val="20"/>
          <w:szCs w:val="20"/>
          <w:lang w:val="hy-AM"/>
        </w:rPr>
        <w:t xml:space="preserve"> </w:t>
      </w:r>
      <w:r>
        <w:rPr>
          <w:rFonts w:ascii="GHEA Grapalat" w:hAnsi="GHEA Grapalat" w:cs="Sylfaen"/>
          <w:sz w:val="20"/>
          <w:szCs w:val="20"/>
          <w:lang w:val="hy-AM"/>
        </w:rPr>
        <w:t>մասին</w:t>
      </w:r>
      <w:r>
        <w:rPr>
          <w:rFonts w:ascii="GHEA Grapalat" w:hAnsi="GHEA Grapalat" w:cs="Times Armenian"/>
          <w:sz w:val="20"/>
          <w:szCs w:val="20"/>
          <w:lang w:val="hy-AM"/>
        </w:rPr>
        <w:t xml:space="preserve"> </w:t>
      </w:r>
      <w:r>
        <w:rPr>
          <w:rFonts w:ascii="GHEA Grapalat" w:hAnsi="GHEA Grapalat" w:cs="Sylfaen"/>
          <w:sz w:val="20"/>
          <w:szCs w:val="20"/>
          <w:lang w:val="hy-AM"/>
        </w:rPr>
        <w:t>նախապես</w:t>
      </w:r>
      <w:r>
        <w:rPr>
          <w:rFonts w:ascii="GHEA Grapalat" w:hAnsi="GHEA Grapalat" w:cs="Times Armenian"/>
          <w:sz w:val="20"/>
          <w:szCs w:val="20"/>
          <w:lang w:val="hy-AM"/>
        </w:rPr>
        <w:t xml:space="preserve"> </w:t>
      </w:r>
      <w:r>
        <w:rPr>
          <w:rFonts w:ascii="GHEA Grapalat" w:hAnsi="GHEA Grapalat" w:cs="Sylfaen"/>
          <w:sz w:val="20"/>
          <w:szCs w:val="20"/>
          <w:lang w:val="hy-AM"/>
        </w:rPr>
        <w:t>տեղյակ</w:t>
      </w:r>
      <w:r>
        <w:rPr>
          <w:rFonts w:ascii="GHEA Grapalat" w:hAnsi="GHEA Grapalat" w:cs="Times Armenian"/>
          <w:sz w:val="20"/>
          <w:szCs w:val="20"/>
          <w:lang w:val="hy-AM"/>
        </w:rPr>
        <w:t xml:space="preserve"> </w:t>
      </w:r>
      <w:r>
        <w:rPr>
          <w:rFonts w:ascii="GHEA Grapalat" w:hAnsi="GHEA Grapalat" w:cs="Sylfaen"/>
          <w:sz w:val="20"/>
          <w:szCs w:val="20"/>
          <w:lang w:val="hy-AM"/>
        </w:rPr>
        <w:t>պահելով</w:t>
      </w:r>
      <w:r>
        <w:rPr>
          <w:rFonts w:ascii="GHEA Grapalat" w:hAnsi="GHEA Grapalat" w:cs="Times Armenian"/>
          <w:sz w:val="20"/>
          <w:szCs w:val="20"/>
          <w:lang w:val="hy-AM"/>
        </w:rPr>
        <w:t xml:space="preserve"> </w:t>
      </w:r>
      <w:r>
        <w:rPr>
          <w:rFonts w:ascii="GHEA Grapalat" w:hAnsi="GHEA Grapalat" w:cs="Sylfaen"/>
          <w:sz w:val="20"/>
          <w:szCs w:val="20"/>
          <w:lang w:val="hy-AM"/>
        </w:rPr>
        <w:t>մյուս</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ahoma"/>
          <w:sz w:val="20"/>
          <w:szCs w:val="20"/>
          <w:lang w:val="hy-AM"/>
        </w:rPr>
        <w:t>։</w:t>
      </w:r>
    </w:p>
    <w:p w14:paraId="15512CC1">
      <w:pPr>
        <w:tabs>
          <w:tab w:val="left" w:pos="1276"/>
        </w:tabs>
        <w:ind w:firstLine="720"/>
        <w:jc w:val="both"/>
        <w:rPr>
          <w:rFonts w:ascii="GHEA Grapalat" w:hAnsi="GHEA Grapalat"/>
          <w:sz w:val="20"/>
          <w:szCs w:val="20"/>
          <w:lang w:val="hy-AM"/>
        </w:rPr>
      </w:pPr>
      <w:r>
        <w:rPr>
          <w:rFonts w:ascii="GHEA Grapalat" w:hAnsi="GHEA Grapalat"/>
          <w:sz w:val="20"/>
          <w:szCs w:val="20"/>
          <w:lang w:val="hy-AM"/>
        </w:rPr>
        <w:tab/>
      </w:r>
    </w:p>
    <w:p w14:paraId="662E9A3D">
      <w:pPr>
        <w:tabs>
          <w:tab w:val="left" w:pos="1276"/>
        </w:tabs>
        <w:ind w:firstLine="720"/>
        <w:jc w:val="both"/>
        <w:rPr>
          <w:rFonts w:ascii="GHEA Grapalat" w:hAnsi="GHEA Grapalat" w:cs="Sylfaen"/>
          <w:b/>
          <w:sz w:val="20"/>
          <w:szCs w:val="20"/>
          <w:lang w:val="hy-AM"/>
        </w:rPr>
      </w:pPr>
      <w:r>
        <w:rPr>
          <w:rFonts w:ascii="GHEA Grapalat" w:hAnsi="GHEA Grapalat"/>
          <w:b/>
          <w:sz w:val="20"/>
          <w:szCs w:val="20"/>
          <w:lang w:val="hy-AM"/>
        </w:rPr>
        <w:t xml:space="preserve">8. </w:t>
      </w:r>
      <w:r>
        <w:rPr>
          <w:rFonts w:ascii="GHEA Grapalat" w:hAnsi="GHEA Grapalat" w:cs="Sylfaen"/>
          <w:b/>
          <w:sz w:val="20"/>
          <w:szCs w:val="20"/>
          <w:lang w:val="hy-AM"/>
        </w:rPr>
        <w:t>ԱՅԼ</w:t>
      </w:r>
      <w:r>
        <w:rPr>
          <w:rFonts w:ascii="GHEA Grapalat" w:hAnsi="GHEA Grapalat" w:cs="Arial"/>
          <w:b/>
          <w:sz w:val="20"/>
          <w:szCs w:val="20"/>
          <w:lang w:val="hy-AM"/>
        </w:rPr>
        <w:t xml:space="preserve"> </w:t>
      </w:r>
      <w:r>
        <w:rPr>
          <w:rFonts w:ascii="GHEA Grapalat" w:hAnsi="GHEA Grapalat" w:cs="Sylfaen"/>
          <w:b/>
          <w:sz w:val="20"/>
          <w:szCs w:val="20"/>
          <w:lang w:val="hy-AM"/>
        </w:rPr>
        <w:t>ՊԱՅՄԱՆՆԵՐ</w:t>
      </w:r>
    </w:p>
    <w:p w14:paraId="24E003DB">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 Պ</w:t>
      </w:r>
      <w:r>
        <w:rPr>
          <w:rFonts w:ascii="GHEA Grapalat" w:hAnsi="GHEA Grapalat" w:cs="Sylfaen"/>
          <w:sz w:val="20"/>
          <w:szCs w:val="20"/>
          <w:lang w:val="hy-AM"/>
        </w:rPr>
        <w:t>այմանագիրն</w:t>
      </w:r>
      <w:r>
        <w:rPr>
          <w:rFonts w:ascii="GHEA Grapalat" w:hAnsi="GHEA Grapalat" w:cs="Times Armenian"/>
          <w:sz w:val="20"/>
          <w:szCs w:val="20"/>
          <w:lang w:val="hy-AM"/>
        </w:rPr>
        <w:t xml:space="preserve"> </w:t>
      </w:r>
      <w:r>
        <w:rPr>
          <w:rFonts w:ascii="GHEA Grapalat" w:hAnsi="GHEA Grapalat" w:cs="Sylfaen"/>
          <w:sz w:val="20"/>
          <w:szCs w:val="20"/>
          <w:lang w:val="hy-AM"/>
        </w:rPr>
        <w:t>ուժի</w:t>
      </w:r>
      <w:r>
        <w:rPr>
          <w:rFonts w:ascii="GHEA Grapalat" w:hAnsi="GHEA Grapalat" w:cs="Times Armenian"/>
          <w:sz w:val="20"/>
          <w:szCs w:val="20"/>
          <w:lang w:val="hy-AM"/>
        </w:rPr>
        <w:t xml:space="preserve"> </w:t>
      </w:r>
      <w:r>
        <w:rPr>
          <w:rFonts w:ascii="GHEA Grapalat" w:hAnsi="GHEA Grapalat" w:cs="Sylfaen"/>
          <w:sz w:val="20"/>
          <w:szCs w:val="20"/>
          <w:lang w:val="hy-AM"/>
        </w:rPr>
        <w:t>մեջ</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մտնում</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ստորագրման</w:t>
      </w:r>
      <w:r>
        <w:rPr>
          <w:rFonts w:ascii="GHEA Grapalat" w:hAnsi="GHEA Grapalat" w:cs="Times Armenian"/>
          <w:sz w:val="20"/>
          <w:szCs w:val="20"/>
          <w:lang w:val="hy-AM"/>
        </w:rPr>
        <w:t xml:space="preserve"> </w:t>
      </w:r>
      <w:r>
        <w:rPr>
          <w:rFonts w:ascii="GHEA Grapalat" w:hAnsi="GHEA Grapalat" w:cs="Sylfaen"/>
          <w:sz w:val="20"/>
          <w:szCs w:val="20"/>
          <w:lang w:val="hy-AM"/>
        </w:rPr>
        <w:t>պահից</w:t>
      </w:r>
      <w:r>
        <w:rPr>
          <w:rFonts w:ascii="GHEA Grapalat" w:hAnsi="GHEA Grapalat" w:cs="Arial"/>
          <w:sz w:val="20"/>
          <w:szCs w:val="20"/>
          <w:lang w:val="hy-AM"/>
        </w:rPr>
        <w:t xml:space="preserve"> </w:t>
      </w:r>
      <w:r>
        <w:rPr>
          <w:rFonts w:ascii="GHEA Grapalat" w:hAnsi="GHEA Grapalat" w:cs="Sylfaen"/>
          <w:sz w:val="20"/>
          <w:szCs w:val="20"/>
          <w:lang w:val="hy-AM"/>
        </w:rPr>
        <w:t>և գործում է մինչև</w:t>
      </w:r>
      <w:r>
        <w:rPr>
          <w:rFonts w:ascii="GHEA Grapalat" w:hAnsi="GHEA Grapalat" w:cs="Times Armenian"/>
          <w:sz w:val="20"/>
          <w:szCs w:val="20"/>
          <w:lang w:val="hy-AM"/>
        </w:rPr>
        <w:t xml:space="preserve"> </w:t>
      </w:r>
      <w:r>
        <w:rPr>
          <w:rFonts w:ascii="GHEA Grapalat" w:hAnsi="GHEA Grapalat" w:cs="Sylfaen"/>
          <w:sz w:val="20"/>
          <w:szCs w:val="20"/>
          <w:lang w:val="hy-AM"/>
        </w:rPr>
        <w:t>կողմերի պայմանագրով</w:t>
      </w:r>
      <w:r>
        <w:rPr>
          <w:rFonts w:ascii="GHEA Grapalat" w:hAnsi="GHEA Grapalat" w:cs="Times Armenian"/>
          <w:sz w:val="20"/>
          <w:szCs w:val="20"/>
          <w:lang w:val="hy-AM"/>
        </w:rPr>
        <w:t xml:space="preserve"> </w:t>
      </w:r>
      <w:r>
        <w:rPr>
          <w:rFonts w:ascii="GHEA Grapalat" w:hAnsi="GHEA Grapalat" w:cs="Sylfaen"/>
          <w:sz w:val="20"/>
          <w:szCs w:val="20"/>
          <w:lang w:val="hy-AM"/>
        </w:rPr>
        <w:t>ստանձնած</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ողջ</w:t>
      </w:r>
      <w:r>
        <w:rPr>
          <w:rFonts w:ascii="GHEA Grapalat" w:hAnsi="GHEA Grapalat" w:cs="Times Armenian"/>
          <w:sz w:val="20"/>
          <w:szCs w:val="20"/>
          <w:lang w:val="hy-AM"/>
        </w:rPr>
        <w:t xml:space="preserve"> </w:t>
      </w:r>
      <w:r>
        <w:rPr>
          <w:rFonts w:ascii="GHEA Grapalat" w:hAnsi="GHEA Grapalat" w:cs="Sylfaen"/>
          <w:sz w:val="20"/>
          <w:szCs w:val="20"/>
          <w:lang w:val="hy-AM"/>
        </w:rPr>
        <w:t>ծավալով</w:t>
      </w:r>
      <w:r>
        <w:rPr>
          <w:rFonts w:ascii="GHEA Grapalat" w:hAnsi="GHEA Grapalat" w:cs="Times Armenian"/>
          <w:sz w:val="20"/>
          <w:szCs w:val="20"/>
          <w:lang w:val="hy-AM"/>
        </w:rPr>
        <w:t xml:space="preserve"> </w:t>
      </w:r>
      <w:r>
        <w:rPr>
          <w:rFonts w:ascii="GHEA Grapalat" w:hAnsi="GHEA Grapalat" w:cs="Sylfaen"/>
          <w:sz w:val="20"/>
          <w:szCs w:val="20"/>
          <w:lang w:val="hy-AM"/>
        </w:rPr>
        <w:t>կատարումը</w:t>
      </w:r>
      <w:r>
        <w:rPr>
          <w:rFonts w:ascii="GHEA Grapalat" w:hAnsi="GHEA Grapalat" w:cs="Tahoma"/>
          <w:sz w:val="20"/>
          <w:szCs w:val="20"/>
          <w:lang w:val="hy-AM"/>
        </w:rPr>
        <w:t>։</w:t>
      </w:r>
      <w:r>
        <w:rPr>
          <w:rFonts w:ascii="GHEA Grapalat" w:hAnsi="GHEA Grapalat"/>
          <w:sz w:val="20"/>
          <w:szCs w:val="20"/>
          <w:lang w:val="hy-AM"/>
        </w:rPr>
        <w:t xml:space="preserve"> </w:t>
      </w:r>
      <w:r>
        <w:rPr>
          <w:rFonts w:ascii="GHEA Grapalat" w:hAnsi="GHEA Grapalat" w:cs="Times Armenian"/>
          <w:sz w:val="20"/>
          <w:szCs w:val="20"/>
          <w:lang w:val="hy-AM"/>
        </w:rPr>
        <w:t xml:space="preserve"> </w:t>
      </w:r>
    </w:p>
    <w:p w14:paraId="4100BF6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Pr>
          <w:rStyle w:val="30"/>
          <w:rFonts w:ascii="GHEA Grapalat" w:hAnsi="GHEA Grapalat" w:cs="Sylfaen"/>
          <w:sz w:val="20"/>
          <w:szCs w:val="20"/>
          <w:lang w:val="hy-AM"/>
        </w:rPr>
        <w:footnoteReference w:id="23"/>
      </w:r>
    </w:p>
    <w:p w14:paraId="54BB99E6">
      <w:pPr>
        <w:tabs>
          <w:tab w:val="left" w:pos="1276"/>
        </w:tabs>
        <w:ind w:firstLine="720"/>
        <w:jc w:val="both"/>
        <w:rPr>
          <w:rFonts w:ascii="GHEA Grapalat" w:hAnsi="GHEA Grapalat" w:cs="Times Armenian"/>
          <w:sz w:val="20"/>
          <w:szCs w:val="20"/>
          <w:lang w:val="hy-AM"/>
        </w:rPr>
      </w:pPr>
      <w:r>
        <w:rPr>
          <w:rFonts w:ascii="GHEA Grapalat" w:hAnsi="GHEA Grapalat" w:cs="Sylfaen"/>
          <w:sz w:val="20"/>
          <w:szCs w:val="20"/>
          <w:lang w:val="hy-AM"/>
        </w:rPr>
        <w:t>8.2 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վճարային</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պարտավորությունը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դադարել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հակընդդեմ</w:t>
      </w:r>
      <w:r>
        <w:rPr>
          <w:rFonts w:ascii="GHEA Grapalat" w:hAnsi="GHEA Grapalat" w:cs="Times Armenian"/>
          <w:sz w:val="20"/>
          <w:szCs w:val="20"/>
          <w:lang w:val="hy-AM"/>
        </w:rPr>
        <w:t xml:space="preserve"> </w:t>
      </w:r>
      <w:r>
        <w:rPr>
          <w:rFonts w:ascii="GHEA Grapalat" w:hAnsi="GHEA Grapalat" w:cs="Sylfaen"/>
          <w:sz w:val="20"/>
          <w:szCs w:val="20"/>
          <w:lang w:val="hy-AM"/>
        </w:rPr>
        <w:t>պարտավորության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հաշվանցով</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կնիքով</w:t>
      </w:r>
      <w:r>
        <w:rPr>
          <w:rFonts w:ascii="GHEA Grapalat" w:hAnsi="GHEA Grapalat" w:cs="Times Armenian"/>
          <w:sz w:val="20"/>
          <w:szCs w:val="20"/>
          <w:lang w:val="hy-AM"/>
        </w:rPr>
        <w:t xml:space="preserve"> </w:t>
      </w:r>
      <w:r>
        <w:rPr>
          <w:rFonts w:ascii="GHEA Grapalat" w:hAnsi="GHEA Grapalat" w:cs="Sylfaen"/>
          <w:sz w:val="20"/>
          <w:szCs w:val="20"/>
          <w:lang w:val="hy-AM"/>
        </w:rPr>
        <w:t>հաստատված</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Պ</w:t>
      </w:r>
      <w:r>
        <w:rPr>
          <w:rFonts w:ascii="GHEA Grapalat" w:hAnsi="GHEA Grapalat" w:cs="Sylfaen"/>
          <w:sz w:val="20"/>
          <w:szCs w:val="20"/>
          <w:lang w:val="hy-AM"/>
        </w:rPr>
        <w:t>այմանագրից</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պահանջի</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imes Armenian"/>
          <w:sz w:val="20"/>
          <w:szCs w:val="20"/>
          <w:lang w:val="hy-AM"/>
        </w:rPr>
        <w:t xml:space="preserve"> </w:t>
      </w:r>
      <w:r>
        <w:rPr>
          <w:rFonts w:ascii="GHEA Grapalat" w:hAnsi="GHEA Grapalat" w:cs="Sylfaen"/>
          <w:sz w:val="20"/>
          <w:szCs w:val="20"/>
          <w:lang w:val="hy-AM"/>
        </w:rPr>
        <w:t>չի</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փոխանցվել</w:t>
      </w:r>
      <w:r>
        <w:rPr>
          <w:rFonts w:ascii="GHEA Grapalat" w:hAnsi="GHEA Grapalat" w:cs="Times Armenian"/>
          <w:sz w:val="20"/>
          <w:szCs w:val="20"/>
          <w:lang w:val="hy-AM"/>
        </w:rPr>
        <w:t xml:space="preserve"> </w:t>
      </w:r>
      <w:r>
        <w:rPr>
          <w:rFonts w:ascii="GHEA Grapalat" w:hAnsi="GHEA Grapalat" w:cs="Sylfaen"/>
          <w:sz w:val="20"/>
          <w:szCs w:val="20"/>
          <w:lang w:val="hy-AM"/>
        </w:rPr>
        <w:t>այլ</w:t>
      </w:r>
      <w:r>
        <w:rPr>
          <w:rFonts w:ascii="GHEA Grapalat" w:hAnsi="GHEA Grapalat" w:cs="Times Armenian"/>
          <w:sz w:val="20"/>
          <w:szCs w:val="20"/>
          <w:lang w:val="hy-AM"/>
        </w:rPr>
        <w:t xml:space="preserve"> </w:t>
      </w:r>
      <w:r>
        <w:rPr>
          <w:rFonts w:ascii="GHEA Grapalat" w:hAnsi="GHEA Grapalat" w:cs="Sylfaen"/>
          <w:sz w:val="20"/>
          <w:szCs w:val="20"/>
          <w:lang w:val="hy-AM"/>
        </w:rPr>
        <w:t>անձի</w:t>
      </w:r>
      <w:r>
        <w:rPr>
          <w:rFonts w:ascii="GHEA Grapalat" w:hAnsi="GHEA Grapalat" w:cs="Times Armenian"/>
          <w:sz w:val="20"/>
          <w:szCs w:val="20"/>
          <w:lang w:val="hy-AM"/>
        </w:rPr>
        <w:t xml:space="preserve">, </w:t>
      </w:r>
      <w:r>
        <w:rPr>
          <w:rFonts w:ascii="GHEA Grapalat" w:hAnsi="GHEA Grapalat" w:cs="Sylfaen"/>
          <w:sz w:val="20"/>
          <w:szCs w:val="20"/>
          <w:lang w:val="hy-AM"/>
        </w:rPr>
        <w:t>առանց</w:t>
      </w:r>
      <w:r>
        <w:rPr>
          <w:rFonts w:ascii="GHEA Grapalat" w:hAnsi="GHEA Grapalat" w:cs="Times Armenian"/>
          <w:sz w:val="20"/>
          <w:szCs w:val="20"/>
          <w:lang w:val="hy-AM"/>
        </w:rPr>
        <w:t xml:space="preserve"> </w:t>
      </w:r>
      <w:r>
        <w:rPr>
          <w:rFonts w:ascii="GHEA Grapalat" w:hAnsi="GHEA Grapalat" w:cs="Sylfaen"/>
          <w:sz w:val="20"/>
          <w:szCs w:val="20"/>
          <w:lang w:val="hy-AM"/>
        </w:rPr>
        <w:t>պարտապան</w:t>
      </w:r>
      <w:r>
        <w:rPr>
          <w:rFonts w:ascii="GHEA Grapalat" w:hAnsi="GHEA Grapalat" w:cs="Times Armenian"/>
          <w:sz w:val="20"/>
          <w:szCs w:val="20"/>
          <w:lang w:val="hy-AM"/>
        </w:rPr>
        <w:t xml:space="preserve"> </w:t>
      </w:r>
      <w:r>
        <w:rPr>
          <w:rFonts w:ascii="GHEA Grapalat" w:hAnsi="GHEA Grapalat" w:cs="Sylfaen"/>
          <w:sz w:val="20"/>
          <w:szCs w:val="20"/>
          <w:lang w:val="hy-AM"/>
        </w:rPr>
        <w:t>կողմի</w:t>
      </w:r>
      <w:r>
        <w:rPr>
          <w:rFonts w:ascii="GHEA Grapalat" w:hAnsi="GHEA Grapalat" w:cs="Times Armenian"/>
          <w:sz w:val="20"/>
          <w:szCs w:val="20"/>
          <w:lang w:val="hy-AM"/>
        </w:rPr>
        <w:t xml:space="preserve"> </w:t>
      </w:r>
      <w:r>
        <w:rPr>
          <w:rFonts w:ascii="GHEA Grapalat" w:hAnsi="GHEA Grapalat" w:cs="Sylfaen"/>
          <w:sz w:val="20"/>
          <w:szCs w:val="20"/>
          <w:lang w:val="hy-AM"/>
        </w:rPr>
        <w:t>գրավոր</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համաձայնության</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3C0BF155">
      <w:pPr>
        <w:tabs>
          <w:tab w:val="left" w:pos="720"/>
        </w:tabs>
        <w:jc w:val="both"/>
        <w:rPr>
          <w:rFonts w:ascii="GHEA Grapalat" w:hAnsi="GHEA Grapalat" w:cs="Sylfaen"/>
          <w:sz w:val="20"/>
          <w:szCs w:val="20"/>
          <w:lang w:val="hy-AM"/>
        </w:rPr>
      </w:pPr>
      <w:r>
        <w:rPr>
          <w:rFonts w:ascii="GHEA Grapalat" w:hAnsi="GHEA Grapalat"/>
          <w:sz w:val="20"/>
          <w:szCs w:val="20"/>
          <w:lang w:val="hy-AM"/>
        </w:rPr>
        <w:tab/>
      </w:r>
      <w:r>
        <w:rPr>
          <w:rFonts w:ascii="GHEA Grapalat" w:hAnsi="GHEA Grapalat"/>
          <w:sz w:val="20"/>
          <w:szCs w:val="20"/>
          <w:lang w:val="hy-AM"/>
        </w:rPr>
        <w:t xml:space="preserve">8.3 </w:t>
      </w:r>
      <w:r>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1362F7C">
      <w:pPr>
        <w:tabs>
          <w:tab w:val="left" w:pos="1276"/>
        </w:tabs>
        <w:jc w:val="both"/>
        <w:rPr>
          <w:rFonts w:ascii="GHEA Grapalat" w:hAnsi="GHEA Grapalat"/>
          <w:sz w:val="20"/>
          <w:szCs w:val="20"/>
          <w:lang w:val="hy-AM"/>
        </w:rPr>
      </w:pPr>
      <w:r>
        <w:rPr>
          <w:rFonts w:ascii="GHEA Grapalat" w:hAnsi="GHEA Grapalat"/>
          <w:sz w:val="20"/>
          <w:szCs w:val="20"/>
          <w:lang w:val="hy-AM"/>
        </w:rPr>
        <w:t xml:space="preserve">          8.4 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ենթակա</w:t>
      </w:r>
      <w:r>
        <w:rPr>
          <w:rFonts w:ascii="GHEA Grapalat" w:hAnsi="GHEA Grapalat"/>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քննության</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դատարաններում</w:t>
      </w:r>
      <w:r>
        <w:rPr>
          <w:rFonts w:ascii="GHEA Grapalat" w:hAnsi="GHEA Grapalat" w:cs="Tahoma"/>
          <w:sz w:val="20"/>
          <w:szCs w:val="20"/>
          <w:lang w:val="hy-AM"/>
        </w:rPr>
        <w:t>։</w:t>
      </w:r>
    </w:p>
    <w:p w14:paraId="06C86737">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8.5</w:t>
      </w:r>
      <w:r>
        <w:rPr>
          <w:rFonts w:ascii="GHEA Grapalat" w:hAnsi="GHEA Grapalat"/>
          <w:sz w:val="20"/>
          <w:szCs w:val="20"/>
          <w:lang w:val="hy-AM"/>
        </w:rPr>
        <w:tab/>
      </w:r>
      <w:r>
        <w:rPr>
          <w:rFonts w:ascii="GHEA Grapalat" w:hAnsi="GHEA Grapalat"/>
          <w:sz w:val="20"/>
          <w:szCs w:val="20"/>
          <w:lang w:val="hy-AM"/>
        </w:rPr>
        <w:t>Պ</w:t>
      </w:r>
      <w:r>
        <w:rPr>
          <w:rFonts w:ascii="GHEA Grapalat" w:hAnsi="GHEA Grapalat" w:cs="Sylfaen"/>
          <w:sz w:val="20"/>
          <w:szCs w:val="20"/>
          <w:lang w:val="hy-AM"/>
        </w:rPr>
        <w:t>այմանագրում</w:t>
      </w:r>
      <w:r>
        <w:rPr>
          <w:rFonts w:ascii="GHEA Grapalat" w:hAnsi="GHEA Grapalat" w:cs="Times Armenian"/>
          <w:sz w:val="20"/>
          <w:szCs w:val="20"/>
          <w:lang w:val="hy-AM"/>
        </w:rPr>
        <w:t xml:space="preserve"> </w:t>
      </w:r>
      <w:r>
        <w:rPr>
          <w:rFonts w:ascii="GHEA Grapalat" w:hAnsi="GHEA Grapalat" w:cs="Sylfaen"/>
          <w:sz w:val="20"/>
          <w:szCs w:val="20"/>
          <w:lang w:val="hy-AM"/>
        </w:rPr>
        <w:t>փոփոխություններ</w:t>
      </w:r>
      <w:r>
        <w:rPr>
          <w:rFonts w:ascii="GHEA Grapalat" w:hAnsi="GHEA Grapalat" w:cs="Times Armenian"/>
          <w:sz w:val="20"/>
          <w:szCs w:val="20"/>
          <w:lang w:val="hy-AM"/>
        </w:rPr>
        <w:t xml:space="preserve"> </w:t>
      </w:r>
      <w:r>
        <w:rPr>
          <w:rFonts w:ascii="GHEA Grapalat" w:hAnsi="GHEA Grapalat" w:cs="Sylfaen"/>
          <w:sz w:val="20"/>
          <w:szCs w:val="20"/>
          <w:lang w:val="hy-AM"/>
        </w:rPr>
        <w:t>և</w:t>
      </w:r>
      <w:r>
        <w:rPr>
          <w:rFonts w:ascii="GHEA Grapalat" w:hAnsi="GHEA Grapalat" w:cs="Times Armenian"/>
          <w:sz w:val="20"/>
          <w:szCs w:val="20"/>
          <w:lang w:val="hy-AM"/>
        </w:rPr>
        <w:t xml:space="preserve"> </w:t>
      </w:r>
      <w:r>
        <w:rPr>
          <w:rFonts w:ascii="GHEA Grapalat" w:hAnsi="GHEA Grapalat" w:cs="Sylfaen"/>
          <w:sz w:val="20"/>
          <w:szCs w:val="20"/>
          <w:lang w:val="hy-AM"/>
        </w:rPr>
        <w:t>լրացումներ</w:t>
      </w:r>
      <w:r>
        <w:rPr>
          <w:rFonts w:ascii="GHEA Grapalat" w:hAnsi="GHEA Grapalat" w:cs="Times Armenian"/>
          <w:sz w:val="20"/>
          <w:szCs w:val="20"/>
          <w:lang w:val="hy-AM"/>
        </w:rPr>
        <w:t xml:space="preserve"> </w:t>
      </w:r>
      <w:r>
        <w:rPr>
          <w:rFonts w:ascii="GHEA Grapalat" w:hAnsi="GHEA Grapalat" w:cs="Sylfaen"/>
          <w:sz w:val="20"/>
          <w:szCs w:val="20"/>
          <w:lang w:val="hy-AM"/>
        </w:rPr>
        <w:t>կարող</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կատարվել</w:t>
      </w:r>
      <w:r>
        <w:rPr>
          <w:rFonts w:ascii="GHEA Grapalat" w:hAnsi="GHEA Grapalat" w:cs="Times Armenian"/>
          <w:sz w:val="20"/>
          <w:szCs w:val="20"/>
          <w:lang w:val="hy-AM"/>
        </w:rPr>
        <w:t xml:space="preserve"> </w:t>
      </w:r>
      <w:r>
        <w:rPr>
          <w:rFonts w:ascii="GHEA Grapalat" w:hAnsi="GHEA Grapalat" w:cs="Sylfaen"/>
          <w:sz w:val="20"/>
          <w:szCs w:val="20"/>
          <w:lang w:val="hy-AM"/>
        </w:rPr>
        <w:t>միայն</w:t>
      </w:r>
      <w:r>
        <w:rPr>
          <w:rFonts w:ascii="GHEA Grapalat" w:hAnsi="GHEA Grapalat" w:cs="Times Armenian"/>
          <w:sz w:val="20"/>
          <w:szCs w:val="20"/>
          <w:lang w:val="hy-AM"/>
        </w:rPr>
        <w:t xml:space="preserve"> </w:t>
      </w:r>
      <w:r>
        <w:rPr>
          <w:rFonts w:ascii="GHEA Grapalat" w:hAnsi="GHEA Grapalat" w:cs="Sylfaen"/>
          <w:sz w:val="20"/>
          <w:szCs w:val="20"/>
          <w:lang w:val="hy-AM"/>
        </w:rPr>
        <w:t>Կողմերի</w:t>
      </w:r>
      <w:r>
        <w:rPr>
          <w:rFonts w:ascii="GHEA Grapalat" w:hAnsi="GHEA Grapalat" w:cs="Times Armenian"/>
          <w:sz w:val="20"/>
          <w:szCs w:val="20"/>
          <w:lang w:val="hy-AM"/>
        </w:rPr>
        <w:t xml:space="preserve"> </w:t>
      </w:r>
      <w:r>
        <w:rPr>
          <w:rFonts w:ascii="GHEA Grapalat" w:hAnsi="GHEA Grapalat" w:cs="Sylfaen"/>
          <w:sz w:val="20"/>
          <w:szCs w:val="20"/>
          <w:lang w:val="hy-AM"/>
        </w:rPr>
        <w:t>փոխադարձ</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համաձայնությամբ</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համաձայնագիր</w:t>
      </w:r>
      <w:r>
        <w:rPr>
          <w:rFonts w:ascii="GHEA Grapalat" w:hAnsi="GHEA Grapalat" w:cs="Times Armenian"/>
          <w:sz w:val="20"/>
          <w:szCs w:val="20"/>
          <w:lang w:val="hy-AM"/>
        </w:rPr>
        <w:t xml:space="preserve"> </w:t>
      </w:r>
      <w:r>
        <w:rPr>
          <w:rFonts w:ascii="GHEA Grapalat" w:hAnsi="GHEA Grapalat" w:cs="Sylfaen"/>
          <w:sz w:val="20"/>
          <w:szCs w:val="20"/>
          <w:lang w:val="hy-AM"/>
        </w:rPr>
        <w:t>կնքելու</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imes Armenian"/>
          <w:sz w:val="20"/>
          <w:szCs w:val="20"/>
          <w:lang w:val="hy-AM"/>
        </w:rPr>
        <w:t xml:space="preserve">, </w:t>
      </w:r>
      <w:r>
        <w:rPr>
          <w:rFonts w:ascii="GHEA Grapalat" w:hAnsi="GHEA Grapalat" w:cs="Sylfaen"/>
          <w:sz w:val="20"/>
          <w:szCs w:val="20"/>
          <w:lang w:val="hy-AM"/>
        </w:rPr>
        <w:t>որը</w:t>
      </w:r>
      <w:r>
        <w:rPr>
          <w:rFonts w:ascii="GHEA Grapalat" w:hAnsi="GHEA Grapalat" w:cs="Times Armenian"/>
          <w:sz w:val="20"/>
          <w:szCs w:val="20"/>
          <w:lang w:val="hy-AM"/>
        </w:rPr>
        <w:t xml:space="preserve"> </w:t>
      </w:r>
      <w:r>
        <w:rPr>
          <w:rFonts w:ascii="GHEA Grapalat" w:hAnsi="GHEA Grapalat" w:cs="Sylfaen"/>
          <w:sz w:val="20"/>
          <w:szCs w:val="20"/>
          <w:lang w:val="hy-AM"/>
        </w:rPr>
        <w:t>կհանդիսանա</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r>
        <w:rPr>
          <w:rFonts w:ascii="GHEA Grapalat" w:hAnsi="GHEA Grapalat" w:cs="Times Armenian"/>
          <w:sz w:val="20"/>
          <w:szCs w:val="20"/>
          <w:lang w:val="hy-AM"/>
        </w:rPr>
        <w:t xml:space="preserve"> </w:t>
      </w:r>
    </w:p>
    <w:p w14:paraId="512C612D">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2E98DE0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98A94D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8.6 Եթե պայմանագիրն իրականացվում է ենթակապալի պայմանագիր կնքելու միջոցով.</w:t>
      </w:r>
    </w:p>
    <w:p w14:paraId="147D2EAA">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173DD77">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Pr>
          <w:rStyle w:val="30"/>
          <w:rFonts w:ascii="GHEA Grapalat" w:hAnsi="GHEA Grapalat" w:cs="Sylfaen"/>
          <w:sz w:val="20"/>
          <w:szCs w:val="20"/>
          <w:lang w:val="hy-AM"/>
        </w:rPr>
        <w:footnoteReference w:id="24"/>
      </w:r>
    </w:p>
    <w:p w14:paraId="7503F06D">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Style w:val="30"/>
          <w:rFonts w:ascii="GHEA Grapalat" w:hAnsi="GHEA Grapalat" w:cs="Sylfaen"/>
          <w:sz w:val="20"/>
          <w:szCs w:val="20"/>
          <w:lang w:val="hy-AM"/>
        </w:rPr>
        <w:footnoteReference w:id="25"/>
      </w:r>
    </w:p>
    <w:p w14:paraId="332B6967">
      <w:pPr>
        <w:tabs>
          <w:tab w:val="left" w:pos="1276"/>
        </w:tabs>
        <w:ind w:firstLine="720"/>
        <w:jc w:val="both"/>
        <w:rPr>
          <w:rFonts w:ascii="GHEA Grapalat" w:hAnsi="GHEA Grapalat" w:cs="Sylfaen"/>
          <w:sz w:val="20"/>
          <w:szCs w:val="20"/>
          <w:lang w:val="pt-BR"/>
        </w:rPr>
      </w:pPr>
      <w:r>
        <w:rPr>
          <w:rFonts w:ascii="GHEA Grapalat" w:hAnsi="GHEA Grapalat" w:cs="Sylfaen"/>
          <w:sz w:val="20"/>
          <w:szCs w:val="20"/>
          <w:lang w:val="hy-AM"/>
        </w:rPr>
        <w:t>8.8</w:t>
      </w:r>
      <w:r>
        <w:rPr>
          <w:rFonts w:ascii="GHEA Grapalat" w:hAnsi="GHEA Grapalat" w:cs="Times Armenian"/>
          <w:sz w:val="20"/>
          <w:szCs w:val="20"/>
          <w:lang w:val="pt-BR"/>
        </w:rPr>
        <w:t xml:space="preserve"> </w:t>
      </w:r>
      <w:r>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7  օրացուցային օր առաջ</w:t>
      </w:r>
      <w:r>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23776C29">
      <w:pPr>
        <w:tabs>
          <w:tab w:val="left" w:pos="720"/>
        </w:tabs>
        <w:jc w:val="both"/>
        <w:rPr>
          <w:rFonts w:ascii="GHEA Grapalat" w:hAnsi="GHEA Grapalat" w:cs="Times Armenian"/>
          <w:sz w:val="20"/>
          <w:szCs w:val="20"/>
          <w:lang w:val="hy-AM"/>
        </w:rPr>
      </w:pPr>
      <w:r>
        <w:rPr>
          <w:rFonts w:ascii="GHEA Grapalat" w:hAnsi="GHEA Grapalat"/>
          <w:sz w:val="20"/>
          <w:szCs w:val="20"/>
          <w:lang w:val="hy-AM"/>
        </w:rPr>
        <w:tab/>
      </w:r>
      <w:r>
        <w:rPr>
          <w:rFonts w:ascii="GHEA Grapalat" w:hAnsi="GHEA Grapalat"/>
          <w:sz w:val="20"/>
          <w:szCs w:val="20"/>
          <w:lang w:val="hy-AM"/>
        </w:rPr>
        <w:t>8.9</w:t>
      </w:r>
      <w:r>
        <w:rPr>
          <w:rFonts w:ascii="GHEA Grapalat" w:hAnsi="GHEA Grapalat"/>
          <w:sz w:val="20"/>
          <w:szCs w:val="20"/>
          <w:lang w:val="hy-AM"/>
        </w:rPr>
        <w:tab/>
      </w:r>
      <w:r>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377D2F45">
      <w:pPr>
        <w:tabs>
          <w:tab w:val="left" w:pos="720"/>
        </w:tabs>
        <w:jc w:val="both"/>
        <w:rPr>
          <w:rFonts w:ascii="GHEA Grapalat" w:hAnsi="GHEA Grapalat"/>
          <w:sz w:val="20"/>
          <w:szCs w:val="20"/>
          <w:lang w:val="hy-AM"/>
        </w:rPr>
      </w:pPr>
      <w:r>
        <w:rPr>
          <w:rFonts w:ascii="GHEA Grapalat" w:hAnsi="GHEA Grapalat"/>
          <w:sz w:val="20"/>
          <w:szCs w:val="20"/>
          <w:lang w:val="hy-AM"/>
        </w:rPr>
        <w:t xml:space="preserve">         </w:t>
      </w:r>
      <w:r>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588B43C1">
      <w:pPr>
        <w:tabs>
          <w:tab w:val="left" w:pos="720"/>
        </w:tabs>
        <w:jc w:val="both"/>
        <w:rPr>
          <w:rFonts w:ascii="GHEA Grapalat" w:hAnsi="GHEA Grapalat" w:cs="Sylfaen"/>
          <w:sz w:val="20"/>
          <w:szCs w:val="20"/>
          <w:lang w:val="hy-AM"/>
        </w:rPr>
      </w:pPr>
      <w:r>
        <w:rPr>
          <w:rFonts w:ascii="GHEA Grapalat" w:hAnsi="GHEA Grapalat" w:cs="Sylfaen"/>
          <w:sz w:val="20"/>
          <w:szCs w:val="20"/>
          <w:lang w:val="hy-AM"/>
        </w:rPr>
        <w:tab/>
      </w:r>
      <w:r>
        <w:rPr>
          <w:rFonts w:ascii="GHEA Grapalat" w:hAnsi="GHEA Grapalat" w:cs="Sylfaen"/>
          <w:sz w:val="20"/>
          <w:szCs w:val="20"/>
          <w:lang w:val="hy-AM"/>
        </w:rPr>
        <w:t>8.10 Պայմանագիրը չի կարող փոփոխվել կողմերի պարտա</w:t>
      </w:r>
      <w:r>
        <w:rPr>
          <w:rFonts w:ascii="GHEA Grapalat" w:hAnsi="GHEA Grapalat" w:cs="Sylfaen"/>
          <w:sz w:val="20"/>
          <w:szCs w:val="20"/>
          <w:lang w:val="hy-AM"/>
        </w:rPr>
        <w:softHyphen/>
      </w:r>
      <w:r>
        <w:rPr>
          <w:rFonts w:ascii="GHEA Grapalat" w:hAnsi="GHEA Grapalat" w:cs="Sylfaen"/>
          <w:sz w:val="20"/>
          <w:szCs w:val="20"/>
          <w:lang w:val="hy-AM"/>
        </w:rPr>
        <w:t>վորու</w:t>
      </w:r>
      <w:r>
        <w:rPr>
          <w:rFonts w:ascii="GHEA Grapalat" w:hAnsi="GHEA Grapalat" w:cs="Sylfaen"/>
          <w:sz w:val="20"/>
          <w:szCs w:val="20"/>
          <w:lang w:val="hy-AM"/>
        </w:rPr>
        <w:softHyphen/>
      </w:r>
      <w:r>
        <w:rPr>
          <w:rFonts w:ascii="GHEA Grapalat" w:hAnsi="GHEA Grapalat" w:cs="Sylfaen"/>
          <w:sz w:val="20"/>
          <w:szCs w:val="20"/>
          <w:lang w:val="hy-AM"/>
        </w:rPr>
        <w:t>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71B32D36">
      <w:pPr>
        <w:ind w:firstLine="567"/>
        <w:jc w:val="both"/>
        <w:rPr>
          <w:rFonts w:ascii="GHEA Grapalat" w:hAnsi="GHEA Grapalat"/>
          <w:sz w:val="20"/>
          <w:szCs w:val="20"/>
          <w:lang w:val="hy-AM" w:eastAsia="ru-RU"/>
        </w:rPr>
      </w:pPr>
      <w:r>
        <w:rPr>
          <w:rFonts w:ascii="GHEA Grapalat" w:hAnsi="GHEA Grapalat" w:cs="Sylfaen"/>
          <w:sz w:val="20"/>
          <w:szCs w:val="20"/>
          <w:lang w:val="hy-AM"/>
        </w:rPr>
        <w:tab/>
      </w:r>
      <w:r>
        <w:rPr>
          <w:rFonts w:ascii="GHEA Grapalat" w:hAnsi="GHEA Grapalat" w:cs="Sylfaen"/>
          <w:sz w:val="20"/>
          <w:szCs w:val="20"/>
          <w:lang w:val="hy-AM"/>
        </w:rPr>
        <w:t>8.11 Կապալառուի կողմից ստանձնած պարտավորությունները չկատա</w:t>
      </w:r>
      <w:r>
        <w:rPr>
          <w:rFonts w:ascii="GHEA Grapalat" w:hAnsi="GHEA Grapalat" w:cs="Sylfaen"/>
          <w:sz w:val="20"/>
          <w:szCs w:val="20"/>
          <w:lang w:val="hy-AM"/>
        </w:rPr>
        <w:softHyphen/>
      </w:r>
      <w:r>
        <w:rPr>
          <w:rFonts w:ascii="GHEA Grapalat" w:hAnsi="GHEA Grapalat" w:cs="Sylfaen"/>
          <w:sz w:val="20"/>
          <w:szCs w:val="20"/>
          <w:lang w:val="hy-AM"/>
        </w:rPr>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 </w:t>
      </w:r>
      <w:r>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01DA5241">
      <w:pPr>
        <w:tabs>
          <w:tab w:val="left" w:pos="1276"/>
        </w:tabs>
        <w:ind w:firstLine="720"/>
        <w:jc w:val="both"/>
        <w:rPr>
          <w:rFonts w:ascii="GHEA Grapalat" w:hAnsi="GHEA Grapalat" w:cs="Times Armenian"/>
          <w:sz w:val="20"/>
          <w:szCs w:val="20"/>
          <w:lang w:val="hy-AM"/>
        </w:rPr>
      </w:pPr>
      <w:r>
        <w:rPr>
          <w:rFonts w:ascii="GHEA Grapalat" w:hAnsi="GHEA Grapalat"/>
          <w:sz w:val="20"/>
          <w:szCs w:val="20"/>
          <w:lang w:val="hy-AM"/>
        </w:rPr>
        <w:t>8.12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2F922ECD">
      <w:pPr>
        <w:tabs>
          <w:tab w:val="left" w:pos="1276"/>
        </w:tabs>
        <w:ind w:firstLine="720"/>
        <w:jc w:val="both"/>
        <w:rPr>
          <w:rFonts w:ascii="GHEA Grapalat" w:hAnsi="GHEA Grapalat"/>
          <w:sz w:val="20"/>
          <w:szCs w:val="20"/>
          <w:lang w:val="hy-AM"/>
        </w:rPr>
      </w:pPr>
      <w:r>
        <w:rPr>
          <w:rFonts w:ascii="GHEA Grapalat" w:hAnsi="GHEA Grapalat"/>
          <w:sz w:val="20"/>
          <w:szCs w:val="20"/>
          <w:lang w:val="hy-AM"/>
        </w:rPr>
        <w:t xml:space="preserve">8.13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w:t>
      </w:r>
      <w:r>
        <w:rPr>
          <w:rFonts w:ascii="GHEA Grapalat" w:hAnsi="GHEA Grapalat" w:cs="Sylfaen"/>
          <w:sz w:val="20"/>
          <w:szCs w:val="20"/>
          <w:lang w:val="hy-AM"/>
        </w:rPr>
        <w:t>և</w:t>
      </w:r>
      <w:r>
        <w:rPr>
          <w:rFonts w:ascii="GHEA Grapalat" w:hAnsi="GHEA Grapalat" w:cs="Arial"/>
          <w:sz w:val="20"/>
          <w:szCs w:val="20"/>
          <w:lang w:val="hy-AM"/>
        </w:rPr>
        <w:t xml:space="preserve"> N 4.1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161A483E">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8.14 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հետ</w:t>
      </w:r>
      <w:r>
        <w:rPr>
          <w:rFonts w:ascii="GHEA Grapalat" w:hAnsi="GHEA Grapalat" w:cs="Times Armenian"/>
          <w:sz w:val="20"/>
          <w:szCs w:val="20"/>
          <w:lang w:val="hy-AM"/>
        </w:rPr>
        <w:t xml:space="preserve"> </w:t>
      </w:r>
      <w:r>
        <w:rPr>
          <w:rFonts w:ascii="GHEA Grapalat" w:hAnsi="GHEA Grapalat" w:cs="Sylfaen"/>
          <w:sz w:val="20"/>
          <w:szCs w:val="20"/>
          <w:lang w:val="hy-AM"/>
        </w:rPr>
        <w:t>կապված</w:t>
      </w:r>
      <w:r>
        <w:rPr>
          <w:rFonts w:ascii="GHEA Grapalat" w:hAnsi="GHEA Grapalat" w:cs="Times Armenian"/>
          <w:sz w:val="20"/>
          <w:szCs w:val="20"/>
          <w:lang w:val="hy-AM"/>
        </w:rPr>
        <w:t xml:space="preserve">  </w:t>
      </w:r>
      <w:r>
        <w:rPr>
          <w:rFonts w:ascii="GHEA Grapalat" w:hAnsi="GHEA Grapalat" w:cs="Sylfaen"/>
          <w:sz w:val="20"/>
          <w:szCs w:val="20"/>
          <w:lang w:val="hy-AM"/>
        </w:rPr>
        <w:t>հարաբերությունների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նկատմամբ</w:t>
      </w:r>
      <w:r>
        <w:rPr>
          <w:rFonts w:ascii="GHEA Grapalat" w:hAnsi="GHEA Grapalat" w:cs="Times Armenian"/>
          <w:sz w:val="20"/>
          <w:szCs w:val="20"/>
          <w:lang w:val="hy-AM"/>
        </w:rPr>
        <w:t xml:space="preserve"> </w:t>
      </w:r>
      <w:r>
        <w:rPr>
          <w:rFonts w:ascii="GHEA Grapalat" w:hAnsi="GHEA Grapalat" w:cs="Sylfaen"/>
          <w:sz w:val="20"/>
          <w:szCs w:val="20"/>
          <w:lang w:val="hy-AM"/>
        </w:rPr>
        <w:t>կիրառվում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Հայաստանի</w:t>
      </w:r>
      <w:r>
        <w:rPr>
          <w:rFonts w:ascii="GHEA Grapalat" w:hAnsi="GHEA Grapalat" w:cs="Times Armenian"/>
          <w:sz w:val="20"/>
          <w:szCs w:val="20"/>
          <w:lang w:val="hy-AM"/>
        </w:rPr>
        <w:t xml:space="preserve"> </w:t>
      </w:r>
      <w:r>
        <w:rPr>
          <w:rFonts w:ascii="GHEA Grapalat" w:hAnsi="GHEA Grapalat" w:cs="Sylfaen"/>
          <w:sz w:val="20"/>
          <w:szCs w:val="20"/>
          <w:lang w:val="hy-AM"/>
        </w:rPr>
        <w:t>Հանրապետության</w:t>
      </w:r>
      <w:r>
        <w:rPr>
          <w:rFonts w:ascii="GHEA Grapalat" w:hAnsi="GHEA Grapalat" w:cs="Times Armenian"/>
          <w:sz w:val="20"/>
          <w:szCs w:val="20"/>
          <w:lang w:val="hy-AM"/>
        </w:rPr>
        <w:t xml:space="preserve"> </w:t>
      </w:r>
      <w:r>
        <w:rPr>
          <w:rFonts w:ascii="GHEA Grapalat" w:hAnsi="GHEA Grapalat" w:cs="Sylfaen"/>
          <w:sz w:val="20"/>
          <w:szCs w:val="20"/>
          <w:lang w:val="hy-AM"/>
        </w:rPr>
        <w:t>իրավունքը</w:t>
      </w:r>
      <w:r>
        <w:rPr>
          <w:rFonts w:ascii="GHEA Grapalat" w:hAnsi="GHEA Grapalat" w:cs="Tahoma"/>
          <w:sz w:val="20"/>
          <w:szCs w:val="20"/>
          <w:lang w:val="hy-AM"/>
        </w:rPr>
        <w:t>։</w:t>
      </w:r>
    </w:p>
    <w:p w14:paraId="09522DDF">
      <w:pPr>
        <w:ind w:firstLine="708"/>
        <w:jc w:val="both"/>
        <w:rPr>
          <w:rFonts w:ascii="GHEA Grapalat" w:hAnsi="GHEA Grapalat"/>
          <w:sz w:val="20"/>
          <w:szCs w:val="20"/>
          <w:vertAlign w:val="superscript"/>
          <w:lang w:val="hy-AM" w:eastAsia="ru-RU"/>
        </w:rPr>
      </w:pPr>
      <w:r>
        <w:rPr>
          <w:rFonts w:ascii="GHEA Grapalat" w:hAnsi="GHEA Grapalat"/>
          <w:sz w:val="20"/>
          <w:szCs w:val="20"/>
          <w:lang w:val="hy-AM" w:eastAsia="ru-RU"/>
        </w:rPr>
        <w:t>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քսանհինգպատիկը, ապա Պատվիրատուի կողմից համաձայնագիր կկնքվի, եթե Կապալառուի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Կապալառուն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Pr>
          <w:rStyle w:val="30"/>
          <w:rFonts w:ascii="GHEA Grapalat" w:hAnsi="GHEA Grapalat"/>
          <w:sz w:val="20"/>
          <w:szCs w:val="20"/>
          <w:lang w:val="hy-AM" w:eastAsia="ru-RU"/>
        </w:rPr>
        <w:footnoteReference w:id="26"/>
      </w:r>
    </w:p>
    <w:p w14:paraId="30B67218">
      <w:pPr>
        <w:tabs>
          <w:tab w:val="left" w:pos="1276"/>
        </w:tabs>
        <w:ind w:firstLine="720"/>
        <w:jc w:val="both"/>
        <w:rPr>
          <w:rFonts w:ascii="GHEA Grapalat" w:hAnsi="GHEA Grapalat" w:cs="Sylfaen"/>
          <w:i/>
          <w:sz w:val="22"/>
          <w:szCs w:val="22"/>
          <w:lang w:val="hy-AM"/>
        </w:rPr>
      </w:pPr>
    </w:p>
    <w:p w14:paraId="699F067D">
      <w:pPr>
        <w:ind w:firstLine="709"/>
        <w:jc w:val="both"/>
        <w:rPr>
          <w:rFonts w:ascii="GHEA Grapalat" w:hAnsi="GHEA Grapalat" w:cs="Sylfaen"/>
          <w:b/>
          <w:sz w:val="20"/>
          <w:szCs w:val="20"/>
          <w:lang w:val="hy-AM"/>
        </w:rPr>
      </w:pPr>
      <w:r>
        <w:rPr>
          <w:rFonts w:ascii="GHEA Grapalat" w:hAnsi="GHEA Grapalat"/>
          <w:b/>
          <w:sz w:val="20"/>
          <w:szCs w:val="20"/>
          <w:lang w:val="hy-AM"/>
        </w:rPr>
        <w:t xml:space="preserve">9. </w:t>
      </w:r>
      <w:r>
        <w:rPr>
          <w:rFonts w:ascii="GHEA Grapalat" w:hAnsi="GHEA Grapalat" w:cs="Sylfaen"/>
          <w:b/>
          <w:sz w:val="20"/>
          <w:szCs w:val="20"/>
          <w:lang w:val="hy-AM"/>
        </w:rPr>
        <w:t>ԿՈՂՄԵՐԻ</w:t>
      </w:r>
      <w:r>
        <w:rPr>
          <w:rFonts w:ascii="GHEA Grapalat" w:hAnsi="GHEA Grapalat" w:cs="Times Armenian"/>
          <w:b/>
          <w:sz w:val="20"/>
          <w:szCs w:val="20"/>
          <w:lang w:val="hy-AM"/>
        </w:rPr>
        <w:t xml:space="preserve"> </w:t>
      </w:r>
      <w:r>
        <w:rPr>
          <w:rFonts w:ascii="GHEA Grapalat" w:hAnsi="GHEA Grapalat" w:cs="Sylfaen"/>
          <w:b/>
          <w:sz w:val="20"/>
          <w:szCs w:val="20"/>
          <w:lang w:val="hy-AM"/>
        </w:rPr>
        <w:t>ՀԱՍՑԵՆԵՐԸ</w:t>
      </w:r>
      <w:r>
        <w:rPr>
          <w:rFonts w:ascii="GHEA Grapalat" w:hAnsi="GHEA Grapalat" w:cs="Times Armenian"/>
          <w:b/>
          <w:sz w:val="20"/>
          <w:szCs w:val="20"/>
          <w:lang w:val="hy-AM"/>
        </w:rPr>
        <w:t xml:space="preserve">, </w:t>
      </w:r>
      <w:r>
        <w:rPr>
          <w:rFonts w:ascii="GHEA Grapalat" w:hAnsi="GHEA Grapalat" w:cs="Sylfaen"/>
          <w:b/>
          <w:sz w:val="20"/>
          <w:szCs w:val="20"/>
          <w:lang w:val="hy-AM"/>
        </w:rPr>
        <w:t>ԲԱՆԿԱՅԻՆ</w:t>
      </w:r>
      <w:r>
        <w:rPr>
          <w:rFonts w:ascii="GHEA Grapalat" w:hAnsi="GHEA Grapalat" w:cs="Times Armenian"/>
          <w:b/>
          <w:sz w:val="20"/>
          <w:szCs w:val="20"/>
          <w:lang w:val="hy-AM"/>
        </w:rPr>
        <w:t xml:space="preserve"> </w:t>
      </w:r>
      <w:r>
        <w:rPr>
          <w:rFonts w:ascii="GHEA Grapalat" w:hAnsi="GHEA Grapalat" w:cs="Sylfaen"/>
          <w:b/>
          <w:sz w:val="20"/>
          <w:szCs w:val="20"/>
          <w:lang w:val="hy-AM"/>
        </w:rPr>
        <w:t>ՎԱՎԵՐԱՊԱՅՄԱՆՆԵՐԸ</w:t>
      </w:r>
      <w:r>
        <w:rPr>
          <w:rFonts w:ascii="GHEA Grapalat" w:hAnsi="GHEA Grapalat" w:cs="Times Armenian"/>
          <w:b/>
          <w:sz w:val="20"/>
          <w:szCs w:val="20"/>
          <w:lang w:val="hy-AM"/>
        </w:rPr>
        <w:t xml:space="preserve"> </w:t>
      </w:r>
      <w:r>
        <w:rPr>
          <w:rFonts w:ascii="GHEA Grapalat" w:hAnsi="GHEA Grapalat" w:cs="Sylfaen"/>
          <w:b/>
          <w:sz w:val="20"/>
          <w:szCs w:val="20"/>
          <w:lang w:val="hy-AM"/>
        </w:rPr>
        <w:t>ԵՎ</w:t>
      </w:r>
      <w:r>
        <w:rPr>
          <w:rFonts w:ascii="GHEA Grapalat" w:hAnsi="GHEA Grapalat" w:cs="Times Armenian"/>
          <w:b/>
          <w:sz w:val="20"/>
          <w:szCs w:val="20"/>
          <w:lang w:val="hy-AM"/>
        </w:rPr>
        <w:t xml:space="preserve"> </w:t>
      </w:r>
      <w:r>
        <w:rPr>
          <w:rFonts w:ascii="GHEA Grapalat" w:hAnsi="GHEA Grapalat" w:cs="Sylfaen"/>
          <w:b/>
          <w:sz w:val="20"/>
          <w:szCs w:val="20"/>
          <w:lang w:val="hy-AM"/>
        </w:rPr>
        <w:t>ՍՏՈՐԱԳՐՈՒԹՅՈՒՆՆԵՐԸ</w:t>
      </w:r>
    </w:p>
    <w:p w14:paraId="14C8C99F">
      <w:pPr>
        <w:ind w:firstLine="709"/>
        <w:jc w:val="both"/>
        <w:rPr>
          <w:rFonts w:ascii="GHEA Grapalat" w:hAnsi="GHEA Grapalat" w:cs="Sylfaen"/>
          <w:b/>
          <w:lang w:val="hy-AM"/>
        </w:rPr>
      </w:pPr>
    </w:p>
    <w:p w14:paraId="75EB94ED">
      <w:pPr>
        <w:ind w:firstLine="709"/>
        <w:jc w:val="both"/>
        <w:rPr>
          <w:rFonts w:ascii="GHEA Grapalat" w:hAnsi="GHEA Grapalat" w:cs="Sylfaen"/>
          <w:b/>
          <w:lang w:val="hy-AM"/>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1DA15631">
        <w:tblPrEx>
          <w:tblCellMar>
            <w:top w:w="0" w:type="dxa"/>
            <w:left w:w="108" w:type="dxa"/>
            <w:bottom w:w="0" w:type="dxa"/>
            <w:right w:w="108" w:type="dxa"/>
          </w:tblCellMar>
        </w:tblPrEx>
        <w:trPr>
          <w:jc w:val="center"/>
        </w:trPr>
        <w:tc>
          <w:tcPr>
            <w:tcW w:w="4536" w:type="dxa"/>
          </w:tcPr>
          <w:p w14:paraId="69BD42D4">
            <w:pPr>
              <w:spacing w:line="360" w:lineRule="auto"/>
              <w:jc w:val="center"/>
              <w:rPr>
                <w:rFonts w:ascii="GHEA Grapalat" w:hAnsi="GHEA Grapalat" w:cs="Sylfaen"/>
                <w:b/>
                <w:bCs/>
                <w:sz w:val="20"/>
                <w:szCs w:val="20"/>
                <w:lang w:val="nb-NO"/>
              </w:rPr>
            </w:pPr>
            <w:r>
              <w:rPr>
                <w:rFonts w:ascii="GHEA Grapalat" w:hAnsi="GHEA Grapalat" w:cs="Sylfaen"/>
                <w:b/>
                <w:bCs/>
                <w:sz w:val="20"/>
                <w:szCs w:val="20"/>
                <w:lang w:val="nb-NO"/>
              </w:rPr>
              <w:t>ՊԱՏՎԻՐԱՏՈՒ</w:t>
            </w:r>
          </w:p>
          <w:p w14:paraId="1CB9AD3D">
            <w:pPr>
              <w:rPr>
                <w:rFonts w:ascii="GHEA Grapalat" w:hAnsi="GHEA Grapalat"/>
                <w:sz w:val="22"/>
                <w:szCs w:val="22"/>
                <w:lang w:val="ru-RU"/>
              </w:rPr>
            </w:pPr>
          </w:p>
          <w:p w14:paraId="1A37B80E">
            <w:pPr>
              <w:rPr>
                <w:rFonts w:ascii="GHEA Grapalat" w:hAnsi="GHEA Grapalat"/>
                <w:lang w:val="ru-RU"/>
              </w:rPr>
            </w:pPr>
          </w:p>
          <w:p w14:paraId="669CC215">
            <w:pPr>
              <w:jc w:val="center"/>
              <w:rPr>
                <w:rFonts w:ascii="GHEA Grapalat" w:hAnsi="GHEA Grapalat"/>
                <w:lang w:val="ru-RU"/>
              </w:rPr>
            </w:pPr>
            <w:r>
              <w:rPr>
                <w:rFonts w:ascii="GHEA Grapalat" w:hAnsi="GHEA Grapalat"/>
                <w:lang w:val="ru-RU"/>
              </w:rPr>
              <w:t>---------------------------------</w:t>
            </w:r>
          </w:p>
          <w:p w14:paraId="26CE8708">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5C1F0ADB">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2DF0624E">
            <w:pPr>
              <w:spacing w:line="360" w:lineRule="auto"/>
              <w:jc w:val="center"/>
              <w:rPr>
                <w:rFonts w:ascii="GHEA Grapalat" w:hAnsi="GHEA Grapalat"/>
                <w:lang w:val="ru-RU"/>
              </w:rPr>
            </w:pPr>
          </w:p>
        </w:tc>
        <w:tc>
          <w:tcPr>
            <w:tcW w:w="4343" w:type="dxa"/>
          </w:tcPr>
          <w:p w14:paraId="79F80FA4">
            <w:pPr>
              <w:spacing w:line="360" w:lineRule="auto"/>
              <w:jc w:val="center"/>
              <w:rPr>
                <w:rFonts w:ascii="GHEA Grapalat" w:hAnsi="GHEA Grapalat" w:cs="Sylfaen"/>
                <w:b/>
                <w:bCs/>
                <w:sz w:val="20"/>
                <w:szCs w:val="20"/>
                <w:lang w:val="ru-RU"/>
              </w:rPr>
            </w:pPr>
            <w:r>
              <w:rPr>
                <w:rFonts w:ascii="GHEA Grapalat" w:hAnsi="GHEA Grapalat" w:cs="Sylfaen"/>
                <w:b/>
                <w:bCs/>
                <w:sz w:val="20"/>
                <w:szCs w:val="20"/>
                <w:lang w:val="pt-BR"/>
              </w:rPr>
              <w:t>ԿԱՊԱԼԱՌՈՒ</w:t>
            </w:r>
          </w:p>
          <w:p w14:paraId="3C7D0775">
            <w:pPr>
              <w:jc w:val="center"/>
              <w:rPr>
                <w:rFonts w:ascii="GHEA Grapalat" w:hAnsi="GHEA Grapalat"/>
                <w:lang w:val="ru-RU"/>
              </w:rPr>
            </w:pPr>
          </w:p>
          <w:p w14:paraId="2393D72B">
            <w:pPr>
              <w:jc w:val="center"/>
              <w:rPr>
                <w:rFonts w:ascii="GHEA Grapalat" w:hAnsi="GHEA Grapalat"/>
                <w:lang w:val="ru-RU"/>
              </w:rPr>
            </w:pPr>
          </w:p>
          <w:p w14:paraId="79B240EB">
            <w:pPr>
              <w:jc w:val="center"/>
              <w:rPr>
                <w:rFonts w:ascii="GHEA Grapalat" w:hAnsi="GHEA Grapalat"/>
                <w:lang w:val="ru-RU"/>
              </w:rPr>
            </w:pPr>
            <w:r>
              <w:rPr>
                <w:rFonts w:ascii="GHEA Grapalat" w:hAnsi="GHEA Grapalat"/>
                <w:lang w:val="ru-RU"/>
              </w:rPr>
              <w:t>---------------------------------</w:t>
            </w:r>
          </w:p>
          <w:p w14:paraId="46716F55">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08C8E261">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51745D0F">
      <w:pPr>
        <w:ind w:firstLine="709"/>
        <w:jc w:val="both"/>
        <w:rPr>
          <w:rFonts w:ascii="GHEA Grapalat" w:hAnsi="GHEA Grapalat" w:cs="Arial"/>
          <w:b/>
        </w:rPr>
      </w:pPr>
    </w:p>
    <w:p w14:paraId="7822D852">
      <w:pPr>
        <w:ind w:firstLine="567"/>
        <w:rPr>
          <w:rFonts w:ascii="GHEA Grapalat" w:hAnsi="GHEA Grapalat"/>
          <w:i/>
        </w:rPr>
      </w:pPr>
    </w:p>
    <w:p w14:paraId="6BD1B3C1">
      <w:pPr>
        <w:tabs>
          <w:tab w:val="left" w:pos="1276"/>
        </w:tabs>
        <w:ind w:firstLine="720"/>
        <w:jc w:val="both"/>
        <w:rPr>
          <w:rFonts w:ascii="GHEA Grapalat" w:hAnsi="GHEA Grapalat"/>
          <w:sz w:val="20"/>
          <w:szCs w:val="20"/>
          <w:u w:val="single"/>
          <w:lang w:val="nb-NO"/>
        </w:rPr>
      </w:pPr>
      <w:r>
        <w:rPr>
          <w:rFonts w:ascii="GHEA Grapalat" w:hAnsi="GHEA Grapalat" w:cs="Sylfaen"/>
          <w:i/>
          <w:sz w:val="20"/>
          <w:szCs w:val="20"/>
          <w:lang w:val="pt-BR"/>
        </w:rPr>
        <w:t>Անհրաժեշտության</w:t>
      </w:r>
      <w:r>
        <w:rPr>
          <w:rFonts w:ascii="GHEA Grapalat" w:hAnsi="GHEA Grapalat" w:cs="Sylfaen"/>
          <w:i/>
          <w:sz w:val="20"/>
          <w:szCs w:val="20"/>
          <w:lang w:val="nb-NO"/>
        </w:rPr>
        <w:t xml:space="preserve"> </w:t>
      </w:r>
      <w:r>
        <w:rPr>
          <w:rFonts w:ascii="GHEA Grapalat" w:hAnsi="GHEA Grapalat" w:cs="Sylfaen"/>
          <w:i/>
          <w:sz w:val="20"/>
          <w:szCs w:val="20"/>
          <w:lang w:val="pt-BR"/>
        </w:rPr>
        <w:t>դեպքում</w:t>
      </w:r>
      <w:r>
        <w:rPr>
          <w:rFonts w:ascii="GHEA Grapalat" w:hAnsi="GHEA Grapalat" w:cs="Sylfaen"/>
          <w:i/>
          <w:sz w:val="20"/>
          <w:szCs w:val="20"/>
          <w:lang w:val="nb-NO"/>
        </w:rPr>
        <w:t xml:space="preserve"> </w:t>
      </w:r>
      <w:r>
        <w:rPr>
          <w:rFonts w:ascii="GHEA Grapalat" w:hAnsi="GHEA Grapalat" w:cs="Sylfaen"/>
          <w:i/>
          <w:sz w:val="20"/>
          <w:szCs w:val="20"/>
          <w:lang w:val="pt-BR"/>
        </w:rPr>
        <w:t>պայմանագրի նախագծում</w:t>
      </w:r>
      <w:r>
        <w:rPr>
          <w:rFonts w:ascii="GHEA Grapalat" w:hAnsi="GHEA Grapalat" w:cs="Sylfaen"/>
          <w:i/>
          <w:sz w:val="20"/>
          <w:szCs w:val="20"/>
          <w:lang w:val="nb-NO"/>
        </w:rPr>
        <w:t xml:space="preserve"> </w:t>
      </w:r>
      <w:r>
        <w:rPr>
          <w:rFonts w:ascii="GHEA Grapalat" w:hAnsi="GHEA Grapalat" w:cs="Sylfaen"/>
          <w:i/>
          <w:sz w:val="20"/>
          <w:szCs w:val="20"/>
          <w:lang w:val="pt-BR"/>
        </w:rPr>
        <w:t>կարող</w:t>
      </w:r>
      <w:r>
        <w:rPr>
          <w:rFonts w:ascii="GHEA Grapalat" w:hAnsi="GHEA Grapalat" w:cs="Sylfaen"/>
          <w:i/>
          <w:sz w:val="20"/>
          <w:szCs w:val="20"/>
          <w:lang w:val="nb-NO"/>
        </w:rPr>
        <w:t xml:space="preserve"> </w:t>
      </w:r>
      <w:r>
        <w:rPr>
          <w:rFonts w:ascii="GHEA Grapalat" w:hAnsi="GHEA Grapalat" w:cs="Sylfaen"/>
          <w:i/>
          <w:sz w:val="20"/>
          <w:szCs w:val="20"/>
          <w:lang w:val="pt-BR"/>
        </w:rPr>
        <w:t>են</w:t>
      </w:r>
      <w:r>
        <w:rPr>
          <w:rFonts w:ascii="GHEA Grapalat" w:hAnsi="GHEA Grapalat" w:cs="Sylfaen"/>
          <w:i/>
          <w:sz w:val="20"/>
          <w:szCs w:val="20"/>
          <w:lang w:val="nb-NO"/>
        </w:rPr>
        <w:t xml:space="preserve"> </w:t>
      </w:r>
      <w:r>
        <w:rPr>
          <w:rFonts w:ascii="GHEA Grapalat" w:hAnsi="GHEA Grapalat" w:cs="Sylfaen"/>
          <w:i/>
          <w:sz w:val="20"/>
          <w:szCs w:val="20"/>
          <w:lang w:val="pt-BR"/>
        </w:rPr>
        <w:t>ներառվել</w:t>
      </w:r>
      <w:r>
        <w:rPr>
          <w:rFonts w:ascii="GHEA Grapalat" w:hAnsi="GHEA Grapalat" w:cs="Sylfaen"/>
          <w:i/>
          <w:sz w:val="20"/>
          <w:szCs w:val="20"/>
          <w:lang w:val="nb-NO"/>
        </w:rPr>
        <w:t xml:space="preserve"> </w:t>
      </w:r>
      <w:r>
        <w:rPr>
          <w:rFonts w:ascii="GHEA Grapalat" w:hAnsi="GHEA Grapalat" w:cs="Sylfaen"/>
          <w:i/>
          <w:sz w:val="20"/>
          <w:szCs w:val="20"/>
          <w:lang w:val="pt-BR"/>
        </w:rPr>
        <w:t>ՀՀ</w:t>
      </w:r>
      <w:r>
        <w:rPr>
          <w:rFonts w:ascii="GHEA Grapalat" w:hAnsi="GHEA Grapalat" w:cs="Sylfaen"/>
          <w:i/>
          <w:sz w:val="20"/>
          <w:szCs w:val="20"/>
          <w:lang w:val="nb-NO"/>
        </w:rPr>
        <w:t xml:space="preserve"> </w:t>
      </w:r>
      <w:r>
        <w:rPr>
          <w:rFonts w:ascii="GHEA Grapalat" w:hAnsi="GHEA Grapalat" w:cs="Sylfaen"/>
          <w:i/>
          <w:sz w:val="20"/>
          <w:szCs w:val="20"/>
          <w:lang w:val="pt-BR"/>
        </w:rPr>
        <w:t>օրենսդրությանը</w:t>
      </w:r>
      <w:r>
        <w:rPr>
          <w:rFonts w:ascii="GHEA Grapalat" w:hAnsi="GHEA Grapalat" w:cs="Sylfaen"/>
          <w:i/>
          <w:sz w:val="20"/>
          <w:szCs w:val="20"/>
          <w:lang w:val="nb-NO"/>
        </w:rPr>
        <w:t xml:space="preserve"> </w:t>
      </w:r>
      <w:r>
        <w:rPr>
          <w:rFonts w:ascii="GHEA Grapalat" w:hAnsi="GHEA Grapalat" w:cs="Sylfaen"/>
          <w:i/>
          <w:sz w:val="20"/>
          <w:szCs w:val="20"/>
          <w:lang w:val="pt-BR"/>
        </w:rPr>
        <w:t>չհակասող</w:t>
      </w:r>
      <w:r>
        <w:rPr>
          <w:rFonts w:ascii="GHEA Grapalat" w:hAnsi="GHEA Grapalat" w:cs="Sylfaen"/>
          <w:i/>
          <w:sz w:val="20"/>
          <w:szCs w:val="20"/>
          <w:lang w:val="nb-NO"/>
        </w:rPr>
        <w:t xml:space="preserve"> </w:t>
      </w:r>
      <w:r>
        <w:rPr>
          <w:rFonts w:ascii="GHEA Grapalat" w:hAnsi="GHEA Grapalat" w:cs="Sylfaen"/>
          <w:i/>
          <w:sz w:val="20"/>
          <w:szCs w:val="20"/>
          <w:lang w:val="pt-BR"/>
        </w:rPr>
        <w:t>դրույթներ</w:t>
      </w:r>
      <w:r>
        <w:rPr>
          <w:rFonts w:ascii="GHEA Grapalat" w:hAnsi="GHEA Grapalat" w:cs="Sylfaen"/>
          <w:i/>
          <w:sz w:val="20"/>
          <w:szCs w:val="20"/>
          <w:lang w:val="nb-NO"/>
        </w:rPr>
        <w:t>։</w:t>
      </w:r>
    </w:p>
    <w:p w14:paraId="66E9D797">
      <w:pPr>
        <w:ind w:firstLine="567"/>
        <w:rPr>
          <w:rFonts w:ascii="GHEA Grapalat" w:hAnsi="GHEA Grapalat"/>
          <w:i/>
          <w:sz w:val="20"/>
          <w:szCs w:val="20"/>
          <w:lang w:val="hy-AM"/>
        </w:rPr>
      </w:pPr>
      <w:r>
        <w:rPr>
          <w:rFonts w:ascii="GHEA Grapalat" w:hAnsi="GHEA Grapalat"/>
          <w:i/>
          <w:sz w:val="20"/>
          <w:szCs w:val="20"/>
          <w:lang w:val="hy-AM"/>
        </w:rPr>
        <w:br w:type="page"/>
      </w:r>
    </w:p>
    <w:p w14:paraId="3400AC06">
      <w:pPr>
        <w:ind w:firstLine="567"/>
        <w:jc w:val="right"/>
        <w:rPr>
          <w:rFonts w:ascii="GHEA Grapalat" w:hAnsi="GHEA Grapalat"/>
          <w:i/>
          <w:lang w:val="hy-AM"/>
        </w:rPr>
      </w:pPr>
    </w:p>
    <w:p w14:paraId="18D438CD">
      <w:pPr>
        <w:ind w:firstLine="567"/>
        <w:jc w:val="right"/>
        <w:rPr>
          <w:rFonts w:ascii="GHEA Grapalat" w:hAnsi="GHEA Grapalat" w:cs="Arial"/>
          <w:i/>
          <w:sz w:val="20"/>
          <w:szCs w:val="20"/>
          <w:lang w:val="hy-AM"/>
        </w:rPr>
      </w:pPr>
      <w:r>
        <w:rPr>
          <w:rFonts w:ascii="GHEA Grapalat" w:hAnsi="GHEA Grapalat" w:cs="Sylfaen"/>
          <w:i/>
          <w:sz w:val="20"/>
          <w:szCs w:val="20"/>
          <w:lang w:val="hy-AM"/>
        </w:rPr>
        <w:t>Հավելված</w:t>
      </w:r>
      <w:r>
        <w:rPr>
          <w:rFonts w:ascii="GHEA Grapalat" w:hAnsi="GHEA Grapalat" w:cs="Arial"/>
          <w:i/>
          <w:sz w:val="20"/>
          <w:szCs w:val="20"/>
          <w:lang w:val="hy-AM"/>
        </w:rPr>
        <w:t xml:space="preserve"> </w:t>
      </w:r>
      <w:r>
        <w:rPr>
          <w:rFonts w:ascii="GHEA Grapalat" w:hAnsi="GHEA Grapalat" w:cs="Sylfaen"/>
          <w:i/>
          <w:sz w:val="20"/>
          <w:szCs w:val="20"/>
          <w:lang w:val="hy-AM"/>
        </w:rPr>
        <w:t>թիվ</w:t>
      </w:r>
      <w:r>
        <w:rPr>
          <w:rFonts w:ascii="GHEA Grapalat" w:hAnsi="GHEA Grapalat" w:cs="Arial"/>
          <w:i/>
          <w:sz w:val="20"/>
          <w:szCs w:val="20"/>
          <w:lang w:val="hy-AM"/>
        </w:rPr>
        <w:t xml:space="preserve"> 1</w:t>
      </w:r>
    </w:p>
    <w:p w14:paraId="2093C30D">
      <w:pPr>
        <w:ind w:firstLine="567"/>
        <w:jc w:val="right"/>
        <w:rPr>
          <w:rFonts w:ascii="GHEA Grapalat" w:hAnsi="GHEA Grapalat" w:cs="Arial"/>
          <w:i/>
          <w:sz w:val="20"/>
          <w:szCs w:val="20"/>
          <w:lang w:val="pt-BR"/>
        </w:rPr>
      </w:pPr>
      <w:r>
        <w:rPr>
          <w:rFonts w:ascii="GHEA Grapalat" w:hAnsi="GHEA Grapalat"/>
          <w:sz w:val="20"/>
          <w:szCs w:val="20"/>
          <w:lang w:val="hy-AM"/>
        </w:rPr>
        <w:t>«</w:t>
      </w:r>
      <w:r>
        <w:rPr>
          <w:rFonts w:ascii="GHEA Grapalat" w:hAnsi="GHEA Grapalat"/>
          <w:i/>
          <w:sz w:val="20"/>
          <w:szCs w:val="20"/>
          <w:lang w:val="pt-BR"/>
        </w:rPr>
        <w:t xml:space="preserve">           </w:t>
      </w:r>
      <w:r>
        <w:rPr>
          <w:rFonts w:ascii="GHEA Grapalat" w:hAnsi="GHEA Grapalat"/>
          <w:sz w:val="20"/>
          <w:szCs w:val="20"/>
          <w:lang w:val="hy-AM"/>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5FAE9480">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4783D6FB">
      <w:pPr>
        <w:jc w:val="center"/>
        <w:rPr>
          <w:rFonts w:ascii="GHEA Grapalat" w:hAnsi="GHEA Grapalat" w:cs="Sylfaen"/>
          <w:b/>
          <w:lang w:val="hy-AM"/>
        </w:rPr>
      </w:pPr>
    </w:p>
    <w:p w14:paraId="27DB24EA">
      <w:pPr>
        <w:jc w:val="center"/>
        <w:rPr>
          <w:rFonts w:ascii="GHEA Grapalat" w:hAnsi="GHEA Grapalat"/>
          <w:b/>
          <w:lang w:val="hy-AM"/>
        </w:rPr>
      </w:pPr>
    </w:p>
    <w:p w14:paraId="1D23F4A9">
      <w:pPr>
        <w:jc w:val="center"/>
        <w:rPr>
          <w:rFonts w:ascii="GHEA Grapalat" w:hAnsi="GHEA Grapalat"/>
          <w:b/>
          <w:lang w:val="hy-AM"/>
        </w:rPr>
      </w:pPr>
    </w:p>
    <w:p w14:paraId="076DAE19">
      <w:pPr>
        <w:jc w:val="center"/>
        <w:rPr>
          <w:rFonts w:ascii="GHEA Grapalat" w:hAnsi="GHEA Grapalat"/>
          <w:b/>
          <w:lang w:val="hy-AM"/>
        </w:rPr>
      </w:pPr>
    </w:p>
    <w:p w14:paraId="15BC9920">
      <w:pPr>
        <w:jc w:val="center"/>
        <w:rPr>
          <w:rFonts w:ascii="GHEA Grapalat" w:hAnsi="GHEA Grapalat" w:cs="Arial"/>
          <w:b/>
          <w:lang w:val="hy-AM"/>
        </w:rPr>
      </w:pPr>
      <w:r>
        <w:rPr>
          <w:rFonts w:ascii="GHEA Grapalat" w:hAnsi="GHEA Grapalat" w:cs="Sylfaen"/>
          <w:b/>
          <w:lang w:val="hy-AM"/>
        </w:rPr>
        <w:t>ԾԱՎԱԼԱԹԵՐԹ</w:t>
      </w:r>
      <w:r>
        <w:rPr>
          <w:rFonts w:ascii="GHEA Grapalat" w:hAnsi="GHEA Grapalat" w:cs="Arial"/>
          <w:b/>
          <w:lang w:val="hy-AM"/>
        </w:rPr>
        <w:t>-</w:t>
      </w:r>
      <w:r>
        <w:rPr>
          <w:rFonts w:ascii="GHEA Grapalat" w:hAnsi="GHEA Grapalat" w:cs="Sylfaen"/>
          <w:b/>
          <w:lang w:val="hy-AM"/>
        </w:rPr>
        <w:t>ՆԱԽԱՀԱՇԻՎ*</w:t>
      </w:r>
    </w:p>
    <w:p w14:paraId="7F4B2242">
      <w:pPr>
        <w:ind w:firstLine="567"/>
        <w:jc w:val="right"/>
        <w:rPr>
          <w:rFonts w:ascii="GHEA Grapalat" w:hAnsi="GHEA Grapalat"/>
          <w:i/>
          <w:lang w:val="hy-AM"/>
        </w:rPr>
      </w:pPr>
    </w:p>
    <w:p w14:paraId="006E42AE">
      <w:pPr>
        <w:ind w:firstLine="567"/>
        <w:jc w:val="center"/>
        <w:rPr>
          <w:rFonts w:ascii="GHEA Grapalat" w:hAnsi="GHEA Grapalat"/>
          <w:b/>
          <w:sz w:val="20"/>
          <w:lang w:val="pt-BR"/>
        </w:rPr>
      </w:pPr>
      <w:r>
        <w:rPr>
          <w:rFonts w:ascii="GHEA Grapalat" w:hAnsi="GHEA Grapalat"/>
          <w:lang w:val="hy-AM"/>
        </w:rPr>
        <w:t>«Մարզադահլիճի վերանորոգման»</w:t>
      </w:r>
      <w:r>
        <w:rPr>
          <w:rFonts w:ascii="GHEA Grapalat" w:hAnsi="GHEA Grapalat" w:cs="Times Armenian"/>
          <w:b/>
          <w:sz w:val="20"/>
          <w:lang w:val="pt-BR"/>
        </w:rPr>
        <w:t xml:space="preserve"> </w:t>
      </w:r>
      <w:r>
        <w:rPr>
          <w:rFonts w:ascii="GHEA Grapalat" w:hAnsi="GHEA Grapalat" w:cs="Sylfaen"/>
          <w:b/>
          <w:sz w:val="20"/>
          <w:lang w:val="pt-BR"/>
        </w:rPr>
        <w:t>ԱՇԽԱՏԱՆՔՆԵՐԻ</w:t>
      </w:r>
      <w:r>
        <w:rPr>
          <w:rFonts w:ascii="GHEA Grapalat" w:hAnsi="GHEA Grapalat" w:cs="Times Armenian"/>
          <w:b/>
          <w:sz w:val="20"/>
          <w:lang w:val="pt-BR"/>
        </w:rPr>
        <w:t xml:space="preserve"> </w:t>
      </w:r>
      <w:r>
        <w:rPr>
          <w:rFonts w:ascii="GHEA Grapalat" w:hAnsi="GHEA Grapalat" w:cs="Sylfaen"/>
          <w:b/>
          <w:sz w:val="20"/>
          <w:lang w:val="pt-BR"/>
        </w:rPr>
        <w:t>ԿԱՏԱՐՄԱՆ</w:t>
      </w:r>
    </w:p>
    <w:p w14:paraId="2100B4B3">
      <w:pPr>
        <w:ind w:firstLine="567"/>
        <w:jc w:val="right"/>
        <w:rPr>
          <w:rFonts w:ascii="GHEA Grapalat" w:hAnsi="GHEA Grapalat"/>
          <w:i/>
          <w:lang w:val="pt-BR"/>
        </w:rPr>
      </w:pPr>
    </w:p>
    <w:p w14:paraId="3321064E">
      <w:pPr>
        <w:ind w:firstLine="567"/>
        <w:jc w:val="right"/>
        <w:rPr>
          <w:rFonts w:ascii="GHEA Grapalat" w:hAnsi="GHEA Grapalat"/>
          <w:i/>
          <w:lang w:val="pt-BR"/>
        </w:rPr>
      </w:pPr>
    </w:p>
    <w:p w14:paraId="14FBA40F">
      <w:pPr>
        <w:ind w:firstLine="567"/>
        <w:jc w:val="right"/>
        <w:rPr>
          <w:rFonts w:ascii="GHEA Grapalat" w:hAnsi="GHEA Grapalat"/>
          <w:i/>
          <w:lang w:val="pt-BR"/>
        </w:rPr>
      </w:pPr>
    </w:p>
    <w:p w14:paraId="085D438C">
      <w:pPr>
        <w:ind w:firstLine="567"/>
        <w:jc w:val="center"/>
        <w:rPr>
          <w:rFonts w:ascii="GHEA Grapalat" w:hAnsi="GHEA Grapalat"/>
          <w:iCs/>
          <w:color w:val="FF0000"/>
          <w:sz w:val="32"/>
          <w:lang w:val="hy-AM"/>
        </w:rPr>
      </w:pPr>
      <w:r>
        <w:rPr>
          <w:rFonts w:ascii="GHEA Grapalat" w:hAnsi="GHEA Grapalat"/>
          <w:iCs/>
          <w:color w:val="FF0000"/>
          <w:sz w:val="32"/>
          <w:lang w:val="hy-AM"/>
        </w:rPr>
        <w:t>Կից ֆայլով</w:t>
      </w:r>
    </w:p>
    <w:p w14:paraId="7CF4FB24">
      <w:pPr>
        <w:ind w:firstLine="567"/>
        <w:jc w:val="right"/>
        <w:rPr>
          <w:rFonts w:ascii="GHEA Grapalat" w:hAnsi="GHEA Grapalat"/>
          <w:i/>
          <w:lang w:val="pt-BR"/>
        </w:rPr>
      </w:pPr>
    </w:p>
    <w:p w14:paraId="5D539780">
      <w:pPr>
        <w:ind w:firstLine="567"/>
        <w:jc w:val="right"/>
        <w:rPr>
          <w:rFonts w:ascii="GHEA Grapalat" w:hAnsi="GHEA Grapalat"/>
          <w:i/>
          <w:lang w:val="pt-BR"/>
        </w:rPr>
      </w:pPr>
    </w:p>
    <w:p w14:paraId="6AE7FA6A">
      <w:pPr>
        <w:ind w:firstLine="567"/>
        <w:jc w:val="right"/>
        <w:rPr>
          <w:rFonts w:ascii="GHEA Grapalat" w:hAnsi="GHEA Grapalat"/>
          <w:i/>
          <w:lang w:val="pt-BR"/>
        </w:rPr>
      </w:pPr>
    </w:p>
    <w:p w14:paraId="607EAA71">
      <w:pPr>
        <w:ind w:firstLine="567"/>
        <w:jc w:val="right"/>
        <w:rPr>
          <w:rFonts w:ascii="GHEA Grapalat" w:hAnsi="GHEA Grapalat"/>
          <w:i/>
          <w:lang w:val="pt-BR"/>
        </w:rPr>
      </w:pPr>
    </w:p>
    <w:p w14:paraId="765DADA7">
      <w:pPr>
        <w:ind w:firstLine="567"/>
        <w:jc w:val="right"/>
        <w:rPr>
          <w:rFonts w:ascii="GHEA Grapalat" w:hAnsi="GHEA Grapalat"/>
          <w:i/>
          <w:lang w:val="pt-BR"/>
        </w:rPr>
      </w:pPr>
      <w:r>
        <w:rPr>
          <w:rFonts w:ascii="GHEA Grapalat" w:hAnsi="GHEA Grapalat"/>
          <w:i/>
          <w:lang w:val="pt-BR"/>
        </w:rPr>
        <w:tab/>
      </w:r>
      <w:r>
        <w:rPr>
          <w:rFonts w:ascii="GHEA Grapalat" w:hAnsi="GHEA Grapalat"/>
          <w:b/>
          <w:i/>
          <w:lang w:val="hy-AM"/>
        </w:rPr>
        <w:t>Ռուսերեն և հայերեն լեզուներով հրապարակված հրավերի տեքստերում առկա անհամապատասխանությունների դեպքում հիմք ընդունել հայերեն տարբերակը</w:t>
      </w:r>
      <w:r>
        <w:rPr>
          <w:rFonts w:ascii="GHEA Grapalat" w:hAnsi="GHEA Grapalat"/>
          <w:i/>
          <w:lang w:val="hy-AM"/>
        </w:rPr>
        <w:t>:</w:t>
      </w:r>
      <w:r>
        <w:rPr>
          <w:rFonts w:ascii="GHEA Grapalat" w:hAnsi="GHEA Grapalat"/>
          <w:i/>
          <w:lang w:val="pt-BR"/>
        </w:rPr>
        <w:tab/>
      </w:r>
    </w:p>
    <w:p w14:paraId="02DBE27F">
      <w:pPr>
        <w:pStyle w:val="10"/>
        <w:rPr>
          <w:rFonts w:ascii="GHEA Grapalat" w:hAnsi="GHEA Grapalat" w:cs="Sylfaen"/>
          <w:color w:val="auto"/>
          <w:sz w:val="20"/>
          <w:u w:val="single"/>
          <w:lang w:eastAsia="en-US"/>
        </w:rPr>
      </w:pPr>
    </w:p>
    <w:p w14:paraId="14D19ABF">
      <w:pPr>
        <w:ind w:firstLine="567"/>
        <w:jc w:val="right"/>
        <w:rPr>
          <w:rFonts w:ascii="GHEA Grapalat" w:hAnsi="GHEA Grapalat"/>
          <w:i/>
          <w:lang w:val="pt-BR"/>
        </w:rPr>
      </w:pPr>
    </w:p>
    <w:p w14:paraId="482A5190">
      <w:pPr>
        <w:ind w:firstLine="567"/>
        <w:jc w:val="right"/>
        <w:rPr>
          <w:rFonts w:ascii="GHEA Grapalat" w:hAnsi="GHEA Grapalat"/>
          <w:i/>
          <w:lang w:val="pt-BR"/>
        </w:rPr>
      </w:pPr>
    </w:p>
    <w:p w14:paraId="1A87DE0A">
      <w:pPr>
        <w:ind w:firstLine="567"/>
        <w:jc w:val="right"/>
        <w:rPr>
          <w:rFonts w:ascii="GHEA Grapalat" w:hAnsi="GHEA Grapalat"/>
          <w:i/>
          <w:lang w:val="pt-BR"/>
        </w:rPr>
      </w:pPr>
    </w:p>
    <w:p w14:paraId="695DE3D2">
      <w:pPr>
        <w:ind w:firstLine="567"/>
        <w:jc w:val="right"/>
        <w:rPr>
          <w:rFonts w:ascii="GHEA Grapalat" w:hAnsi="GHEA Grapalat"/>
          <w:i/>
          <w:lang w:val="pt-BR"/>
        </w:rPr>
      </w:pPr>
    </w:p>
    <w:p w14:paraId="51F9E659">
      <w:pPr>
        <w:ind w:firstLine="567"/>
        <w:jc w:val="right"/>
        <w:rPr>
          <w:rFonts w:ascii="GHEA Grapalat" w:hAnsi="GHEA Grapalat"/>
          <w:i/>
          <w:lang w:val="pt-BR"/>
        </w:rPr>
      </w:pPr>
    </w:p>
    <w:p w14:paraId="709D0939">
      <w:pPr>
        <w:jc w:val="both"/>
        <w:rPr>
          <w:rFonts w:ascii="GHEA Grapalat" w:hAnsi="GHEA Grapalat"/>
          <w:b/>
          <w:sz w:val="20"/>
          <w:szCs w:val="20"/>
          <w:lang w:val="hy-AM"/>
        </w:rPr>
      </w:pPr>
      <w:r>
        <w:rPr>
          <w:rFonts w:ascii="GHEA Grapalat" w:hAnsi="GHEA Grapalat"/>
          <w:b/>
          <w:sz w:val="20"/>
          <w:szCs w:val="20"/>
          <w:lang w:val="hy-AM"/>
        </w:rPr>
        <w:t>*Անվտանգության պատասխանատվությունը կրում է կապալառուն:</w:t>
      </w:r>
    </w:p>
    <w:p w14:paraId="7B06D638">
      <w:pPr>
        <w:ind w:firstLine="567"/>
        <w:jc w:val="right"/>
        <w:rPr>
          <w:rFonts w:ascii="GHEA Grapalat" w:hAnsi="GHEA Grapalat"/>
          <w:i/>
          <w:lang w:val="hy-AM"/>
        </w:rPr>
      </w:pPr>
    </w:p>
    <w:p w14:paraId="08E30E62">
      <w:pPr>
        <w:rPr>
          <w:rFonts w:ascii="GHEA Grapalat" w:hAnsi="GHEA Grapalat"/>
          <w:i/>
          <w:lang w:val="pt-BR"/>
        </w:rPr>
      </w:pPr>
      <w:r>
        <w:rPr>
          <w:rFonts w:ascii="GHEA Grapalat" w:hAnsi="GHEA Grapalat" w:cs="Sylfaen"/>
          <w:sz w:val="22"/>
          <w:szCs w:val="22"/>
          <w:lang w:val="af-ZA"/>
        </w:rPr>
        <w:t xml:space="preserve">* Կապալառուն աշխատանքները կատարում է </w:t>
      </w:r>
      <w:r>
        <w:rPr>
          <w:rFonts w:ascii="GHEA Grapalat" w:hAnsi="GHEA Grapalat" w:cs="Sylfaen"/>
          <w:sz w:val="22"/>
          <w:szCs w:val="22"/>
          <w:lang w:val="hy-AM"/>
        </w:rPr>
        <w:t>ՀՀ Գեղարքունիքի մարզի Ք</w:t>
      </w:r>
      <w:r>
        <w:rPr>
          <w:rFonts w:ascii="MS Mincho" w:hAnsi="MS Mincho" w:eastAsia="MS Mincho" w:cs="MS Mincho"/>
          <w:sz w:val="22"/>
          <w:szCs w:val="22"/>
          <w:lang w:val="hy-AM"/>
        </w:rPr>
        <w:t>․</w:t>
      </w:r>
      <w:r>
        <w:rPr>
          <w:rFonts w:ascii="Sylfaen" w:hAnsi="Sylfaen" w:eastAsia="MS Mincho" w:cs="MS Mincho"/>
          <w:sz w:val="22"/>
          <w:szCs w:val="22"/>
          <w:lang w:val="hy-AM"/>
        </w:rPr>
        <w:t>Սևան, Խորհուրդների 8 հասցեում</w:t>
      </w:r>
      <w:r>
        <w:rPr>
          <w:rFonts w:ascii="GHEA Grapalat" w:hAnsi="GHEA Grapalat" w:cs="Sylfaen"/>
          <w:sz w:val="22"/>
          <w:szCs w:val="22"/>
          <w:lang w:val="af-ZA"/>
        </w:rPr>
        <w:t>:</w:t>
      </w:r>
    </w:p>
    <w:p w14:paraId="09AB720A">
      <w:pPr>
        <w:ind w:firstLine="567"/>
        <w:jc w:val="right"/>
        <w:rPr>
          <w:rFonts w:ascii="GHEA Grapalat" w:hAnsi="GHEA Grapalat"/>
          <w:i/>
          <w:lang w:val="pt-BR"/>
        </w:rPr>
      </w:pPr>
    </w:p>
    <w:p w14:paraId="11429219">
      <w:pPr>
        <w:ind w:firstLine="567"/>
        <w:jc w:val="right"/>
        <w:rPr>
          <w:rFonts w:ascii="GHEA Grapalat" w:hAnsi="GHEA Grapalat"/>
          <w:i/>
          <w:lang w:val="pt-BR"/>
        </w:rPr>
      </w:pPr>
    </w:p>
    <w:p w14:paraId="41EB7FDB">
      <w:pPr>
        <w:ind w:firstLine="567"/>
        <w:jc w:val="right"/>
        <w:rPr>
          <w:rFonts w:ascii="GHEA Grapalat" w:hAnsi="GHEA Grapalat"/>
          <w:i/>
          <w:lang w:val="pt-BR"/>
        </w:rPr>
      </w:pPr>
    </w:p>
    <w:p w14:paraId="0294C5EF">
      <w:pPr>
        <w:ind w:firstLine="567"/>
        <w:jc w:val="right"/>
        <w:rPr>
          <w:rFonts w:ascii="GHEA Grapalat" w:hAnsi="GHEA Grapalat"/>
          <w:i/>
          <w:lang w:val="pt-BR"/>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00984F95">
        <w:tblPrEx>
          <w:tblCellMar>
            <w:top w:w="0" w:type="dxa"/>
            <w:left w:w="108" w:type="dxa"/>
            <w:bottom w:w="0" w:type="dxa"/>
            <w:right w:w="108" w:type="dxa"/>
          </w:tblCellMar>
        </w:tblPrEx>
        <w:trPr>
          <w:jc w:val="center"/>
        </w:trPr>
        <w:tc>
          <w:tcPr>
            <w:tcW w:w="4536" w:type="dxa"/>
          </w:tcPr>
          <w:p w14:paraId="207A1F58">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08112B52">
            <w:pPr>
              <w:rPr>
                <w:rFonts w:ascii="GHEA Grapalat" w:hAnsi="GHEA Grapalat"/>
                <w:sz w:val="22"/>
                <w:szCs w:val="22"/>
                <w:lang w:val="ru-RU"/>
              </w:rPr>
            </w:pPr>
          </w:p>
          <w:p w14:paraId="15B7A3B0">
            <w:pPr>
              <w:rPr>
                <w:rFonts w:ascii="GHEA Grapalat" w:hAnsi="GHEA Grapalat"/>
                <w:lang w:val="ru-RU"/>
              </w:rPr>
            </w:pPr>
          </w:p>
          <w:p w14:paraId="410F4192">
            <w:pPr>
              <w:jc w:val="center"/>
              <w:rPr>
                <w:rFonts w:ascii="GHEA Grapalat" w:hAnsi="GHEA Grapalat"/>
                <w:lang w:val="ru-RU"/>
              </w:rPr>
            </w:pPr>
            <w:r>
              <w:rPr>
                <w:rFonts w:ascii="GHEA Grapalat" w:hAnsi="GHEA Grapalat"/>
                <w:lang w:val="ru-RU"/>
              </w:rPr>
              <w:t>---------------------------------</w:t>
            </w:r>
          </w:p>
          <w:p w14:paraId="01536572">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77676D00">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55CD87BF">
            <w:pPr>
              <w:spacing w:line="360" w:lineRule="auto"/>
              <w:jc w:val="center"/>
              <w:rPr>
                <w:rFonts w:ascii="GHEA Grapalat" w:hAnsi="GHEA Grapalat"/>
                <w:lang w:val="ru-RU"/>
              </w:rPr>
            </w:pPr>
          </w:p>
        </w:tc>
        <w:tc>
          <w:tcPr>
            <w:tcW w:w="4343" w:type="dxa"/>
          </w:tcPr>
          <w:p w14:paraId="48DD7B3C">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73CD8642">
            <w:pPr>
              <w:jc w:val="center"/>
              <w:rPr>
                <w:rFonts w:ascii="GHEA Grapalat" w:hAnsi="GHEA Grapalat"/>
                <w:lang w:val="ru-RU"/>
              </w:rPr>
            </w:pPr>
          </w:p>
          <w:p w14:paraId="2EA48D89">
            <w:pPr>
              <w:jc w:val="center"/>
              <w:rPr>
                <w:rFonts w:ascii="GHEA Grapalat" w:hAnsi="GHEA Grapalat"/>
                <w:lang w:val="ru-RU"/>
              </w:rPr>
            </w:pPr>
          </w:p>
          <w:p w14:paraId="79D68879">
            <w:pPr>
              <w:jc w:val="center"/>
              <w:rPr>
                <w:rFonts w:ascii="GHEA Grapalat" w:hAnsi="GHEA Grapalat"/>
                <w:lang w:val="ru-RU"/>
              </w:rPr>
            </w:pPr>
            <w:r>
              <w:rPr>
                <w:rFonts w:ascii="GHEA Grapalat" w:hAnsi="GHEA Grapalat"/>
                <w:lang w:val="ru-RU"/>
              </w:rPr>
              <w:t>---------------------------------</w:t>
            </w:r>
          </w:p>
          <w:p w14:paraId="363E83A4">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174D03D2">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6E31B4C2">
      <w:pPr>
        <w:ind w:firstLine="567"/>
        <w:jc w:val="right"/>
        <w:rPr>
          <w:rFonts w:ascii="GHEA Grapalat" w:hAnsi="GHEA Grapalat"/>
          <w:i/>
          <w:lang w:val="pt-BR"/>
        </w:rPr>
      </w:pPr>
    </w:p>
    <w:p w14:paraId="03F06813">
      <w:pPr>
        <w:ind w:firstLine="567"/>
        <w:jc w:val="right"/>
        <w:rPr>
          <w:rFonts w:ascii="GHEA Grapalat" w:hAnsi="GHEA Grapalat"/>
          <w:i/>
          <w:lang w:val="pt-BR"/>
        </w:rPr>
      </w:pPr>
    </w:p>
    <w:p w14:paraId="38D547A4">
      <w:pPr>
        <w:ind w:firstLine="567"/>
        <w:jc w:val="right"/>
        <w:rPr>
          <w:rFonts w:ascii="GHEA Grapalat" w:hAnsi="GHEA Grapalat"/>
          <w:i/>
          <w:lang w:val="pt-BR"/>
        </w:rPr>
      </w:pPr>
    </w:p>
    <w:p w14:paraId="692A34E5">
      <w:pPr>
        <w:ind w:firstLine="567"/>
        <w:jc w:val="right"/>
        <w:rPr>
          <w:rFonts w:ascii="GHEA Grapalat" w:hAnsi="GHEA Grapalat"/>
          <w:i/>
          <w:lang w:val="pt-BR"/>
        </w:rPr>
      </w:pPr>
    </w:p>
    <w:p w14:paraId="133C18A0">
      <w:pPr>
        <w:ind w:firstLine="567"/>
        <w:jc w:val="right"/>
        <w:rPr>
          <w:rFonts w:ascii="GHEA Grapalat" w:hAnsi="GHEA Grapalat"/>
          <w:i/>
          <w:lang w:val="pt-BR"/>
        </w:rPr>
      </w:pPr>
    </w:p>
    <w:p w14:paraId="03896707">
      <w:pPr>
        <w:ind w:firstLine="567"/>
        <w:jc w:val="right"/>
        <w:rPr>
          <w:rFonts w:ascii="GHEA Grapalat" w:hAnsi="GHEA Grapalat"/>
          <w:i/>
          <w:lang w:val="pt-BR"/>
        </w:rPr>
      </w:pPr>
    </w:p>
    <w:p w14:paraId="49423429">
      <w:pPr>
        <w:ind w:firstLine="567"/>
        <w:jc w:val="right"/>
        <w:rPr>
          <w:rFonts w:ascii="GHEA Grapalat" w:hAnsi="GHEA Grapalat"/>
          <w:i/>
          <w:lang w:val="pt-BR"/>
        </w:rPr>
      </w:pPr>
    </w:p>
    <w:p w14:paraId="0BD7E0B7">
      <w:pPr>
        <w:ind w:firstLine="567"/>
        <w:jc w:val="right"/>
        <w:rPr>
          <w:rFonts w:ascii="GHEA Grapalat" w:hAnsi="GHEA Grapalat"/>
          <w:i/>
          <w:lang w:val="pt-BR"/>
        </w:rPr>
      </w:pPr>
    </w:p>
    <w:p w14:paraId="73D47B75">
      <w:pPr>
        <w:ind w:firstLine="567"/>
        <w:jc w:val="right"/>
        <w:rPr>
          <w:rFonts w:ascii="GHEA Grapalat" w:hAnsi="GHEA Grapalat"/>
          <w:i/>
          <w:lang w:val="pt-BR"/>
        </w:rPr>
      </w:pPr>
    </w:p>
    <w:p w14:paraId="39913370">
      <w:pPr>
        <w:ind w:firstLine="567"/>
        <w:jc w:val="right"/>
        <w:rPr>
          <w:rFonts w:ascii="GHEA Grapalat" w:hAnsi="GHEA Grapalat"/>
          <w:i/>
          <w:lang w:val="pt-BR"/>
        </w:rPr>
      </w:pPr>
    </w:p>
    <w:p w14:paraId="126F13F3">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2</w:t>
      </w:r>
    </w:p>
    <w:p w14:paraId="4A5D16F6">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7046B25B">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633548D7">
      <w:pPr>
        <w:jc w:val="center"/>
        <w:rPr>
          <w:rFonts w:ascii="GHEA Grapalat" w:hAnsi="GHEA Grapalat" w:cs="Sylfaen"/>
          <w:b/>
          <w:lang w:val="pt-BR"/>
        </w:rPr>
      </w:pPr>
    </w:p>
    <w:p w14:paraId="0E383CA5">
      <w:pPr>
        <w:jc w:val="center"/>
        <w:rPr>
          <w:rFonts w:ascii="GHEA Grapalat" w:hAnsi="GHEA Grapalat" w:cs="Sylfaen"/>
          <w:b/>
          <w:lang w:val="pt-BR"/>
        </w:rPr>
      </w:pPr>
    </w:p>
    <w:p w14:paraId="1E7B45EF">
      <w:pPr>
        <w:jc w:val="center"/>
        <w:rPr>
          <w:rFonts w:ascii="GHEA Grapalat" w:hAnsi="GHEA Grapalat"/>
          <w:b/>
          <w:sz w:val="20"/>
          <w:szCs w:val="20"/>
          <w:lang w:val="hy-AM"/>
        </w:rPr>
      </w:pPr>
      <w:r>
        <w:rPr>
          <w:rFonts w:ascii="GHEA Grapalat" w:hAnsi="GHEA Grapalat" w:cs="Sylfaen"/>
          <w:b/>
          <w:sz w:val="20"/>
          <w:szCs w:val="20"/>
          <w:lang w:val="pt-BR"/>
        </w:rPr>
        <w:t>ՕՐԱՑՈՒՑԱՅԻՆ</w:t>
      </w:r>
      <w:r>
        <w:rPr>
          <w:rFonts w:ascii="GHEA Grapalat" w:hAnsi="GHEA Grapalat" w:cs="Times Armenian"/>
          <w:b/>
          <w:sz w:val="20"/>
          <w:szCs w:val="20"/>
          <w:lang w:val="pt-BR"/>
        </w:rPr>
        <w:t xml:space="preserve"> </w:t>
      </w:r>
      <w:r>
        <w:rPr>
          <w:rFonts w:ascii="GHEA Grapalat" w:hAnsi="GHEA Grapalat" w:cs="Sylfaen"/>
          <w:b/>
          <w:sz w:val="20"/>
          <w:szCs w:val="20"/>
          <w:lang w:val="pt-BR"/>
        </w:rPr>
        <w:t>ԳՐԱՖԻԿ</w:t>
      </w:r>
      <w:r>
        <w:rPr>
          <w:rFonts w:ascii="GHEA Grapalat" w:hAnsi="GHEA Grapalat" w:cs="Sylfaen"/>
          <w:b/>
          <w:sz w:val="20"/>
          <w:szCs w:val="20"/>
          <w:lang w:val="hy-AM"/>
        </w:rPr>
        <w:t>*</w:t>
      </w:r>
    </w:p>
    <w:p w14:paraId="7A3699F1">
      <w:pPr>
        <w:jc w:val="center"/>
        <w:rPr>
          <w:rFonts w:ascii="GHEA Grapalat" w:hAnsi="GHEA Grapalat"/>
          <w:sz w:val="20"/>
          <w:szCs w:val="20"/>
          <w:lang w:val="hy-AM"/>
        </w:rPr>
      </w:pPr>
      <w:r>
        <w:rPr>
          <w:rFonts w:ascii="GHEA Grapalat" w:hAnsi="GHEA Grapalat"/>
          <w:lang w:val="pt-BR"/>
        </w:rPr>
        <w:t>«</w:t>
      </w:r>
      <w:r>
        <w:rPr>
          <w:rFonts w:ascii="GHEA Grapalat" w:hAnsi="GHEA Grapalat"/>
          <w:sz w:val="20"/>
          <w:szCs w:val="20"/>
          <w:lang w:val="hy-AM"/>
        </w:rPr>
        <w:t>Մարզադահլիճի վերանորոգման աշխատանքներ</w:t>
      </w:r>
      <w:r>
        <w:rPr>
          <w:rFonts w:ascii="GHEA Grapalat" w:hAnsi="GHEA Grapalat"/>
          <w:lang w:val="pt-BR"/>
        </w:rPr>
        <w:t>»</w:t>
      </w:r>
      <w:r>
        <w:rPr>
          <w:rFonts w:ascii="GHEA Grapalat" w:hAnsi="GHEA Grapalat" w:cs="Times Armenian"/>
          <w:b/>
          <w:sz w:val="20"/>
          <w:lang w:val="pt-BR"/>
        </w:rPr>
        <w:t xml:space="preserve"> </w:t>
      </w:r>
      <w:r>
        <w:rPr>
          <w:rFonts w:ascii="GHEA Grapalat" w:hAnsi="GHEA Grapalat" w:cs="Sylfaen"/>
          <w:b/>
          <w:sz w:val="18"/>
          <w:szCs w:val="18"/>
          <w:lang w:val="pt-BR"/>
        </w:rPr>
        <w:t>ԱՇԽԱՏԱՆՔՆԵՐԻ</w:t>
      </w:r>
      <w:r>
        <w:rPr>
          <w:rFonts w:ascii="GHEA Grapalat" w:hAnsi="GHEA Grapalat" w:cs="Times Armenian"/>
          <w:b/>
          <w:sz w:val="18"/>
          <w:szCs w:val="18"/>
          <w:lang w:val="pt-BR"/>
        </w:rPr>
        <w:t xml:space="preserve"> </w:t>
      </w:r>
      <w:r>
        <w:rPr>
          <w:rFonts w:ascii="GHEA Grapalat" w:hAnsi="GHEA Grapalat" w:cs="Sylfaen"/>
          <w:b/>
          <w:sz w:val="18"/>
          <w:szCs w:val="18"/>
          <w:lang w:val="pt-BR"/>
        </w:rPr>
        <w:t>ԿԱՏԱՐՄԱՆ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4924"/>
        <w:gridCol w:w="1530"/>
        <w:gridCol w:w="1440"/>
      </w:tblGrid>
      <w:tr w14:paraId="27A2E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540" w:type="dxa"/>
            <w:vMerge w:val="restart"/>
            <w:vAlign w:val="center"/>
          </w:tcPr>
          <w:p w14:paraId="1BBCB4A1">
            <w:pPr>
              <w:jc w:val="center"/>
              <w:rPr>
                <w:rFonts w:ascii="GHEA Grapalat" w:hAnsi="GHEA Grapalat"/>
                <w:sz w:val="20"/>
                <w:szCs w:val="20"/>
                <w:lang w:val="pt-BR"/>
              </w:rPr>
            </w:pPr>
            <w:r>
              <w:rPr>
                <w:rFonts w:ascii="GHEA Grapalat" w:hAnsi="GHEA Grapalat"/>
                <w:sz w:val="20"/>
                <w:szCs w:val="20"/>
                <w:lang w:val="pt-BR"/>
              </w:rPr>
              <w:t xml:space="preserve">N </w:t>
            </w:r>
            <w:r>
              <w:rPr>
                <w:rFonts w:ascii="GHEA Grapalat" w:hAnsi="GHEA Grapalat" w:cs="Sylfaen"/>
                <w:sz w:val="20"/>
                <w:szCs w:val="20"/>
                <w:lang w:val="pt-BR"/>
              </w:rPr>
              <w:t>ը</w:t>
            </w:r>
            <w:r>
              <w:rPr>
                <w:rFonts w:ascii="GHEA Grapalat" w:hAnsi="GHEA Grapalat" w:cs="Arial"/>
                <w:sz w:val="20"/>
                <w:szCs w:val="20"/>
                <w:lang w:val="pt-BR"/>
              </w:rPr>
              <w:t>/</w:t>
            </w:r>
            <w:r>
              <w:rPr>
                <w:rFonts w:ascii="GHEA Grapalat" w:hAnsi="GHEA Grapalat" w:cs="Sylfaen"/>
                <w:sz w:val="20"/>
                <w:szCs w:val="20"/>
                <w:lang w:val="pt-BR"/>
              </w:rPr>
              <w:t>կ</w:t>
            </w:r>
          </w:p>
        </w:tc>
        <w:tc>
          <w:tcPr>
            <w:tcW w:w="4924" w:type="dxa"/>
            <w:vMerge w:val="restart"/>
            <w:vAlign w:val="center"/>
          </w:tcPr>
          <w:p w14:paraId="316A448E">
            <w:pPr>
              <w:jc w:val="center"/>
              <w:rPr>
                <w:rFonts w:ascii="GHEA Grapalat" w:hAnsi="GHEA Grapalat"/>
                <w:sz w:val="20"/>
                <w:szCs w:val="20"/>
                <w:lang w:val="pt-BR"/>
              </w:rPr>
            </w:pPr>
            <w:r>
              <w:rPr>
                <w:rFonts w:ascii="GHEA Grapalat" w:hAnsi="GHEA Grapalat" w:cs="Sylfaen"/>
                <w:sz w:val="20"/>
                <w:szCs w:val="20"/>
                <w:lang w:val="pt-BR"/>
              </w:rPr>
              <w:t>Կապալառուի</w:t>
            </w:r>
            <w:r>
              <w:rPr>
                <w:rFonts w:ascii="GHEA Grapalat" w:hAnsi="GHEA Grapalat" w:cs="Times Armenian"/>
                <w:sz w:val="20"/>
                <w:szCs w:val="20"/>
                <w:lang w:val="pt-BR"/>
              </w:rPr>
              <w:t xml:space="preserve"> </w:t>
            </w:r>
            <w:r>
              <w:rPr>
                <w:rFonts w:ascii="GHEA Grapalat" w:hAnsi="GHEA Grapalat" w:cs="Sylfaen"/>
                <w:sz w:val="20"/>
                <w:szCs w:val="20"/>
                <w:lang w:val="pt-BR"/>
              </w:rPr>
              <w:t>կողմից</w:t>
            </w:r>
            <w:r>
              <w:rPr>
                <w:rFonts w:ascii="GHEA Grapalat" w:hAnsi="GHEA Grapalat" w:cs="Times Armenian"/>
                <w:sz w:val="20"/>
                <w:szCs w:val="20"/>
                <w:lang w:val="pt-BR"/>
              </w:rPr>
              <w:t xml:space="preserve"> </w:t>
            </w:r>
            <w:r>
              <w:rPr>
                <w:rFonts w:ascii="GHEA Grapalat" w:hAnsi="GHEA Grapalat" w:cs="Sylfaen"/>
                <w:sz w:val="20"/>
                <w:szCs w:val="20"/>
                <w:lang w:val="pt-BR"/>
              </w:rPr>
              <w:t>կատարվելիք</w:t>
            </w:r>
            <w:r>
              <w:rPr>
                <w:rFonts w:ascii="GHEA Grapalat" w:hAnsi="GHEA Grapalat" w:cs="Times Armenian"/>
                <w:sz w:val="20"/>
                <w:szCs w:val="20"/>
                <w:lang w:val="pt-BR"/>
              </w:rPr>
              <w:t xml:space="preserve"> </w:t>
            </w: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առանձին</w:t>
            </w:r>
            <w:r>
              <w:rPr>
                <w:rFonts w:ascii="GHEA Grapalat" w:hAnsi="GHEA Grapalat" w:cs="Times Armenian"/>
                <w:sz w:val="20"/>
                <w:szCs w:val="20"/>
                <w:lang w:val="pt-BR"/>
              </w:rPr>
              <w:t xml:space="preserve"> </w:t>
            </w:r>
            <w:r>
              <w:rPr>
                <w:rFonts w:ascii="GHEA Grapalat" w:hAnsi="GHEA Grapalat" w:cs="Sylfaen"/>
                <w:sz w:val="20"/>
                <w:szCs w:val="20"/>
                <w:lang w:val="pt-BR"/>
              </w:rPr>
              <w:t>տեսակների</w:t>
            </w:r>
          </w:p>
          <w:p w14:paraId="54D4BAAD">
            <w:pPr>
              <w:jc w:val="center"/>
              <w:rPr>
                <w:rFonts w:ascii="GHEA Grapalat" w:hAnsi="GHEA Grapalat"/>
                <w:sz w:val="20"/>
                <w:szCs w:val="20"/>
                <w:lang w:val="pt-BR"/>
              </w:rPr>
            </w:pPr>
            <w:r>
              <w:rPr>
                <w:rFonts w:ascii="GHEA Grapalat" w:hAnsi="GHEA Grapalat" w:cs="Sylfaen"/>
                <w:sz w:val="20"/>
                <w:szCs w:val="20"/>
                <w:lang w:val="pt-BR"/>
              </w:rPr>
              <w:t>Անվանումներ</w:t>
            </w:r>
          </w:p>
        </w:tc>
        <w:tc>
          <w:tcPr>
            <w:tcW w:w="2970" w:type="dxa"/>
            <w:gridSpan w:val="2"/>
            <w:vAlign w:val="center"/>
          </w:tcPr>
          <w:p w14:paraId="000A5671">
            <w:pPr>
              <w:jc w:val="center"/>
              <w:rPr>
                <w:rFonts w:ascii="GHEA Grapalat" w:hAnsi="GHEA Grapalat"/>
                <w:sz w:val="20"/>
                <w:szCs w:val="20"/>
                <w:lang w:val="pt-BR"/>
              </w:rPr>
            </w:pPr>
            <w:r>
              <w:rPr>
                <w:rFonts w:ascii="GHEA Grapalat" w:hAnsi="GHEA Grapalat" w:cs="Sylfaen"/>
                <w:sz w:val="20"/>
                <w:szCs w:val="20"/>
                <w:lang w:val="pt-BR"/>
              </w:rPr>
              <w:t>Աշխատանքների</w:t>
            </w:r>
            <w:r>
              <w:rPr>
                <w:rFonts w:ascii="GHEA Grapalat" w:hAnsi="GHEA Grapalat" w:cs="Times Armenian"/>
                <w:sz w:val="20"/>
                <w:szCs w:val="20"/>
                <w:lang w:val="pt-BR"/>
              </w:rPr>
              <w:t xml:space="preserve">  </w:t>
            </w:r>
            <w:r>
              <w:rPr>
                <w:rFonts w:ascii="GHEA Grapalat" w:hAnsi="GHEA Grapalat" w:cs="Sylfaen"/>
                <w:sz w:val="20"/>
                <w:szCs w:val="20"/>
                <w:lang w:val="pt-BR"/>
              </w:rPr>
              <w:t>կատարման</w:t>
            </w:r>
            <w:r>
              <w:rPr>
                <w:rFonts w:ascii="GHEA Grapalat" w:hAnsi="GHEA Grapalat" w:cs="Times Armenian"/>
                <w:sz w:val="20"/>
                <w:szCs w:val="20"/>
                <w:lang w:val="pt-BR"/>
              </w:rPr>
              <w:t xml:space="preserve"> </w:t>
            </w:r>
            <w:r>
              <w:rPr>
                <w:rFonts w:ascii="GHEA Grapalat" w:hAnsi="GHEA Grapalat" w:cs="Sylfaen"/>
                <w:sz w:val="20"/>
                <w:szCs w:val="20"/>
                <w:lang w:val="pt-BR"/>
              </w:rPr>
              <w:t>ժամկետը**</w:t>
            </w:r>
          </w:p>
        </w:tc>
      </w:tr>
      <w:tr w14:paraId="54273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540" w:type="dxa"/>
            <w:vMerge w:val="continue"/>
            <w:vAlign w:val="center"/>
          </w:tcPr>
          <w:p w14:paraId="307DB658">
            <w:pPr>
              <w:jc w:val="both"/>
              <w:rPr>
                <w:rFonts w:ascii="GHEA Grapalat" w:hAnsi="GHEA Grapalat"/>
                <w:sz w:val="20"/>
                <w:szCs w:val="20"/>
                <w:lang w:val="pt-BR"/>
              </w:rPr>
            </w:pPr>
          </w:p>
        </w:tc>
        <w:tc>
          <w:tcPr>
            <w:tcW w:w="4924" w:type="dxa"/>
            <w:vMerge w:val="continue"/>
          </w:tcPr>
          <w:p w14:paraId="61C91E97">
            <w:pPr>
              <w:rPr>
                <w:rFonts w:ascii="GHEA Grapalat" w:hAnsi="GHEA Grapalat"/>
                <w:sz w:val="20"/>
                <w:szCs w:val="20"/>
                <w:lang w:val="pt-BR"/>
              </w:rPr>
            </w:pPr>
          </w:p>
        </w:tc>
        <w:tc>
          <w:tcPr>
            <w:tcW w:w="1530" w:type="dxa"/>
            <w:vAlign w:val="center"/>
          </w:tcPr>
          <w:p w14:paraId="7BA771C6">
            <w:pPr>
              <w:jc w:val="center"/>
              <w:rPr>
                <w:rFonts w:ascii="GHEA Grapalat" w:hAnsi="GHEA Grapalat"/>
                <w:sz w:val="20"/>
                <w:szCs w:val="20"/>
                <w:lang w:val="pt-BR"/>
              </w:rPr>
            </w:pPr>
            <w:r>
              <w:rPr>
                <w:rFonts w:ascii="GHEA Grapalat" w:hAnsi="GHEA Grapalat" w:cs="Sylfaen"/>
                <w:sz w:val="20"/>
                <w:szCs w:val="20"/>
                <w:lang w:val="pt-BR"/>
              </w:rPr>
              <w:t>Սկիզբը</w:t>
            </w:r>
          </w:p>
        </w:tc>
        <w:tc>
          <w:tcPr>
            <w:tcW w:w="1440" w:type="dxa"/>
            <w:vAlign w:val="center"/>
          </w:tcPr>
          <w:p w14:paraId="61C4C0D9">
            <w:pPr>
              <w:jc w:val="center"/>
              <w:rPr>
                <w:rFonts w:ascii="GHEA Grapalat" w:hAnsi="GHEA Grapalat"/>
                <w:sz w:val="20"/>
                <w:szCs w:val="20"/>
                <w:lang w:val="pt-BR"/>
              </w:rPr>
            </w:pPr>
            <w:r>
              <w:rPr>
                <w:rFonts w:ascii="GHEA Grapalat" w:hAnsi="GHEA Grapalat" w:cs="Sylfaen"/>
                <w:sz w:val="20"/>
                <w:szCs w:val="20"/>
                <w:lang w:val="pt-BR"/>
              </w:rPr>
              <w:t>Ավարտը</w:t>
            </w:r>
          </w:p>
        </w:tc>
      </w:tr>
      <w:tr w14:paraId="598AF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540" w:type="dxa"/>
            <w:vAlign w:val="center"/>
          </w:tcPr>
          <w:p w14:paraId="7EB05D0C">
            <w:pPr>
              <w:jc w:val="center"/>
              <w:rPr>
                <w:rFonts w:ascii="GHEA Grapalat" w:hAnsi="GHEA Grapalat"/>
                <w:sz w:val="20"/>
                <w:szCs w:val="20"/>
                <w:lang w:val="pt-BR"/>
              </w:rPr>
            </w:pPr>
            <w:r>
              <w:rPr>
                <w:rFonts w:ascii="GHEA Grapalat" w:hAnsi="GHEA Grapalat"/>
                <w:sz w:val="20"/>
                <w:szCs w:val="20"/>
                <w:lang w:val="pt-BR"/>
              </w:rPr>
              <w:t>1</w:t>
            </w:r>
          </w:p>
        </w:tc>
        <w:tc>
          <w:tcPr>
            <w:tcW w:w="4924" w:type="dxa"/>
            <w:vAlign w:val="center"/>
          </w:tcPr>
          <w:p w14:paraId="4EEE81EE">
            <w:pPr>
              <w:rPr>
                <w:rFonts w:ascii="GHEA Grapalat" w:hAnsi="GHEA Grapalat"/>
                <w:sz w:val="20"/>
                <w:szCs w:val="20"/>
                <w:lang w:val="hy-AM"/>
              </w:rPr>
            </w:pPr>
            <w:r>
              <w:rPr>
                <w:rFonts w:ascii="GHEA Grapalat" w:hAnsi="GHEA Grapalat"/>
                <w:sz w:val="20"/>
                <w:szCs w:val="20"/>
                <w:lang w:val="hy-AM"/>
              </w:rPr>
              <w:t>Մարզադահլիճի վերանորոգման աշխատանքներ</w:t>
            </w:r>
          </w:p>
        </w:tc>
        <w:tc>
          <w:tcPr>
            <w:tcW w:w="1530" w:type="dxa"/>
            <w:vAlign w:val="center"/>
          </w:tcPr>
          <w:p w14:paraId="2EFB68F2">
            <w:pPr>
              <w:jc w:val="center"/>
              <w:rPr>
                <w:rFonts w:ascii="GHEA Grapalat" w:hAnsi="GHEA Grapalat"/>
                <w:sz w:val="20"/>
                <w:szCs w:val="20"/>
                <w:lang w:val="hy-AM"/>
              </w:rPr>
            </w:pPr>
            <w:r>
              <w:rPr>
                <w:rFonts w:ascii="GHEA Grapalat" w:hAnsi="GHEA Grapalat" w:cs="Calibri"/>
                <w:b/>
                <w:color w:val="000000"/>
                <w:sz w:val="20"/>
                <w:szCs w:val="20"/>
                <w:lang w:val="hy-AM"/>
              </w:rPr>
              <w:t>համապատասխան</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ֆինանսական</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միջոցներ</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նախատեսվելու</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դեպքում</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կողմերի</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միջև</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կնքվող</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համաձայնագիրն</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ուժի</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մեջ</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մտնելու</w:t>
            </w:r>
            <w:r>
              <w:rPr>
                <w:rFonts w:ascii="GHEA Grapalat" w:hAnsi="GHEA Grapalat" w:cs="Calibri"/>
                <w:b/>
                <w:color w:val="000000"/>
                <w:sz w:val="20"/>
                <w:szCs w:val="20"/>
                <w:lang w:val="pt-BR"/>
              </w:rPr>
              <w:t xml:space="preserve"> </w:t>
            </w:r>
            <w:r>
              <w:rPr>
                <w:rFonts w:ascii="GHEA Grapalat" w:hAnsi="GHEA Grapalat" w:cs="Calibri"/>
                <w:b/>
                <w:color w:val="000000"/>
                <w:sz w:val="20"/>
                <w:szCs w:val="20"/>
                <w:lang w:val="hy-AM"/>
              </w:rPr>
              <w:t>օրվանից</w:t>
            </w:r>
          </w:p>
        </w:tc>
        <w:tc>
          <w:tcPr>
            <w:tcW w:w="1440" w:type="dxa"/>
            <w:vAlign w:val="center"/>
          </w:tcPr>
          <w:p w14:paraId="7DF5CB73">
            <w:pPr>
              <w:rPr>
                <w:rFonts w:ascii="GHEA Grapalat" w:hAnsi="GHEA Grapalat"/>
                <w:sz w:val="20"/>
                <w:szCs w:val="20"/>
                <w:lang w:val="hy-AM"/>
              </w:rPr>
            </w:pPr>
            <w:r>
              <w:rPr>
                <w:rFonts w:ascii="GHEA Grapalat" w:hAnsi="GHEA Grapalat"/>
                <w:sz w:val="20"/>
                <w:szCs w:val="20"/>
                <w:lang w:val="hy-AM"/>
              </w:rPr>
              <w:t>110-րդ օրը ներառյալ</w:t>
            </w:r>
          </w:p>
        </w:tc>
      </w:tr>
      <w:tr w14:paraId="63F3A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5464" w:type="dxa"/>
            <w:gridSpan w:val="2"/>
            <w:vAlign w:val="center"/>
          </w:tcPr>
          <w:p w14:paraId="016A8CF3">
            <w:pPr>
              <w:rPr>
                <w:rFonts w:ascii="GHEA Grapalat" w:hAnsi="GHEA Grapalat"/>
                <w:b/>
                <w:sz w:val="20"/>
                <w:szCs w:val="20"/>
                <w:lang w:val="pt-BR"/>
              </w:rPr>
            </w:pPr>
            <w:r>
              <w:rPr>
                <w:rFonts w:ascii="GHEA Grapalat" w:hAnsi="GHEA Grapalat" w:cs="Sylfaen"/>
                <w:b/>
                <w:sz w:val="20"/>
                <w:szCs w:val="20"/>
                <w:lang w:val="pt-BR"/>
              </w:rPr>
              <w:t>ԸՆԴԱՄԵՆԸ</w:t>
            </w:r>
          </w:p>
        </w:tc>
        <w:tc>
          <w:tcPr>
            <w:tcW w:w="1530" w:type="dxa"/>
            <w:vAlign w:val="center"/>
          </w:tcPr>
          <w:p w14:paraId="6FADE9B7">
            <w:pPr>
              <w:jc w:val="center"/>
              <w:rPr>
                <w:rFonts w:ascii="GHEA Grapalat" w:hAnsi="GHEA Grapalat"/>
                <w:b/>
                <w:sz w:val="20"/>
                <w:szCs w:val="20"/>
                <w:lang w:val="pt-BR"/>
              </w:rPr>
            </w:pPr>
          </w:p>
        </w:tc>
        <w:tc>
          <w:tcPr>
            <w:tcW w:w="1440" w:type="dxa"/>
            <w:vAlign w:val="center"/>
          </w:tcPr>
          <w:p w14:paraId="7DEC0E75">
            <w:pPr>
              <w:jc w:val="center"/>
              <w:rPr>
                <w:rFonts w:ascii="GHEA Grapalat" w:hAnsi="GHEA Grapalat"/>
                <w:b/>
                <w:sz w:val="20"/>
                <w:szCs w:val="20"/>
                <w:lang w:val="pt-BR"/>
              </w:rPr>
            </w:pPr>
          </w:p>
        </w:tc>
      </w:tr>
    </w:tbl>
    <w:p w14:paraId="15B48524">
      <w:pPr>
        <w:keepNext/>
        <w:jc w:val="both"/>
        <w:outlineLvl w:val="3"/>
        <w:rPr>
          <w:rFonts w:ascii="GHEA Grapalat" w:hAnsi="GHEA Grapalat"/>
          <w:i/>
          <w:sz w:val="32"/>
          <w:lang w:val="pt-BR"/>
        </w:rPr>
      </w:pPr>
    </w:p>
    <w:p w14:paraId="064D4AE3">
      <w:pPr>
        <w:jc w:val="both"/>
        <w:rPr>
          <w:rFonts w:asciiTheme="minorHAnsi" w:hAnsiTheme="minorHAnsi"/>
          <w:lang w:val="hy-AM"/>
        </w:rPr>
      </w:pPr>
      <w:r>
        <w:rPr>
          <w:rFonts w:ascii="GHEA Grapalat" w:hAnsi="GHEA Grapalat" w:cs="Sylfaen"/>
          <w:i/>
          <w:sz w:val="18"/>
          <w:szCs w:val="18"/>
          <w:lang w:val="hy-AM"/>
        </w:rPr>
        <w:t xml:space="preserve">* </w:t>
      </w:r>
      <w:r>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pPr>
        <w:keepNext/>
        <w:jc w:val="both"/>
        <w:outlineLvl w:val="3"/>
        <w:rPr>
          <w:rFonts w:ascii="GHEA Grapalat" w:hAnsi="GHEA Grapalat"/>
          <w:i/>
          <w:sz w:val="32"/>
          <w:lang w:val="hy-AM"/>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5F5EB376">
        <w:tblPrEx>
          <w:tblCellMar>
            <w:top w:w="0" w:type="dxa"/>
            <w:left w:w="108" w:type="dxa"/>
            <w:bottom w:w="0" w:type="dxa"/>
            <w:right w:w="108" w:type="dxa"/>
          </w:tblCellMar>
        </w:tblPrEx>
        <w:trPr>
          <w:jc w:val="center"/>
        </w:trPr>
        <w:tc>
          <w:tcPr>
            <w:tcW w:w="4536" w:type="dxa"/>
          </w:tcPr>
          <w:p w14:paraId="2BB6A3D2">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18B77A12">
            <w:pPr>
              <w:rPr>
                <w:rFonts w:ascii="GHEA Grapalat" w:hAnsi="GHEA Grapalat"/>
                <w:sz w:val="22"/>
                <w:szCs w:val="22"/>
                <w:lang w:val="ru-RU"/>
              </w:rPr>
            </w:pPr>
          </w:p>
          <w:p w14:paraId="51D2C2A7">
            <w:pPr>
              <w:rPr>
                <w:rFonts w:ascii="GHEA Grapalat" w:hAnsi="GHEA Grapalat"/>
                <w:lang w:val="ru-RU"/>
              </w:rPr>
            </w:pPr>
          </w:p>
          <w:p w14:paraId="1D8270C3">
            <w:pPr>
              <w:jc w:val="center"/>
              <w:rPr>
                <w:rFonts w:ascii="GHEA Grapalat" w:hAnsi="GHEA Grapalat"/>
                <w:lang w:val="ru-RU"/>
              </w:rPr>
            </w:pPr>
            <w:r>
              <w:rPr>
                <w:rFonts w:ascii="GHEA Grapalat" w:hAnsi="GHEA Grapalat"/>
                <w:lang w:val="ru-RU"/>
              </w:rPr>
              <w:t>---------------------------------</w:t>
            </w:r>
          </w:p>
          <w:p w14:paraId="302CB87D">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3EAE7079">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451D9C5C">
            <w:pPr>
              <w:spacing w:line="360" w:lineRule="auto"/>
              <w:jc w:val="center"/>
              <w:rPr>
                <w:rFonts w:ascii="GHEA Grapalat" w:hAnsi="GHEA Grapalat"/>
                <w:lang w:val="ru-RU"/>
              </w:rPr>
            </w:pPr>
          </w:p>
        </w:tc>
        <w:tc>
          <w:tcPr>
            <w:tcW w:w="4343" w:type="dxa"/>
          </w:tcPr>
          <w:p w14:paraId="1C045D6D">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6E80D691">
            <w:pPr>
              <w:jc w:val="center"/>
              <w:rPr>
                <w:rFonts w:ascii="GHEA Grapalat" w:hAnsi="GHEA Grapalat"/>
                <w:lang w:val="ru-RU"/>
              </w:rPr>
            </w:pPr>
          </w:p>
          <w:p w14:paraId="5FB46CD0">
            <w:pPr>
              <w:jc w:val="center"/>
              <w:rPr>
                <w:rFonts w:ascii="GHEA Grapalat" w:hAnsi="GHEA Grapalat"/>
                <w:lang w:val="ru-RU"/>
              </w:rPr>
            </w:pPr>
          </w:p>
          <w:p w14:paraId="27BF5662">
            <w:pPr>
              <w:jc w:val="center"/>
              <w:rPr>
                <w:rFonts w:ascii="GHEA Grapalat" w:hAnsi="GHEA Grapalat"/>
                <w:lang w:val="ru-RU"/>
              </w:rPr>
            </w:pPr>
            <w:r>
              <w:rPr>
                <w:rFonts w:ascii="GHEA Grapalat" w:hAnsi="GHEA Grapalat"/>
                <w:lang w:val="ru-RU"/>
              </w:rPr>
              <w:t>---------------------------------</w:t>
            </w:r>
          </w:p>
          <w:p w14:paraId="7261B9E0">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2A24C322">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F1793FA">
      <w:pPr>
        <w:jc w:val="both"/>
        <w:rPr>
          <w:rFonts w:ascii="GHEA Grapalat" w:hAnsi="GHEA Grapalat"/>
          <w:lang w:val="pt-BR"/>
        </w:rPr>
      </w:pPr>
    </w:p>
    <w:p w14:paraId="5694BD0E">
      <w:pPr>
        <w:tabs>
          <w:tab w:val="left" w:pos="8789"/>
        </w:tabs>
        <w:jc w:val="both"/>
        <w:rPr>
          <w:rFonts w:ascii="GHEA Grapalat" w:hAnsi="GHEA Grapalat"/>
          <w:lang w:val="pt-BR"/>
        </w:rPr>
      </w:pPr>
    </w:p>
    <w:p w14:paraId="232596C2">
      <w:pPr>
        <w:tabs>
          <w:tab w:val="left" w:pos="1080"/>
        </w:tabs>
        <w:ind w:right="-7" w:firstLine="567"/>
        <w:jc w:val="both"/>
        <w:rPr>
          <w:rFonts w:ascii="GHEA Grapalat" w:hAnsi="GHEA Grapalat"/>
          <w:lang w:val="pt-BR"/>
        </w:rPr>
      </w:pPr>
    </w:p>
    <w:p w14:paraId="74154DB1">
      <w:pPr>
        <w:rPr>
          <w:rFonts w:ascii="GHEA Grapalat" w:hAnsi="GHEA Grapalat"/>
          <w:lang w:val="pt-BR"/>
        </w:rPr>
      </w:pPr>
    </w:p>
    <w:p w14:paraId="7052687F">
      <w:pPr>
        <w:rPr>
          <w:rFonts w:ascii="GHEA Grapalat" w:hAnsi="GHEA Grapalat"/>
          <w:lang w:val="pt-BR"/>
        </w:rPr>
      </w:pPr>
    </w:p>
    <w:p w14:paraId="247FD13D">
      <w:pPr>
        <w:jc w:val="both"/>
        <w:rPr>
          <w:rFonts w:ascii="GHEA Grapalat" w:hAnsi="GHEA Grapalat"/>
          <w:i/>
          <w:sz w:val="18"/>
          <w:szCs w:val="18"/>
          <w:lang w:val="pt-BR"/>
        </w:rPr>
      </w:pPr>
      <w:r>
        <w:rPr>
          <w:rFonts w:ascii="GHEA Grapalat" w:hAnsi="GHEA Grapalat"/>
          <w:i/>
          <w:sz w:val="18"/>
          <w:szCs w:val="18"/>
          <w:lang w:val="pt-BR"/>
        </w:rPr>
        <w:t xml:space="preserve">** </w:t>
      </w:r>
      <w:r>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Pr>
          <w:rFonts w:ascii="GHEA Grapalat" w:hAnsi="GHEA Grapalat" w:cs="Sylfaen"/>
          <w:i/>
          <w:sz w:val="18"/>
          <w:szCs w:val="18"/>
          <w:lang w:val="hy-AM"/>
        </w:rPr>
        <w:t xml:space="preserve">, իսկ «Ավարտը»  </w:t>
      </w:r>
      <w:r>
        <w:rPr>
          <w:rFonts w:ascii="GHEA Grapalat" w:hAnsi="GHEA Grapalat" w:cs="Sylfaen"/>
          <w:i/>
          <w:sz w:val="18"/>
          <w:szCs w:val="18"/>
          <w:lang w:val="pt-BR"/>
        </w:rPr>
        <w:t xml:space="preserve">սյունակում </w:t>
      </w:r>
      <w:r>
        <w:rPr>
          <w:rFonts w:ascii="GHEA Grapalat" w:hAnsi="GHEA Grapalat" w:cs="Sylfaen"/>
          <w:i/>
          <w:sz w:val="18"/>
          <w:szCs w:val="18"/>
          <w:lang w:val="hy-AM"/>
        </w:rPr>
        <w:t>կատարման ժամկետը</w:t>
      </w:r>
      <w:r>
        <w:rPr>
          <w:rFonts w:ascii="GHEA Grapalat" w:hAnsi="GHEA Grapalat" w:cs="Sylfaen"/>
          <w:i/>
          <w:sz w:val="18"/>
          <w:szCs w:val="18"/>
          <w:lang w:val="pt-BR"/>
        </w:rPr>
        <w:t xml:space="preserve"> սահմանվում է օրացուցային օրերով:</w:t>
      </w:r>
    </w:p>
    <w:p w14:paraId="568AE9CD">
      <w:pPr>
        <w:rPr>
          <w:rFonts w:ascii="GHEA Grapalat" w:hAnsi="GHEA Grapalat"/>
          <w:lang w:val="pt-BR"/>
        </w:rPr>
      </w:pPr>
    </w:p>
    <w:p w14:paraId="2A3832BE">
      <w:pPr>
        <w:rPr>
          <w:rFonts w:ascii="GHEA Grapalat" w:hAnsi="GHEA Grapalat"/>
          <w:lang w:val="pt-BR"/>
        </w:rPr>
      </w:pPr>
    </w:p>
    <w:p w14:paraId="48FF719F">
      <w:pPr>
        <w:ind w:firstLine="567"/>
        <w:jc w:val="right"/>
        <w:rPr>
          <w:rFonts w:ascii="GHEA Grapalat" w:hAnsi="GHEA Grapalat"/>
          <w:i/>
          <w:lang w:val="pt-BR"/>
        </w:rPr>
      </w:pPr>
      <w:r>
        <w:rPr>
          <w:rFonts w:ascii="GHEA Grapalat" w:hAnsi="GHEA Grapalat"/>
          <w:i/>
          <w:lang w:val="pt-BR"/>
        </w:rPr>
        <w:br w:type="page"/>
      </w:r>
    </w:p>
    <w:p w14:paraId="0AB6CF5C">
      <w:pPr>
        <w:ind w:firstLine="567"/>
        <w:jc w:val="right"/>
        <w:rPr>
          <w:rFonts w:ascii="GHEA Grapalat" w:hAnsi="GHEA Grapalat" w:cs="Sylfaen"/>
          <w:i/>
          <w:sz w:val="20"/>
          <w:szCs w:val="20"/>
          <w:lang w:val="pt-BR"/>
        </w:rPr>
      </w:pPr>
      <w:r>
        <w:rPr>
          <w:rFonts w:ascii="GHEA Grapalat" w:hAnsi="GHEA Grapalat" w:cs="Sylfaen"/>
          <w:i/>
          <w:sz w:val="20"/>
          <w:szCs w:val="20"/>
          <w:lang w:val="pt-BR"/>
        </w:rPr>
        <w:t>Հավելված N 3</w:t>
      </w:r>
    </w:p>
    <w:p w14:paraId="223DB3CC">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              20  թ. կնքված </w:t>
      </w:r>
    </w:p>
    <w:p w14:paraId="34275581">
      <w:pPr>
        <w:ind w:firstLine="567"/>
        <w:jc w:val="right"/>
        <w:rPr>
          <w:rFonts w:ascii="GHEA Grapalat" w:hAnsi="GHEA Grapalat" w:cs="Sylfaen"/>
          <w:i/>
          <w:sz w:val="20"/>
          <w:szCs w:val="20"/>
          <w:lang w:val="pt-BR"/>
        </w:rPr>
      </w:pPr>
      <w:r>
        <w:rPr>
          <w:rFonts w:ascii="GHEA Grapalat" w:hAnsi="GHEA Grapalat" w:cs="Sylfaen"/>
          <w:i/>
          <w:sz w:val="20"/>
          <w:szCs w:val="20"/>
          <w:lang w:val="pt-BR"/>
        </w:rPr>
        <w:t xml:space="preserve">                      ծածկագրով պայմանագրի</w:t>
      </w:r>
    </w:p>
    <w:p w14:paraId="6407F8C6">
      <w:pPr>
        <w:tabs>
          <w:tab w:val="left" w:pos="9540"/>
        </w:tabs>
        <w:rPr>
          <w:rFonts w:ascii="GHEA Grapalat" w:hAnsi="GHEA Grapalat"/>
          <w:sz w:val="20"/>
          <w:lang w:val="pt-BR"/>
        </w:rPr>
      </w:pPr>
    </w:p>
    <w:p w14:paraId="20DFA5A3">
      <w:pPr>
        <w:tabs>
          <w:tab w:val="left" w:pos="9540"/>
        </w:tabs>
        <w:rPr>
          <w:rFonts w:ascii="GHEA Grapalat" w:hAnsi="GHEA Grapalat"/>
          <w:sz w:val="20"/>
          <w:lang w:val="pt-BR"/>
        </w:rPr>
      </w:pPr>
    </w:p>
    <w:p w14:paraId="3EE232A9">
      <w:pPr>
        <w:jc w:val="center"/>
        <w:rPr>
          <w:rFonts w:ascii="GHEA Grapalat" w:hAnsi="GHEA Grapalat"/>
          <w:sz w:val="20"/>
          <w:lang w:val="pt-BR"/>
        </w:rPr>
      </w:pP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cs="Sylfaen"/>
          <w:b/>
          <w:sz w:val="22"/>
          <w:szCs w:val="22"/>
          <w:lang w:val="pt-BR"/>
        </w:rPr>
        <w:softHyphen/>
      </w:r>
      <w:r>
        <w:rPr>
          <w:rFonts w:ascii="GHEA Grapalat" w:hAnsi="GHEA Grapalat"/>
          <w:sz w:val="20"/>
        </w:rPr>
        <w:t>ՎՃԱՐՄԱՆ</w:t>
      </w:r>
      <w:r>
        <w:rPr>
          <w:rFonts w:ascii="GHEA Grapalat" w:hAnsi="GHEA Grapalat"/>
          <w:sz w:val="20"/>
          <w:lang w:val="pt-BR"/>
        </w:rPr>
        <w:t xml:space="preserve"> </w:t>
      </w:r>
      <w:r>
        <w:rPr>
          <w:rFonts w:ascii="GHEA Grapalat" w:hAnsi="GHEA Grapalat"/>
          <w:sz w:val="20"/>
        </w:rPr>
        <w:t>ԺԱՄԱՆԱԿԱՑՈՒՅՑ</w:t>
      </w:r>
      <w:r>
        <w:rPr>
          <w:rFonts w:ascii="GHEA Grapalat" w:hAnsi="GHEA Grapalat"/>
          <w:sz w:val="20"/>
          <w:lang w:val="pt-BR"/>
        </w:rPr>
        <w:t>*</w:t>
      </w:r>
    </w:p>
    <w:p w14:paraId="06BE4C13">
      <w:pPr>
        <w:jc w:val="right"/>
        <w:rPr>
          <w:rFonts w:ascii="GHEA Grapalat" w:hAnsi="GHEA Grapalat"/>
          <w:sz w:val="20"/>
          <w:lang w:val="pt-BR"/>
        </w:rPr>
      </w:pPr>
      <w:r>
        <w:rPr>
          <w:rFonts w:ascii="GHEA Grapalat" w:hAnsi="GHEA Grapalat"/>
          <w:sz w:val="20"/>
          <w:lang w:val="pt-BR"/>
        </w:rPr>
        <w:t xml:space="preserve">                                                                                                                                                                                                            </w:t>
      </w:r>
      <w:r>
        <w:rPr>
          <w:rFonts w:ascii="GHEA Grapalat" w:hAnsi="GHEA Grapalat" w:cs="Sylfaen"/>
          <w:sz w:val="18"/>
        </w:rPr>
        <w:t>ՀՀ</w:t>
      </w:r>
      <w:r>
        <w:rPr>
          <w:rFonts w:ascii="GHEA Grapalat" w:hAnsi="GHEA Grapalat" w:cs="Sylfaen"/>
          <w:sz w:val="18"/>
          <w:lang w:val="es-ES"/>
        </w:rPr>
        <w:t xml:space="preserve"> </w:t>
      </w:r>
      <w:r>
        <w:rPr>
          <w:rFonts w:ascii="GHEA Grapalat" w:hAnsi="GHEA Grapalat" w:cs="Sylfaen"/>
          <w:sz w:val="18"/>
        </w:rPr>
        <w:t>դրամ</w:t>
      </w:r>
    </w:p>
    <w:tbl>
      <w:tblPr>
        <w:tblStyle w:val="12"/>
        <w:tblW w:w="1064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620"/>
        <w:gridCol w:w="1623"/>
        <w:gridCol w:w="442"/>
        <w:gridCol w:w="442"/>
        <w:gridCol w:w="442"/>
        <w:gridCol w:w="442"/>
        <w:gridCol w:w="442"/>
        <w:gridCol w:w="442"/>
        <w:gridCol w:w="442"/>
        <w:gridCol w:w="442"/>
        <w:gridCol w:w="442"/>
        <w:gridCol w:w="442"/>
        <w:gridCol w:w="442"/>
        <w:gridCol w:w="442"/>
        <w:gridCol w:w="1017"/>
      </w:tblGrid>
      <w:tr w14:paraId="3A76B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44" w:type="dxa"/>
            <w:gridSpan w:val="16"/>
          </w:tcPr>
          <w:p w14:paraId="4D791DBD">
            <w:pPr>
              <w:jc w:val="center"/>
              <w:rPr>
                <w:rFonts w:ascii="GHEA Grapalat" w:hAnsi="GHEA Grapalat"/>
                <w:sz w:val="18"/>
                <w:lang w:val="es-ES"/>
              </w:rPr>
            </w:pPr>
            <w:r>
              <w:rPr>
                <w:rFonts w:ascii="GHEA Grapalat" w:hAnsi="GHEA Grapalat"/>
                <w:sz w:val="18"/>
                <w:lang w:val="es-ES"/>
              </w:rPr>
              <w:t>Աշխատանքի</w:t>
            </w:r>
          </w:p>
        </w:tc>
      </w:tr>
      <w:tr w14:paraId="0AE613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0" w:type="dxa"/>
            <w:vAlign w:val="center"/>
          </w:tcPr>
          <w:p w14:paraId="7715218F">
            <w:pPr>
              <w:jc w:val="center"/>
              <w:rPr>
                <w:rFonts w:ascii="GHEA Grapalat" w:hAnsi="GHEA Grapalat"/>
                <w:sz w:val="18"/>
                <w:lang w:val="es-ES"/>
              </w:rPr>
            </w:pPr>
            <w:r>
              <w:rPr>
                <w:rFonts w:ascii="GHEA Grapalat" w:hAnsi="GHEA Grapalat"/>
                <w:sz w:val="18"/>
              </w:rPr>
              <w:t>հրավերով նախատեսված չափաբաժնի համարը</w:t>
            </w:r>
          </w:p>
        </w:tc>
        <w:tc>
          <w:tcPr>
            <w:tcW w:w="1620" w:type="dxa"/>
            <w:vAlign w:val="center"/>
          </w:tcPr>
          <w:p w14:paraId="00B550B5">
            <w:pPr>
              <w:jc w:val="center"/>
              <w:rPr>
                <w:rFonts w:ascii="GHEA Grapalat" w:hAnsi="GHEA Grapalat"/>
                <w:sz w:val="18"/>
                <w:lang w:val="es-ES"/>
              </w:rPr>
            </w:pPr>
            <w:r>
              <w:rPr>
                <w:rFonts w:ascii="GHEA Grapalat" w:hAnsi="GHEA Grapalat"/>
                <w:sz w:val="18"/>
              </w:rPr>
              <w:t>գնումների</w:t>
            </w:r>
            <w:r>
              <w:rPr>
                <w:rFonts w:ascii="GHEA Grapalat" w:hAnsi="GHEA Grapalat"/>
                <w:sz w:val="18"/>
                <w:lang w:val="es-ES"/>
              </w:rPr>
              <w:t xml:space="preserve"> </w:t>
            </w:r>
            <w:r>
              <w:rPr>
                <w:rFonts w:ascii="GHEA Grapalat" w:hAnsi="GHEA Grapalat"/>
                <w:sz w:val="18"/>
              </w:rPr>
              <w:t>պլանով</w:t>
            </w:r>
            <w:r>
              <w:rPr>
                <w:rFonts w:ascii="GHEA Grapalat" w:hAnsi="GHEA Grapalat"/>
                <w:sz w:val="18"/>
                <w:lang w:val="es-ES"/>
              </w:rPr>
              <w:t xml:space="preserve"> </w:t>
            </w:r>
            <w:r>
              <w:rPr>
                <w:rFonts w:ascii="GHEA Grapalat" w:hAnsi="GHEA Grapalat"/>
                <w:sz w:val="18"/>
              </w:rPr>
              <w:t>նախատեսված</w:t>
            </w:r>
            <w:r>
              <w:rPr>
                <w:rFonts w:ascii="GHEA Grapalat" w:hAnsi="GHEA Grapalat"/>
                <w:sz w:val="18"/>
                <w:lang w:val="es-ES"/>
              </w:rPr>
              <w:t xml:space="preserve"> </w:t>
            </w:r>
            <w:r>
              <w:rPr>
                <w:rFonts w:ascii="GHEA Grapalat" w:hAnsi="GHEA Grapalat"/>
                <w:sz w:val="18"/>
              </w:rPr>
              <w:t>միջանցիկ</w:t>
            </w:r>
            <w:r>
              <w:rPr>
                <w:rFonts w:ascii="GHEA Grapalat" w:hAnsi="GHEA Grapalat"/>
                <w:sz w:val="18"/>
                <w:lang w:val="es-ES"/>
              </w:rPr>
              <w:t xml:space="preserve"> </w:t>
            </w:r>
            <w:r>
              <w:rPr>
                <w:rFonts w:ascii="GHEA Grapalat" w:hAnsi="GHEA Grapalat"/>
                <w:sz w:val="18"/>
              </w:rPr>
              <w:t>ծածկագիրը</w:t>
            </w:r>
            <w:r>
              <w:rPr>
                <w:rFonts w:ascii="GHEA Grapalat" w:hAnsi="GHEA Grapalat"/>
                <w:sz w:val="18"/>
                <w:lang w:val="es-ES"/>
              </w:rPr>
              <w:t xml:space="preserve">` </w:t>
            </w:r>
            <w:r>
              <w:rPr>
                <w:rFonts w:ascii="GHEA Grapalat" w:hAnsi="GHEA Grapalat"/>
                <w:sz w:val="18"/>
              </w:rPr>
              <w:t>ըստ</w:t>
            </w:r>
            <w:r>
              <w:rPr>
                <w:rFonts w:ascii="GHEA Grapalat" w:hAnsi="GHEA Grapalat"/>
                <w:sz w:val="18"/>
                <w:lang w:val="es-ES"/>
              </w:rPr>
              <w:t xml:space="preserve"> </w:t>
            </w:r>
            <w:r>
              <w:rPr>
                <w:rFonts w:ascii="GHEA Grapalat" w:hAnsi="GHEA Grapalat"/>
                <w:sz w:val="18"/>
              </w:rPr>
              <w:t>ԳՄԱ</w:t>
            </w:r>
            <w:r>
              <w:rPr>
                <w:rFonts w:ascii="GHEA Grapalat" w:hAnsi="GHEA Grapalat"/>
                <w:sz w:val="18"/>
                <w:lang w:val="es-ES"/>
              </w:rPr>
              <w:t xml:space="preserve"> </w:t>
            </w:r>
            <w:r>
              <w:rPr>
                <w:rFonts w:ascii="GHEA Grapalat" w:hAnsi="GHEA Grapalat"/>
                <w:sz w:val="18"/>
              </w:rPr>
              <w:t>դասակարգման</w:t>
            </w:r>
            <w:r>
              <w:rPr>
                <w:rFonts w:ascii="GHEA Grapalat" w:hAnsi="GHEA Grapalat"/>
                <w:sz w:val="18"/>
                <w:lang w:val="es-ES"/>
              </w:rPr>
              <w:t xml:space="preserve"> (CPV)</w:t>
            </w:r>
          </w:p>
        </w:tc>
        <w:tc>
          <w:tcPr>
            <w:tcW w:w="1623" w:type="dxa"/>
            <w:vAlign w:val="center"/>
          </w:tcPr>
          <w:p w14:paraId="46E5D6A4">
            <w:pPr>
              <w:jc w:val="center"/>
              <w:rPr>
                <w:rFonts w:ascii="GHEA Grapalat" w:hAnsi="GHEA Grapalat"/>
                <w:sz w:val="18"/>
                <w:lang w:val="es-ES"/>
              </w:rPr>
            </w:pPr>
            <w:r>
              <w:rPr>
                <w:rFonts w:ascii="GHEA Grapalat" w:hAnsi="GHEA Grapalat"/>
                <w:sz w:val="18"/>
              </w:rPr>
              <w:t>անվանումը</w:t>
            </w:r>
          </w:p>
        </w:tc>
        <w:tc>
          <w:tcPr>
            <w:tcW w:w="6321" w:type="dxa"/>
            <w:gridSpan w:val="13"/>
            <w:vAlign w:val="center"/>
          </w:tcPr>
          <w:p w14:paraId="7A6835D5">
            <w:pPr>
              <w:jc w:val="both"/>
              <w:rPr>
                <w:rFonts w:ascii="GHEA Grapalat" w:hAnsi="GHEA Grapalat"/>
                <w:sz w:val="18"/>
                <w:lang w:val="es-ES"/>
              </w:rPr>
            </w:pPr>
            <w:r>
              <w:rPr>
                <w:rFonts w:ascii="GHEA Grapalat" w:hAnsi="GHEA Grapalat"/>
                <w:sz w:val="18"/>
                <w:lang w:val="es-ES"/>
              </w:rPr>
              <w:t>դիմաց վճարումները նախատեսվում է իրականացնել 20</w:t>
            </w:r>
            <w:r>
              <w:rPr>
                <w:rFonts w:ascii="GHEA Grapalat" w:hAnsi="GHEA Grapalat"/>
                <w:sz w:val="18"/>
                <w:lang w:val="hy-AM"/>
              </w:rPr>
              <w:t>2-</w:t>
            </w:r>
            <w:r>
              <w:rPr>
                <w:rFonts w:ascii="GHEA Grapalat" w:hAnsi="GHEA Grapalat"/>
                <w:sz w:val="18"/>
                <w:lang w:val="es-ES"/>
              </w:rPr>
              <w:t>թ-ին` ըստ ամիսների, այդ թվում**</w:t>
            </w:r>
          </w:p>
        </w:tc>
      </w:tr>
      <w:tr w14:paraId="4F3DC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080" w:type="dxa"/>
          </w:tcPr>
          <w:p w14:paraId="3774EE0D">
            <w:pPr>
              <w:jc w:val="center"/>
              <w:rPr>
                <w:rFonts w:ascii="GHEA Grapalat" w:hAnsi="GHEA Grapalat"/>
                <w:sz w:val="20"/>
                <w:lang w:val="es-ES"/>
              </w:rPr>
            </w:pPr>
          </w:p>
        </w:tc>
        <w:tc>
          <w:tcPr>
            <w:tcW w:w="1620" w:type="dxa"/>
          </w:tcPr>
          <w:p w14:paraId="1BDD41E4">
            <w:pPr>
              <w:jc w:val="center"/>
              <w:rPr>
                <w:rFonts w:ascii="GHEA Grapalat" w:hAnsi="GHEA Grapalat"/>
                <w:sz w:val="20"/>
                <w:lang w:val="es-ES"/>
              </w:rPr>
            </w:pPr>
          </w:p>
        </w:tc>
        <w:tc>
          <w:tcPr>
            <w:tcW w:w="1623" w:type="dxa"/>
          </w:tcPr>
          <w:p w14:paraId="12358127">
            <w:pPr>
              <w:jc w:val="center"/>
              <w:rPr>
                <w:rFonts w:ascii="GHEA Grapalat" w:hAnsi="GHEA Grapalat"/>
                <w:sz w:val="20"/>
                <w:lang w:val="es-ES"/>
              </w:rPr>
            </w:pPr>
          </w:p>
        </w:tc>
        <w:tc>
          <w:tcPr>
            <w:tcW w:w="442" w:type="dxa"/>
            <w:textDirection w:val="btLr"/>
            <w:vAlign w:val="center"/>
          </w:tcPr>
          <w:p w14:paraId="29A866EC">
            <w:pPr>
              <w:ind w:left="113" w:right="-7"/>
              <w:jc w:val="center"/>
              <w:rPr>
                <w:rFonts w:ascii="GHEA Grapalat" w:hAnsi="GHEA Grapalat"/>
                <w:sz w:val="18"/>
                <w:szCs w:val="22"/>
                <w:lang w:val="pt-BR"/>
              </w:rPr>
            </w:pPr>
            <w:r>
              <w:rPr>
                <w:rFonts w:ascii="GHEA Grapalat" w:hAnsi="GHEA Grapalat" w:cs="Sylfaen"/>
                <w:sz w:val="18"/>
                <w:szCs w:val="22"/>
                <w:lang w:val="pt-BR"/>
              </w:rPr>
              <w:t>հունվար</w:t>
            </w:r>
          </w:p>
        </w:tc>
        <w:tc>
          <w:tcPr>
            <w:tcW w:w="442" w:type="dxa"/>
            <w:textDirection w:val="btLr"/>
            <w:vAlign w:val="center"/>
          </w:tcPr>
          <w:p w14:paraId="3C813697">
            <w:pPr>
              <w:ind w:left="113" w:right="-7"/>
              <w:jc w:val="center"/>
              <w:rPr>
                <w:rFonts w:ascii="GHEA Grapalat" w:hAnsi="GHEA Grapalat" w:cs="Sylfaen"/>
                <w:sz w:val="18"/>
                <w:szCs w:val="22"/>
                <w:lang w:val="pt-BR"/>
              </w:rPr>
            </w:pPr>
            <w:r>
              <w:rPr>
                <w:rFonts w:ascii="GHEA Grapalat" w:hAnsi="GHEA Grapalat" w:cs="Sylfaen"/>
                <w:sz w:val="18"/>
                <w:szCs w:val="22"/>
                <w:lang w:val="pt-BR"/>
              </w:rPr>
              <w:t>փետրվար</w:t>
            </w:r>
          </w:p>
        </w:tc>
        <w:tc>
          <w:tcPr>
            <w:tcW w:w="442" w:type="dxa"/>
            <w:textDirection w:val="btLr"/>
            <w:vAlign w:val="center"/>
          </w:tcPr>
          <w:p w14:paraId="441803F0">
            <w:pPr>
              <w:ind w:left="113" w:right="-7"/>
              <w:jc w:val="center"/>
              <w:rPr>
                <w:rFonts w:ascii="GHEA Grapalat" w:hAnsi="GHEA Grapalat"/>
                <w:sz w:val="18"/>
                <w:szCs w:val="22"/>
                <w:lang w:val="pt-BR"/>
              </w:rPr>
            </w:pPr>
            <w:r>
              <w:rPr>
                <w:rFonts w:ascii="GHEA Grapalat" w:hAnsi="GHEA Grapalat" w:cs="Sylfaen"/>
                <w:sz w:val="18"/>
                <w:szCs w:val="22"/>
                <w:lang w:val="pt-BR"/>
              </w:rPr>
              <w:t>մարտ</w:t>
            </w:r>
          </w:p>
        </w:tc>
        <w:tc>
          <w:tcPr>
            <w:tcW w:w="442" w:type="dxa"/>
            <w:textDirection w:val="btLr"/>
            <w:vAlign w:val="center"/>
          </w:tcPr>
          <w:p w14:paraId="685BFA28">
            <w:pPr>
              <w:ind w:left="113" w:right="-7"/>
              <w:jc w:val="center"/>
              <w:rPr>
                <w:rFonts w:ascii="GHEA Grapalat" w:hAnsi="GHEA Grapalat" w:cs="Sylfaen"/>
                <w:sz w:val="18"/>
                <w:szCs w:val="22"/>
                <w:lang w:val="pt-BR"/>
              </w:rPr>
            </w:pPr>
            <w:r>
              <w:rPr>
                <w:rFonts w:ascii="GHEA Grapalat" w:hAnsi="GHEA Grapalat" w:cs="Sylfaen"/>
                <w:sz w:val="18"/>
                <w:szCs w:val="22"/>
                <w:lang w:val="pt-BR"/>
              </w:rPr>
              <w:t>Ապրիլ</w:t>
            </w:r>
          </w:p>
        </w:tc>
        <w:tc>
          <w:tcPr>
            <w:tcW w:w="442" w:type="dxa"/>
            <w:textDirection w:val="btLr"/>
            <w:vAlign w:val="center"/>
          </w:tcPr>
          <w:p w14:paraId="2B98C6EB">
            <w:pPr>
              <w:ind w:left="113" w:right="-7"/>
              <w:jc w:val="center"/>
              <w:rPr>
                <w:rFonts w:ascii="GHEA Grapalat" w:hAnsi="GHEA Grapalat"/>
                <w:sz w:val="18"/>
                <w:szCs w:val="22"/>
                <w:lang w:val="pt-BR"/>
              </w:rPr>
            </w:pPr>
            <w:r>
              <w:rPr>
                <w:rFonts w:ascii="GHEA Grapalat" w:hAnsi="GHEA Grapalat" w:cs="Sylfaen"/>
                <w:sz w:val="18"/>
                <w:szCs w:val="22"/>
                <w:lang w:val="pt-BR"/>
              </w:rPr>
              <w:t>մայիս</w:t>
            </w:r>
          </w:p>
        </w:tc>
        <w:tc>
          <w:tcPr>
            <w:tcW w:w="442" w:type="dxa"/>
            <w:textDirection w:val="btLr"/>
            <w:vAlign w:val="center"/>
          </w:tcPr>
          <w:p w14:paraId="1F13FEEA">
            <w:pPr>
              <w:ind w:left="113" w:right="-7"/>
              <w:jc w:val="center"/>
              <w:rPr>
                <w:rFonts w:ascii="GHEA Grapalat" w:hAnsi="GHEA Grapalat"/>
                <w:sz w:val="18"/>
                <w:szCs w:val="22"/>
                <w:lang w:val="pt-BR"/>
              </w:rPr>
            </w:pPr>
            <w:r>
              <w:rPr>
                <w:rFonts w:ascii="GHEA Grapalat" w:hAnsi="GHEA Grapalat" w:cs="Sylfaen"/>
                <w:sz w:val="18"/>
                <w:szCs w:val="22"/>
                <w:lang w:val="pt-BR"/>
              </w:rPr>
              <w:t>հունիս</w:t>
            </w:r>
          </w:p>
        </w:tc>
        <w:tc>
          <w:tcPr>
            <w:tcW w:w="442" w:type="dxa"/>
            <w:textDirection w:val="btLr"/>
            <w:vAlign w:val="center"/>
          </w:tcPr>
          <w:p w14:paraId="5D270CCE">
            <w:pPr>
              <w:ind w:left="113" w:right="-7"/>
              <w:jc w:val="center"/>
              <w:rPr>
                <w:rFonts w:ascii="GHEA Grapalat" w:hAnsi="GHEA Grapalat"/>
                <w:sz w:val="18"/>
                <w:szCs w:val="22"/>
                <w:lang w:val="pt-BR"/>
              </w:rPr>
            </w:pPr>
            <w:r>
              <w:rPr>
                <w:rFonts w:ascii="GHEA Grapalat" w:hAnsi="GHEA Grapalat" w:cs="Sylfaen"/>
                <w:sz w:val="18"/>
                <w:szCs w:val="22"/>
                <w:lang w:val="pt-BR"/>
              </w:rPr>
              <w:t>հուլիս</w:t>
            </w:r>
            <w:r>
              <w:rPr>
                <w:rFonts w:ascii="GHEA Grapalat" w:hAnsi="GHEA Grapalat" w:cs="Times Armenian"/>
                <w:sz w:val="18"/>
                <w:szCs w:val="22"/>
                <w:lang w:val="pt-BR"/>
              </w:rPr>
              <w:t xml:space="preserve"> </w:t>
            </w:r>
          </w:p>
        </w:tc>
        <w:tc>
          <w:tcPr>
            <w:tcW w:w="442" w:type="dxa"/>
            <w:textDirection w:val="btLr"/>
            <w:vAlign w:val="center"/>
          </w:tcPr>
          <w:p w14:paraId="3E2324B6">
            <w:pPr>
              <w:ind w:left="113" w:right="-7"/>
              <w:jc w:val="center"/>
              <w:rPr>
                <w:rFonts w:ascii="GHEA Grapalat" w:hAnsi="GHEA Grapalat"/>
                <w:sz w:val="18"/>
                <w:szCs w:val="22"/>
                <w:lang w:val="pt-BR"/>
              </w:rPr>
            </w:pPr>
            <w:r>
              <w:rPr>
                <w:rFonts w:ascii="GHEA Grapalat" w:hAnsi="GHEA Grapalat" w:cs="Sylfaen"/>
                <w:sz w:val="18"/>
                <w:szCs w:val="22"/>
                <w:lang w:val="pt-BR"/>
              </w:rPr>
              <w:t>օգոստոս</w:t>
            </w:r>
          </w:p>
        </w:tc>
        <w:tc>
          <w:tcPr>
            <w:tcW w:w="442" w:type="dxa"/>
            <w:textDirection w:val="btLr"/>
            <w:vAlign w:val="center"/>
          </w:tcPr>
          <w:p w14:paraId="654426D8">
            <w:pPr>
              <w:ind w:left="113" w:right="-7"/>
              <w:jc w:val="center"/>
              <w:rPr>
                <w:rFonts w:ascii="GHEA Grapalat" w:hAnsi="GHEA Grapalat"/>
                <w:sz w:val="18"/>
                <w:szCs w:val="22"/>
                <w:lang w:val="pt-BR"/>
              </w:rPr>
            </w:pPr>
            <w:r>
              <w:rPr>
                <w:rFonts w:ascii="GHEA Grapalat" w:hAnsi="GHEA Grapalat" w:cs="Sylfaen"/>
                <w:sz w:val="18"/>
                <w:szCs w:val="22"/>
                <w:lang w:val="pt-BR"/>
              </w:rPr>
              <w:t>սեպտեմբեր</w:t>
            </w:r>
            <w:r>
              <w:rPr>
                <w:rFonts w:ascii="GHEA Grapalat" w:hAnsi="GHEA Grapalat" w:cs="Times Armenian"/>
                <w:sz w:val="18"/>
                <w:szCs w:val="22"/>
                <w:lang w:val="pt-BR"/>
              </w:rPr>
              <w:t xml:space="preserve"> </w:t>
            </w:r>
          </w:p>
        </w:tc>
        <w:tc>
          <w:tcPr>
            <w:tcW w:w="442" w:type="dxa"/>
            <w:textDirection w:val="btLr"/>
            <w:vAlign w:val="center"/>
          </w:tcPr>
          <w:p w14:paraId="02930650">
            <w:pPr>
              <w:ind w:left="113" w:right="-7"/>
              <w:jc w:val="center"/>
              <w:rPr>
                <w:rFonts w:ascii="GHEA Grapalat" w:hAnsi="GHEA Grapalat"/>
                <w:sz w:val="18"/>
                <w:szCs w:val="22"/>
                <w:lang w:val="pt-BR"/>
              </w:rPr>
            </w:pPr>
            <w:r>
              <w:rPr>
                <w:rFonts w:ascii="GHEA Grapalat" w:hAnsi="GHEA Grapalat" w:cs="Sylfaen"/>
                <w:sz w:val="18"/>
                <w:szCs w:val="22"/>
                <w:lang w:val="pt-BR"/>
              </w:rPr>
              <w:t>հոկտեմբեր</w:t>
            </w:r>
          </w:p>
        </w:tc>
        <w:tc>
          <w:tcPr>
            <w:tcW w:w="442" w:type="dxa"/>
            <w:textDirection w:val="btLr"/>
            <w:vAlign w:val="center"/>
          </w:tcPr>
          <w:p w14:paraId="5D65D65F">
            <w:pPr>
              <w:ind w:left="113" w:right="-7"/>
              <w:jc w:val="center"/>
              <w:rPr>
                <w:rFonts w:ascii="GHEA Grapalat" w:hAnsi="GHEA Grapalat"/>
                <w:sz w:val="18"/>
                <w:szCs w:val="22"/>
                <w:lang w:val="pt-BR"/>
              </w:rPr>
            </w:pPr>
            <w:r>
              <w:rPr>
                <w:rFonts w:ascii="GHEA Grapalat" w:hAnsi="GHEA Grapalat"/>
                <w:sz w:val="18"/>
              </w:rPr>
              <w:t xml:space="preserve"> </w:t>
            </w:r>
            <w:r>
              <w:rPr>
                <w:rFonts w:ascii="GHEA Grapalat" w:hAnsi="GHEA Grapalat" w:cs="Sylfaen"/>
                <w:sz w:val="18"/>
                <w:szCs w:val="22"/>
                <w:lang w:val="pt-BR"/>
              </w:rPr>
              <w:t>Նոյեմբեր</w:t>
            </w:r>
          </w:p>
        </w:tc>
        <w:tc>
          <w:tcPr>
            <w:tcW w:w="442" w:type="dxa"/>
            <w:textDirection w:val="btLr"/>
            <w:vAlign w:val="center"/>
          </w:tcPr>
          <w:p w14:paraId="26DDD3E8">
            <w:pPr>
              <w:ind w:left="113" w:right="-7"/>
              <w:jc w:val="center"/>
              <w:rPr>
                <w:rFonts w:ascii="GHEA Grapalat" w:hAnsi="GHEA Grapalat"/>
                <w:sz w:val="18"/>
                <w:szCs w:val="22"/>
                <w:lang w:val="pt-BR"/>
              </w:rPr>
            </w:pPr>
            <w:r>
              <w:rPr>
                <w:rFonts w:ascii="GHEA Grapalat" w:hAnsi="GHEA Grapalat" w:cs="Sylfaen"/>
                <w:sz w:val="18"/>
                <w:szCs w:val="22"/>
                <w:lang w:val="pt-BR"/>
              </w:rPr>
              <w:t>դեկտեմբեր</w:t>
            </w:r>
          </w:p>
        </w:tc>
        <w:tc>
          <w:tcPr>
            <w:tcW w:w="1017" w:type="dxa"/>
            <w:vAlign w:val="center"/>
          </w:tcPr>
          <w:p w14:paraId="27172A26">
            <w:pPr>
              <w:ind w:right="-1"/>
              <w:jc w:val="center"/>
              <w:rPr>
                <w:rFonts w:ascii="GHEA Grapalat" w:hAnsi="GHEA Grapalat"/>
                <w:sz w:val="18"/>
                <w:szCs w:val="22"/>
                <w:lang w:val="pt-BR"/>
              </w:rPr>
            </w:pPr>
            <w:r>
              <w:rPr>
                <w:rFonts w:ascii="GHEA Grapalat" w:hAnsi="GHEA Grapalat" w:cs="Sylfaen"/>
                <w:sz w:val="18"/>
                <w:szCs w:val="22"/>
                <w:lang w:val="pt-BR"/>
              </w:rPr>
              <w:t>Ընդամենը</w:t>
            </w:r>
          </w:p>
          <w:p w14:paraId="3EB8B67E">
            <w:pPr>
              <w:jc w:val="center"/>
              <w:rPr>
                <w:rFonts w:ascii="GHEA Grapalat" w:hAnsi="GHEA Grapalat"/>
                <w:sz w:val="18"/>
                <w:lang w:val="es-ES"/>
              </w:rPr>
            </w:pPr>
          </w:p>
        </w:tc>
      </w:tr>
      <w:tr w14:paraId="3977B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8" w:hRule="atLeast"/>
        </w:trPr>
        <w:tc>
          <w:tcPr>
            <w:tcW w:w="1080" w:type="dxa"/>
          </w:tcPr>
          <w:p w14:paraId="10DE0437">
            <w:pPr>
              <w:jc w:val="center"/>
              <w:rPr>
                <w:rFonts w:ascii="GHEA Grapalat" w:hAnsi="GHEA Grapalat"/>
                <w:sz w:val="20"/>
                <w:lang w:val="hy-AM"/>
              </w:rPr>
            </w:pPr>
            <w:r>
              <w:rPr>
                <w:rFonts w:ascii="GHEA Grapalat" w:hAnsi="GHEA Grapalat"/>
                <w:sz w:val="20"/>
                <w:lang w:val="hy-AM"/>
              </w:rPr>
              <w:t>1</w:t>
            </w:r>
          </w:p>
        </w:tc>
        <w:tc>
          <w:tcPr>
            <w:tcW w:w="1620" w:type="dxa"/>
          </w:tcPr>
          <w:p w14:paraId="06E78E8B">
            <w:pPr>
              <w:jc w:val="center"/>
              <w:rPr>
                <w:rFonts w:ascii="Calibri" w:hAnsi="Calibri" w:cs="Arial"/>
                <w:sz w:val="22"/>
                <w:szCs w:val="22"/>
              </w:rPr>
            </w:pPr>
            <w:r>
              <w:rPr>
                <w:rFonts w:ascii="Calibri" w:hAnsi="Calibri" w:cs="Arial"/>
                <w:sz w:val="22"/>
                <w:szCs w:val="22"/>
              </w:rPr>
              <w:t>45461100</w:t>
            </w:r>
          </w:p>
          <w:p w14:paraId="3054592B">
            <w:pPr>
              <w:jc w:val="center"/>
              <w:rPr>
                <w:rFonts w:ascii="GHEA Grapalat" w:hAnsi="GHEA Grapalat"/>
                <w:sz w:val="20"/>
                <w:lang w:val="es-ES"/>
              </w:rPr>
            </w:pPr>
          </w:p>
        </w:tc>
        <w:tc>
          <w:tcPr>
            <w:tcW w:w="1623" w:type="dxa"/>
          </w:tcPr>
          <w:p w14:paraId="2EEDA063">
            <w:pPr>
              <w:jc w:val="center"/>
              <w:rPr>
                <w:rFonts w:ascii="GHEA Grapalat" w:hAnsi="GHEA Grapalat"/>
                <w:sz w:val="20"/>
                <w:lang w:val="hy-AM"/>
              </w:rPr>
            </w:pPr>
            <w:r>
              <w:rPr>
                <w:rFonts w:ascii="GHEA Grapalat" w:hAnsi="GHEA Grapalat"/>
                <w:sz w:val="20"/>
                <w:lang w:val="hy-AM"/>
              </w:rPr>
              <w:t>Մարզադահլի վերանորոգման աշխատանքներ</w:t>
            </w:r>
          </w:p>
        </w:tc>
        <w:tc>
          <w:tcPr>
            <w:tcW w:w="442" w:type="dxa"/>
            <w:vAlign w:val="center"/>
          </w:tcPr>
          <w:p w14:paraId="2C233DB4">
            <w:pPr>
              <w:jc w:val="center"/>
              <w:rPr>
                <w:rFonts w:ascii="GHEA Grapalat" w:hAnsi="GHEA Grapalat"/>
                <w:lang w:val="pt-BR"/>
              </w:rPr>
            </w:pPr>
            <w:r>
              <w:rPr>
                <w:rFonts w:ascii="GHEA Grapalat" w:hAnsi="GHEA Grapalat"/>
                <w:sz w:val="20"/>
                <w:lang w:val="pt-BR"/>
              </w:rPr>
              <w:t>%</w:t>
            </w:r>
          </w:p>
        </w:tc>
        <w:tc>
          <w:tcPr>
            <w:tcW w:w="442" w:type="dxa"/>
            <w:vAlign w:val="center"/>
          </w:tcPr>
          <w:p w14:paraId="3DA0D39D">
            <w:pPr>
              <w:jc w:val="center"/>
              <w:rPr>
                <w:rFonts w:ascii="GHEA Grapalat" w:hAnsi="GHEA Grapalat"/>
                <w:lang w:val="pt-BR"/>
              </w:rPr>
            </w:pPr>
            <w:r>
              <w:rPr>
                <w:rFonts w:ascii="GHEA Grapalat" w:hAnsi="GHEA Grapalat"/>
                <w:sz w:val="20"/>
                <w:lang w:val="pt-BR"/>
              </w:rPr>
              <w:t>%</w:t>
            </w:r>
          </w:p>
        </w:tc>
        <w:tc>
          <w:tcPr>
            <w:tcW w:w="442" w:type="dxa"/>
            <w:vAlign w:val="center"/>
          </w:tcPr>
          <w:p w14:paraId="0F21F1D2">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0C5C05EE">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4941320D">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0A70948F">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7F6F3E89">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2662C397">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4FA1B54F">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5457CF9C">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57FFDBA3">
            <w:pPr>
              <w:jc w:val="center"/>
              <w:rPr>
                <w:rFonts w:ascii="GHEA Grapalat" w:hAnsi="GHEA Grapalat" w:cs="Arial"/>
                <w:sz w:val="18"/>
                <w:szCs w:val="18"/>
                <w:lang w:val="pt-BR"/>
              </w:rPr>
            </w:pPr>
            <w:r>
              <w:rPr>
                <w:rFonts w:ascii="GHEA Grapalat" w:hAnsi="GHEA Grapalat"/>
                <w:sz w:val="20"/>
                <w:lang w:val="pt-BR"/>
              </w:rPr>
              <w:t>%</w:t>
            </w:r>
          </w:p>
        </w:tc>
        <w:tc>
          <w:tcPr>
            <w:tcW w:w="442" w:type="dxa"/>
            <w:vAlign w:val="center"/>
          </w:tcPr>
          <w:p w14:paraId="2E3AE25C">
            <w:pPr>
              <w:jc w:val="center"/>
              <w:rPr>
                <w:rFonts w:ascii="GHEA Grapalat" w:hAnsi="GHEA Grapalat" w:cs="Arial"/>
                <w:sz w:val="18"/>
                <w:szCs w:val="18"/>
                <w:lang w:val="pt-BR"/>
              </w:rPr>
            </w:pPr>
            <w:r>
              <w:rPr>
                <w:rFonts w:ascii="GHEA Grapalat" w:hAnsi="GHEA Grapalat"/>
                <w:sz w:val="20"/>
                <w:lang w:val="pt-BR"/>
              </w:rPr>
              <w:t>%</w:t>
            </w:r>
          </w:p>
        </w:tc>
        <w:tc>
          <w:tcPr>
            <w:tcW w:w="1017" w:type="dxa"/>
            <w:vAlign w:val="center"/>
          </w:tcPr>
          <w:p w14:paraId="475F98DA">
            <w:pPr>
              <w:jc w:val="center"/>
              <w:rPr>
                <w:rFonts w:ascii="GHEA Grapalat" w:hAnsi="GHEA Grapalat"/>
                <w:b/>
                <w:lang w:val="pt-BR"/>
              </w:rPr>
            </w:pPr>
            <w:r>
              <w:rPr>
                <w:rFonts w:ascii="GHEA Grapalat" w:hAnsi="GHEA Grapalat"/>
                <w:sz w:val="20"/>
                <w:lang w:val="pt-BR"/>
              </w:rPr>
              <w:t>%</w:t>
            </w:r>
          </w:p>
        </w:tc>
      </w:tr>
    </w:tbl>
    <w:p w14:paraId="3FC74906">
      <w:pPr>
        <w:rPr>
          <w:rFonts w:ascii="GHEA Grapalat" w:hAnsi="GHEA Grapalat"/>
          <w:i/>
          <w:sz w:val="18"/>
          <w:szCs w:val="18"/>
          <w:lang w:val="hy-AM"/>
        </w:rPr>
      </w:pPr>
    </w:p>
    <w:p w14:paraId="5FD1ED44">
      <w:pPr>
        <w:rPr>
          <w:rFonts w:ascii="GHEA Grapalat" w:hAnsi="GHEA Grapalat"/>
          <w:b/>
          <w:bCs/>
          <w:i/>
          <w:sz w:val="20"/>
          <w:szCs w:val="20"/>
          <w:lang w:val="hy-AM"/>
        </w:rPr>
      </w:pPr>
      <w:bookmarkStart w:id="8" w:name="_Hlk153890893"/>
      <w:r>
        <w:rPr>
          <w:rFonts w:ascii="GHEA Grapalat" w:hAnsi="GHEA Grapalat" w:cs="Sylfaen"/>
          <w:b/>
          <w:bCs/>
          <w:color w:val="000000"/>
          <w:sz w:val="20"/>
          <w:szCs w:val="20"/>
          <w:lang w:val="pt-BR"/>
        </w:rPr>
        <w:t>Սույն պայմանագիրը կնքվում է "Գնումների մասին" ՀՀ օրենքի 15-րդ հոդվածի 6-րդ մասի հիման վրա, և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bookmarkEnd w:id="8"/>
    </w:p>
    <w:p w14:paraId="37990EFA">
      <w:pPr>
        <w:rPr>
          <w:rFonts w:ascii="GHEA Grapalat" w:hAnsi="GHEA Grapalat"/>
          <w:i/>
          <w:sz w:val="18"/>
          <w:szCs w:val="18"/>
          <w:lang w:val="hy-AM"/>
        </w:rPr>
      </w:pPr>
    </w:p>
    <w:p w14:paraId="05E05EDF">
      <w:pPr>
        <w:rPr>
          <w:rFonts w:ascii="GHEA Grapalat" w:hAnsi="GHEA Grapalat"/>
          <w:i/>
          <w:sz w:val="18"/>
          <w:szCs w:val="18"/>
          <w:lang w:val="hy-AM"/>
        </w:rPr>
      </w:pPr>
    </w:p>
    <w:p w14:paraId="7D5B20E5">
      <w:pPr>
        <w:jc w:val="center"/>
        <w:rPr>
          <w:rFonts w:ascii="GHEA Grapalat" w:hAnsi="GHEA Grapalat"/>
          <w:sz w:val="20"/>
          <w:lang w:val="es-ES"/>
        </w:rPr>
      </w:pPr>
    </w:p>
    <w:p w14:paraId="2C09F897">
      <w:pPr>
        <w:jc w:val="right"/>
        <w:rPr>
          <w:rFonts w:ascii="GHEA Grapalat" w:hAnsi="GHEA Grapalat"/>
          <w:sz w:val="20"/>
          <w:lang w:val="es-ES"/>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616EDEAE">
        <w:tblPrEx>
          <w:tblCellMar>
            <w:top w:w="0" w:type="dxa"/>
            <w:left w:w="108" w:type="dxa"/>
            <w:bottom w:w="0" w:type="dxa"/>
            <w:right w:w="108" w:type="dxa"/>
          </w:tblCellMar>
        </w:tblPrEx>
        <w:trPr>
          <w:jc w:val="center"/>
        </w:trPr>
        <w:tc>
          <w:tcPr>
            <w:tcW w:w="4536" w:type="dxa"/>
          </w:tcPr>
          <w:p w14:paraId="15927507">
            <w:pPr>
              <w:spacing w:line="360" w:lineRule="auto"/>
              <w:jc w:val="center"/>
              <w:rPr>
                <w:rFonts w:ascii="GHEA Grapalat" w:hAnsi="GHEA Grapalat" w:cs="Sylfaen"/>
                <w:b/>
                <w:bCs/>
                <w:lang w:val="nb-NO"/>
              </w:rPr>
            </w:pPr>
            <w:r>
              <w:rPr>
                <w:rFonts w:ascii="GHEA Grapalat" w:hAnsi="GHEA Grapalat" w:cs="Sylfaen"/>
                <w:b/>
                <w:bCs/>
                <w:lang w:val="nb-NO"/>
              </w:rPr>
              <w:t>ՊԱՏՎԻՐԱՏՈՒ</w:t>
            </w:r>
          </w:p>
          <w:p w14:paraId="2EA03B8D">
            <w:pPr>
              <w:rPr>
                <w:rFonts w:ascii="GHEA Grapalat" w:hAnsi="GHEA Grapalat"/>
                <w:sz w:val="22"/>
                <w:szCs w:val="22"/>
                <w:lang w:val="ru-RU"/>
              </w:rPr>
            </w:pPr>
          </w:p>
          <w:p w14:paraId="541957EE">
            <w:pPr>
              <w:rPr>
                <w:rFonts w:ascii="GHEA Grapalat" w:hAnsi="GHEA Grapalat"/>
                <w:lang w:val="ru-RU"/>
              </w:rPr>
            </w:pPr>
          </w:p>
          <w:p w14:paraId="6B4F18C7">
            <w:pPr>
              <w:jc w:val="center"/>
              <w:rPr>
                <w:rFonts w:ascii="GHEA Grapalat" w:hAnsi="GHEA Grapalat"/>
                <w:lang w:val="ru-RU"/>
              </w:rPr>
            </w:pPr>
            <w:r>
              <w:rPr>
                <w:rFonts w:ascii="GHEA Grapalat" w:hAnsi="GHEA Grapalat"/>
                <w:lang w:val="ru-RU"/>
              </w:rPr>
              <w:t>---------------------------------</w:t>
            </w:r>
          </w:p>
          <w:p w14:paraId="547689E5">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6294FCEB">
            <w:pPr>
              <w:jc w:val="center"/>
              <w:rPr>
                <w:rFonts w:ascii="GHEA Grapalat" w:hAnsi="GHEA Grapalat"/>
                <w:sz w:val="18"/>
                <w:szCs w:val="18"/>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c>
          <w:tcPr>
            <w:tcW w:w="760" w:type="dxa"/>
          </w:tcPr>
          <w:p w14:paraId="08B79E56">
            <w:pPr>
              <w:spacing w:line="360" w:lineRule="auto"/>
              <w:jc w:val="center"/>
              <w:rPr>
                <w:rFonts w:ascii="GHEA Grapalat" w:hAnsi="GHEA Grapalat"/>
                <w:lang w:val="ru-RU"/>
              </w:rPr>
            </w:pPr>
          </w:p>
        </w:tc>
        <w:tc>
          <w:tcPr>
            <w:tcW w:w="4343" w:type="dxa"/>
          </w:tcPr>
          <w:p w14:paraId="0742105A">
            <w:pPr>
              <w:spacing w:line="360" w:lineRule="auto"/>
              <w:jc w:val="center"/>
              <w:rPr>
                <w:rFonts w:ascii="GHEA Grapalat" w:hAnsi="GHEA Grapalat" w:cs="Sylfaen"/>
                <w:b/>
                <w:bCs/>
                <w:lang w:val="ru-RU"/>
              </w:rPr>
            </w:pPr>
            <w:r>
              <w:rPr>
                <w:rFonts w:ascii="GHEA Grapalat" w:hAnsi="GHEA Grapalat" w:cs="Sylfaen"/>
                <w:b/>
                <w:bCs/>
                <w:lang w:val="pt-BR"/>
              </w:rPr>
              <w:t>ԿԱՊԱԼԱՌՈՒ</w:t>
            </w:r>
          </w:p>
          <w:p w14:paraId="0C7A0EA3">
            <w:pPr>
              <w:jc w:val="center"/>
              <w:rPr>
                <w:rFonts w:ascii="GHEA Grapalat" w:hAnsi="GHEA Grapalat"/>
                <w:lang w:val="ru-RU"/>
              </w:rPr>
            </w:pPr>
          </w:p>
          <w:p w14:paraId="419030B2">
            <w:pPr>
              <w:jc w:val="center"/>
              <w:rPr>
                <w:rFonts w:ascii="GHEA Grapalat" w:hAnsi="GHEA Grapalat"/>
                <w:lang w:val="ru-RU"/>
              </w:rPr>
            </w:pPr>
          </w:p>
          <w:p w14:paraId="53A90051">
            <w:pPr>
              <w:jc w:val="center"/>
              <w:rPr>
                <w:rFonts w:ascii="GHEA Grapalat" w:hAnsi="GHEA Grapalat"/>
                <w:lang w:val="ru-RU"/>
              </w:rPr>
            </w:pPr>
            <w:r>
              <w:rPr>
                <w:rFonts w:ascii="GHEA Grapalat" w:hAnsi="GHEA Grapalat"/>
                <w:lang w:val="ru-RU"/>
              </w:rPr>
              <w:t>---------------------------------</w:t>
            </w:r>
          </w:p>
          <w:p w14:paraId="157E1399">
            <w:pPr>
              <w:jc w:val="center"/>
              <w:rPr>
                <w:rFonts w:ascii="GHEA Grapalat" w:hAnsi="GHEA Grapalat"/>
                <w:sz w:val="18"/>
                <w:szCs w:val="18"/>
              </w:rPr>
            </w:pPr>
            <w:r>
              <w:rPr>
                <w:rFonts w:ascii="GHEA Grapalat" w:hAnsi="GHEA Grapalat"/>
                <w:sz w:val="18"/>
                <w:szCs w:val="18"/>
              </w:rPr>
              <w:t>/</w:t>
            </w:r>
            <w:r>
              <w:rPr>
                <w:rFonts w:ascii="GHEA Grapalat" w:hAnsi="GHEA Grapalat" w:cs="Sylfaen"/>
                <w:sz w:val="18"/>
                <w:szCs w:val="18"/>
                <w:lang w:val="ru-RU"/>
              </w:rPr>
              <w:t>ստորագրություն</w:t>
            </w:r>
            <w:r>
              <w:rPr>
                <w:rFonts w:ascii="GHEA Grapalat" w:hAnsi="GHEA Grapalat"/>
                <w:sz w:val="18"/>
                <w:szCs w:val="18"/>
              </w:rPr>
              <w:t>/</w:t>
            </w:r>
          </w:p>
          <w:p w14:paraId="20C284D7">
            <w:pPr>
              <w:jc w:val="center"/>
              <w:rPr>
                <w:rFonts w:ascii="GHEA Grapalat" w:hAnsi="GHEA Grapalat"/>
                <w:sz w:val="22"/>
                <w:szCs w:val="22"/>
                <w:lang w:val="ru-RU"/>
              </w:rPr>
            </w:pPr>
            <w:r>
              <w:rPr>
                <w:rFonts w:ascii="GHEA Grapalat" w:hAnsi="GHEA Grapalat" w:cs="Sylfaen"/>
                <w:sz w:val="18"/>
                <w:szCs w:val="18"/>
                <w:lang w:val="ru-RU"/>
              </w:rPr>
              <w:t>Կ</w:t>
            </w:r>
            <w:r>
              <w:rPr>
                <w:rFonts w:ascii="GHEA Grapalat" w:hAnsi="GHEA Grapalat"/>
                <w:sz w:val="18"/>
                <w:szCs w:val="18"/>
                <w:lang w:val="ru-RU"/>
              </w:rPr>
              <w:t>.</w:t>
            </w:r>
            <w:r>
              <w:rPr>
                <w:rFonts w:ascii="GHEA Grapalat" w:hAnsi="GHEA Grapalat" w:cs="Sylfaen"/>
                <w:sz w:val="18"/>
                <w:szCs w:val="18"/>
                <w:lang w:val="ru-RU"/>
              </w:rPr>
              <w:t>Տ</w:t>
            </w:r>
          </w:p>
        </w:tc>
      </w:tr>
    </w:tbl>
    <w:p w14:paraId="4750272D">
      <w:pPr>
        <w:rPr>
          <w:rFonts w:ascii="GHEA Grapalat" w:hAnsi="GHEA Grapalat"/>
          <w:sz w:val="20"/>
          <w:lang w:val="ru-RU"/>
        </w:rPr>
        <w:sectPr>
          <w:footnotePr>
            <w:pos w:val="beneathText"/>
          </w:footnotePr>
          <w:pgSz w:w="11906" w:h="16838"/>
          <w:pgMar w:top="533" w:right="707" w:bottom="720" w:left="663" w:header="561" w:footer="561" w:gutter="0"/>
          <w:cols w:space="720" w:num="1"/>
        </w:sectPr>
      </w:pPr>
    </w:p>
    <w:p w14:paraId="3ED1232D">
      <w:pPr>
        <w:ind w:firstLine="567"/>
        <w:jc w:val="right"/>
        <w:rPr>
          <w:rFonts w:ascii="GHEA Grapalat" w:hAnsi="GHEA Grapalat" w:cs="Arial"/>
          <w:i/>
          <w:sz w:val="20"/>
          <w:szCs w:val="20"/>
          <w:lang w:val="pt-BR"/>
        </w:rPr>
      </w:pPr>
      <w:r>
        <w:rPr>
          <w:rFonts w:ascii="GHEA Grapalat" w:hAnsi="GHEA Grapalat" w:cs="Sylfaen"/>
          <w:i/>
          <w:sz w:val="20"/>
          <w:szCs w:val="20"/>
          <w:lang w:val="pt-BR"/>
        </w:rPr>
        <w:t>Հավելված</w:t>
      </w:r>
      <w:r>
        <w:rPr>
          <w:rFonts w:ascii="GHEA Grapalat" w:hAnsi="GHEA Grapalat" w:cs="Arial"/>
          <w:i/>
          <w:sz w:val="20"/>
          <w:szCs w:val="20"/>
          <w:lang w:val="pt-BR"/>
        </w:rPr>
        <w:t xml:space="preserve"> </w:t>
      </w:r>
      <w:r>
        <w:rPr>
          <w:rFonts w:ascii="GHEA Grapalat" w:hAnsi="GHEA Grapalat" w:cs="Sylfaen"/>
          <w:i/>
          <w:sz w:val="20"/>
          <w:szCs w:val="20"/>
          <w:lang w:val="pt-BR"/>
        </w:rPr>
        <w:t>թիվ</w:t>
      </w:r>
      <w:r>
        <w:rPr>
          <w:rFonts w:ascii="GHEA Grapalat" w:hAnsi="GHEA Grapalat" w:cs="Arial"/>
          <w:i/>
          <w:sz w:val="20"/>
          <w:szCs w:val="20"/>
          <w:lang w:val="pt-BR"/>
        </w:rPr>
        <w:t xml:space="preserve"> 4</w:t>
      </w:r>
    </w:p>
    <w:p w14:paraId="783F3F26">
      <w:pPr>
        <w:ind w:firstLine="567"/>
        <w:jc w:val="right"/>
        <w:rPr>
          <w:rFonts w:ascii="GHEA Grapalat" w:hAnsi="GHEA Grapalat" w:cs="Arial"/>
          <w:i/>
          <w:sz w:val="20"/>
          <w:szCs w:val="20"/>
          <w:lang w:val="pt-BR"/>
        </w:rPr>
      </w:pPr>
      <w:r>
        <w:rPr>
          <w:rFonts w:ascii="GHEA Grapalat" w:hAnsi="GHEA Grapalat"/>
          <w:i/>
          <w:sz w:val="20"/>
          <w:szCs w:val="20"/>
          <w:lang w:val="ru-RU"/>
        </w:rPr>
        <w:t>«</w:t>
      </w:r>
      <w:r>
        <w:rPr>
          <w:rFonts w:ascii="GHEA Grapalat" w:hAnsi="GHEA Grapalat"/>
          <w:i/>
          <w:sz w:val="20"/>
          <w:szCs w:val="20"/>
          <w:lang w:val="pt-BR"/>
        </w:rPr>
        <w:t xml:space="preserve">           </w:t>
      </w:r>
      <w:r>
        <w:rPr>
          <w:rFonts w:ascii="GHEA Grapalat" w:hAnsi="GHEA Grapalat"/>
          <w:i/>
          <w:sz w:val="20"/>
          <w:szCs w:val="20"/>
          <w:lang w:val="ru-RU"/>
        </w:rPr>
        <w:t>»</w:t>
      </w:r>
      <w:r>
        <w:rPr>
          <w:rFonts w:ascii="GHEA Grapalat" w:hAnsi="GHEA Grapalat"/>
          <w:i/>
          <w:sz w:val="20"/>
          <w:szCs w:val="20"/>
          <w:lang w:val="pt-BR"/>
        </w:rPr>
        <w:t xml:space="preserve">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2D6691C9">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52F3A4F5">
      <w:pPr>
        <w:ind w:firstLine="567"/>
        <w:jc w:val="right"/>
        <w:rPr>
          <w:rFonts w:ascii="GHEA Grapalat" w:hAnsi="GHEA Grapalat" w:cs="Sylfaen"/>
          <w:i/>
          <w:sz w:val="22"/>
          <w:szCs w:val="22"/>
          <w:lang w:val="pt-BR"/>
        </w:rPr>
      </w:pPr>
    </w:p>
    <w:p w14:paraId="680C3C25">
      <w:pPr>
        <w:ind w:left="-142" w:firstLine="142"/>
        <w:jc w:val="center"/>
        <w:rPr>
          <w:rFonts w:ascii="GHEA Grapalat" w:hAnsi="GHEA Grapalat" w:cs="Sylfaen"/>
          <w:b/>
          <w:lang w:val="ru-RU"/>
        </w:rPr>
      </w:pPr>
    </w:p>
    <w:tbl>
      <w:tblPr>
        <w:tblStyle w:val="12"/>
        <w:tblW w:w="9750" w:type="dxa"/>
        <w:jc w:val="center"/>
        <w:tblCellSpacing w:w="7" w:type="dxa"/>
        <w:tblLayout w:type="autofit"/>
        <w:tblCellMar>
          <w:top w:w="0" w:type="dxa"/>
          <w:left w:w="0" w:type="dxa"/>
          <w:bottom w:w="0" w:type="dxa"/>
          <w:right w:w="0" w:type="dxa"/>
        </w:tblCellMar>
      </w:tblPr>
      <w:tblGrid>
        <w:gridCol w:w="4661"/>
        <w:gridCol w:w="5089"/>
      </w:tblGrid>
      <w:tr w14:paraId="39BCD74B">
        <w:tblPrEx>
          <w:tblCellMar>
            <w:top w:w="0" w:type="dxa"/>
            <w:left w:w="0" w:type="dxa"/>
            <w:bottom w:w="0" w:type="dxa"/>
            <w:right w:w="0" w:type="dxa"/>
          </w:tblCellMar>
        </w:tblPrEx>
        <w:trPr>
          <w:tblCellSpacing w:w="7" w:type="dxa"/>
          <w:jc w:val="center"/>
        </w:trPr>
        <w:tc>
          <w:tcPr>
            <w:tcW w:w="0" w:type="auto"/>
            <w:vAlign w:val="center"/>
          </w:tcPr>
          <w:p w14:paraId="386C3BEC">
            <w:pPr>
              <w:jc w:val="center"/>
              <w:rPr>
                <w:rFonts w:ascii="GHEA Grapalat" w:hAnsi="GHEA Grapalat"/>
                <w:iCs/>
                <w:color w:val="000000"/>
                <w:sz w:val="21"/>
                <w:szCs w:val="21"/>
                <w:lang w:val="pt-BR"/>
              </w:rPr>
            </w:pPr>
            <w:r>
              <w:rPr>
                <w:lang w:val="ru-RU" w:eastAsia="ru-RU"/>
              </w:rPr>
              <mc:AlternateContent>
                <mc:Choice Requires="wps">
                  <w:drawing>
                    <wp:anchor distT="0" distB="0" distL="114300" distR="114300" simplePos="0" relativeHeight="251659264"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ectangle 100" o:spid="_x0000_s1026" o:spt="1" style="position:absolute;left:0pt;flip:x;margin-left:189pt;margin-top:13.2pt;height:81pt;width:9pt;z-index:251659264;mso-width-relative:page;mso-height-relative:page;" fillcolor="#FFFFFF" filled="t" stroked="f" coordsize="21600,21600" o:gfxdata="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HhmXo2gAAAAoBAAAP&#10;AAAAAAAAAAEAIAAAACIAAABkcnMvZG93bnJldi54bWxQSwECFAAUAAAACACHTuJAfUfhoBYCAAA1&#10;BAAADgAAAAAAAAABACAAAAApAQAAZHJzL2Uyb0RvYy54bWxQSwUGAAAAAAYABgBZAQAAsQUAAAAA&#10;">
                      <v:fill on="t" focussize="0,0"/>
                      <v:stroke on="f"/>
                      <v:imagedata o:title=""/>
                      <o:lock v:ext="edit" aspectratio="f"/>
                    </v:rect>
                  </w:pict>
                </mc:Fallback>
              </mc:AlternateContent>
            </w:r>
            <w:r>
              <w:rPr>
                <w:rFonts w:ascii="GHEA Grapalat" w:hAnsi="GHEA Grapalat"/>
                <w:iCs/>
                <w:color w:val="000000"/>
                <w:sz w:val="21"/>
                <w:szCs w:val="21"/>
              </w:rPr>
              <w:t>Պայմանագրի</w:t>
            </w:r>
            <w:r>
              <w:rPr>
                <w:rFonts w:ascii="GHEA Grapalat" w:hAnsi="GHEA Grapalat"/>
                <w:iCs/>
                <w:color w:val="000000"/>
                <w:sz w:val="21"/>
                <w:szCs w:val="21"/>
                <w:lang w:val="pt-BR"/>
              </w:rPr>
              <w:t xml:space="preserve"> </w:t>
            </w:r>
            <w:r>
              <w:rPr>
                <w:rFonts w:ascii="GHEA Grapalat" w:hAnsi="GHEA Grapalat"/>
                <w:iCs/>
                <w:color w:val="000000"/>
                <w:sz w:val="21"/>
                <w:szCs w:val="21"/>
              </w:rPr>
              <w:t>կողմ</w:t>
            </w:r>
            <w:r>
              <w:rPr>
                <w:rFonts w:ascii="GHEA Grapalat" w:hAnsi="GHEA Grapalat"/>
                <w:iCs/>
                <w:color w:val="000000"/>
                <w:sz w:val="21"/>
                <w:szCs w:val="21"/>
                <w:lang w:val="pt-BR"/>
              </w:rPr>
              <w:t xml:space="preserve"> </w:t>
            </w:r>
          </w:p>
          <w:p w14:paraId="2B439677">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5AF022E1">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w:t>
            </w:r>
          </w:p>
          <w:p w14:paraId="4976EECD">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w:t>
            </w:r>
          </w:p>
          <w:p w14:paraId="72B3F8E0">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 xml:space="preserve"> _________________________ </w:t>
            </w:r>
          </w:p>
          <w:p w14:paraId="7D5F915F">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 xml:space="preserve"> _______________________ </w:t>
            </w:r>
          </w:p>
        </w:tc>
        <w:tc>
          <w:tcPr>
            <w:tcW w:w="0" w:type="auto"/>
            <w:vAlign w:val="center"/>
          </w:tcPr>
          <w:p w14:paraId="5658EE35">
            <w:pPr>
              <w:jc w:val="center"/>
              <w:rPr>
                <w:rFonts w:ascii="GHEA Grapalat" w:hAnsi="GHEA Grapalat"/>
                <w:iCs/>
                <w:color w:val="000000"/>
                <w:sz w:val="21"/>
                <w:szCs w:val="21"/>
                <w:lang w:val="pt-BR"/>
              </w:rPr>
            </w:pPr>
            <w:r>
              <w:rPr>
                <w:rFonts w:ascii="GHEA Grapalat" w:hAnsi="GHEA Grapalat"/>
                <w:iCs/>
                <w:color w:val="000000"/>
                <w:sz w:val="21"/>
                <w:szCs w:val="21"/>
              </w:rPr>
              <w:t>Պատվիրատու</w:t>
            </w:r>
          </w:p>
          <w:p w14:paraId="2CB75B78">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113CD9DF">
            <w:pPr>
              <w:jc w:val="center"/>
              <w:rPr>
                <w:rFonts w:ascii="GHEA Grapalat" w:hAnsi="GHEA Grapalat"/>
                <w:iCs/>
                <w:color w:val="000000"/>
                <w:sz w:val="21"/>
                <w:szCs w:val="21"/>
                <w:lang w:val="pt-BR"/>
              </w:rPr>
            </w:pPr>
            <w:r>
              <w:rPr>
                <w:rFonts w:ascii="GHEA Grapalat" w:hAnsi="GHEA Grapalat"/>
                <w:iCs/>
                <w:color w:val="000000"/>
                <w:sz w:val="21"/>
                <w:szCs w:val="21"/>
                <w:lang w:val="pt-BR"/>
              </w:rPr>
              <w:t>_____________________________</w:t>
            </w:r>
          </w:p>
          <w:p w14:paraId="667EFA3B">
            <w:pPr>
              <w:jc w:val="center"/>
              <w:rPr>
                <w:rFonts w:ascii="GHEA Grapalat" w:hAnsi="GHEA Grapalat"/>
                <w:iCs/>
                <w:color w:val="000000"/>
                <w:sz w:val="21"/>
                <w:szCs w:val="21"/>
                <w:lang w:val="pt-BR"/>
              </w:rPr>
            </w:pPr>
            <w:r>
              <w:rPr>
                <w:rFonts w:ascii="GHEA Grapalat" w:hAnsi="GHEA Grapalat"/>
                <w:iCs/>
                <w:color w:val="000000"/>
                <w:sz w:val="21"/>
                <w:szCs w:val="21"/>
              </w:rPr>
              <w:t>գտնվելու</w:t>
            </w:r>
            <w:r>
              <w:rPr>
                <w:rFonts w:ascii="GHEA Grapalat" w:hAnsi="GHEA Grapalat"/>
                <w:iCs/>
                <w:color w:val="000000"/>
                <w:sz w:val="21"/>
                <w:szCs w:val="21"/>
                <w:lang w:val="pt-BR"/>
              </w:rPr>
              <w:t xml:space="preserve"> </w:t>
            </w:r>
            <w:r>
              <w:rPr>
                <w:rFonts w:ascii="GHEA Grapalat" w:hAnsi="GHEA Grapalat"/>
                <w:iCs/>
                <w:color w:val="000000"/>
                <w:sz w:val="21"/>
                <w:szCs w:val="21"/>
              </w:rPr>
              <w:t>վայրը</w:t>
            </w:r>
            <w:r>
              <w:rPr>
                <w:rFonts w:ascii="GHEA Grapalat" w:hAnsi="GHEA Grapalat"/>
                <w:iCs/>
                <w:color w:val="000000"/>
                <w:sz w:val="21"/>
                <w:szCs w:val="21"/>
                <w:lang w:val="pt-BR"/>
              </w:rPr>
              <w:t xml:space="preserve"> _________________</w:t>
            </w:r>
          </w:p>
          <w:p w14:paraId="30528872">
            <w:pPr>
              <w:jc w:val="center"/>
              <w:rPr>
                <w:rFonts w:ascii="GHEA Grapalat" w:hAnsi="GHEA Grapalat"/>
                <w:iCs/>
                <w:color w:val="000000"/>
                <w:sz w:val="21"/>
                <w:szCs w:val="21"/>
                <w:lang w:val="pt-BR"/>
              </w:rPr>
            </w:pPr>
            <w:r>
              <w:rPr>
                <w:rFonts w:ascii="GHEA Grapalat" w:hAnsi="GHEA Grapalat"/>
                <w:iCs/>
                <w:color w:val="000000"/>
                <w:sz w:val="21"/>
                <w:szCs w:val="21"/>
              </w:rPr>
              <w:t>հհ</w:t>
            </w:r>
            <w:r>
              <w:rPr>
                <w:rFonts w:ascii="GHEA Grapalat" w:hAnsi="GHEA Grapalat"/>
                <w:iCs/>
                <w:color w:val="000000"/>
                <w:sz w:val="21"/>
                <w:szCs w:val="21"/>
                <w:lang w:val="pt-BR"/>
              </w:rPr>
              <w:t>____________________________</w:t>
            </w:r>
          </w:p>
          <w:p w14:paraId="69493D2D">
            <w:pPr>
              <w:jc w:val="center"/>
              <w:rPr>
                <w:rFonts w:ascii="GHEA Grapalat" w:hAnsi="GHEA Grapalat"/>
                <w:iCs/>
                <w:color w:val="000000"/>
                <w:sz w:val="21"/>
                <w:szCs w:val="21"/>
                <w:lang w:val="pt-BR"/>
              </w:rPr>
            </w:pPr>
            <w:r>
              <w:rPr>
                <w:rFonts w:ascii="GHEA Grapalat" w:hAnsi="GHEA Grapalat"/>
                <w:iCs/>
                <w:color w:val="000000"/>
                <w:sz w:val="21"/>
                <w:szCs w:val="21"/>
              </w:rPr>
              <w:t>հվհհ</w:t>
            </w:r>
            <w:r>
              <w:rPr>
                <w:rFonts w:ascii="GHEA Grapalat" w:hAnsi="GHEA Grapalat"/>
                <w:iCs/>
                <w:color w:val="000000"/>
                <w:sz w:val="21"/>
                <w:szCs w:val="21"/>
                <w:lang w:val="pt-BR"/>
              </w:rPr>
              <w:t>___________________________</w:t>
            </w:r>
          </w:p>
        </w:tc>
      </w:tr>
    </w:tbl>
    <w:p w14:paraId="1C9C19F6">
      <w:pPr>
        <w:ind w:firstLine="375"/>
        <w:rPr>
          <w:rFonts w:ascii="Arial" w:hAnsi="Arial" w:cs="Arial"/>
          <w:iCs/>
          <w:color w:val="000000"/>
          <w:sz w:val="21"/>
          <w:szCs w:val="21"/>
          <w:lang w:val="pt-BR"/>
        </w:rPr>
      </w:pPr>
      <w:r>
        <w:rPr>
          <w:rFonts w:ascii="Arial" w:hAnsi="Arial" w:cs="Arial"/>
          <w:iCs/>
          <w:color w:val="000000"/>
          <w:sz w:val="21"/>
          <w:szCs w:val="21"/>
          <w:lang w:val="pt-BR"/>
        </w:rPr>
        <w:t>  </w:t>
      </w:r>
    </w:p>
    <w:p w14:paraId="2B9CB14F">
      <w:pPr>
        <w:ind w:firstLine="375"/>
        <w:rPr>
          <w:rFonts w:ascii="GHEA Grapalat" w:hAnsi="GHEA Grapalat"/>
          <w:iCs/>
          <w:color w:val="000000"/>
          <w:sz w:val="15"/>
          <w:szCs w:val="21"/>
          <w:lang w:val="pt-BR"/>
        </w:rPr>
      </w:pPr>
    </w:p>
    <w:p w14:paraId="354AED5B">
      <w:pPr>
        <w:ind w:firstLine="375"/>
        <w:jc w:val="center"/>
        <w:rPr>
          <w:rFonts w:ascii="GHEA Grapalat" w:hAnsi="GHEA Grapalat"/>
          <w:iCs/>
          <w:color w:val="000000"/>
          <w:sz w:val="22"/>
          <w:szCs w:val="22"/>
          <w:lang w:val="pt-BR"/>
        </w:rPr>
      </w:pPr>
      <w:r>
        <w:rPr>
          <w:rFonts w:ascii="GHEA Grapalat" w:hAnsi="GHEA Grapalat"/>
          <w:b/>
          <w:bCs/>
          <w:iCs/>
          <w:color w:val="000000"/>
          <w:sz w:val="22"/>
          <w:szCs w:val="22"/>
        </w:rPr>
        <w:t>ԱՐՁԱՆԱԳՐՈՒԹՅՈՒՆ</w:t>
      </w:r>
      <w:r>
        <w:rPr>
          <w:rFonts w:ascii="GHEA Grapalat" w:hAnsi="GHEA Grapalat"/>
          <w:b/>
          <w:bCs/>
          <w:iCs/>
          <w:color w:val="000000"/>
          <w:sz w:val="22"/>
          <w:szCs w:val="22"/>
          <w:lang w:val="pt-BR"/>
        </w:rPr>
        <w:t xml:space="preserve"> N</w:t>
      </w:r>
    </w:p>
    <w:p w14:paraId="168084BE">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Pr>
          <w:rFonts w:ascii="GHEA Grapalat" w:hAnsi="GHEA Grapalat"/>
          <w:b/>
          <w:bCs/>
          <w:iCs/>
          <w:color w:val="000000"/>
          <w:sz w:val="22"/>
          <w:szCs w:val="22"/>
          <w:lang w:val="pt-BR"/>
        </w:rPr>
        <w:t xml:space="preserve"> ԿԱՏԱՐՄԱՆ ԱՐԴՅՈՒՆՔՆԵՐԻ </w:t>
      </w:r>
    </w:p>
    <w:p w14:paraId="5B7127D7">
      <w:pPr>
        <w:ind w:firstLine="375"/>
        <w:jc w:val="center"/>
        <w:rPr>
          <w:rFonts w:ascii="Arial Unicode" w:hAnsi="Arial Unicode"/>
          <w:iCs/>
          <w:color w:val="000000"/>
          <w:sz w:val="22"/>
          <w:szCs w:val="22"/>
          <w:lang w:val="pt-BR"/>
        </w:rPr>
      </w:pPr>
      <w:r>
        <w:rPr>
          <w:rFonts w:ascii="GHEA Grapalat" w:hAnsi="GHEA Grapalat"/>
          <w:b/>
          <w:bCs/>
          <w:iCs/>
          <w:color w:val="000000"/>
          <w:sz w:val="22"/>
          <w:szCs w:val="22"/>
        </w:rPr>
        <w:t>ՀԱՆՁՆՄԱՆ</w:t>
      </w:r>
      <w:r>
        <w:rPr>
          <w:rFonts w:ascii="GHEA Grapalat" w:hAnsi="GHEA Grapalat"/>
          <w:b/>
          <w:bCs/>
          <w:iCs/>
          <w:color w:val="000000"/>
          <w:sz w:val="22"/>
          <w:szCs w:val="22"/>
          <w:lang w:val="pt-BR"/>
        </w:rPr>
        <w:t>-</w:t>
      </w:r>
      <w:r>
        <w:rPr>
          <w:rFonts w:ascii="GHEA Grapalat" w:hAnsi="GHEA Grapalat"/>
          <w:b/>
          <w:bCs/>
          <w:iCs/>
          <w:color w:val="000000"/>
          <w:sz w:val="22"/>
          <w:szCs w:val="22"/>
        </w:rPr>
        <w:t>ԸՆԴՈՒՆՄԱՆ</w:t>
      </w:r>
    </w:p>
    <w:p w14:paraId="1F125380">
      <w:pPr>
        <w:pStyle w:val="18"/>
        <w:spacing w:line="240" w:lineRule="auto"/>
        <w:ind w:firstLine="0"/>
        <w:jc w:val="center"/>
        <w:rPr>
          <w:b/>
          <w:bCs/>
          <w:iCs/>
          <w:lang w:val="es-ES"/>
        </w:rPr>
      </w:pPr>
    </w:p>
    <w:p w14:paraId="1D1A1AA9">
      <w:pPr>
        <w:pStyle w:val="18"/>
        <w:spacing w:line="240" w:lineRule="auto"/>
        <w:ind w:firstLine="540"/>
        <w:rPr>
          <w:iCs/>
          <w:lang w:val="es-ES"/>
        </w:rPr>
      </w:pPr>
      <w:r>
        <w:rPr>
          <w:rFonts w:ascii="GHEA Grapalat" w:hAnsi="GHEA Grapalat"/>
          <w:color w:val="000000"/>
          <w:sz w:val="21"/>
          <w:szCs w:val="21"/>
          <w:lang w:val="es-ES" w:eastAsia="ru-RU"/>
        </w:rPr>
        <w:t>«      » «              »</w:t>
      </w:r>
      <w:r>
        <w:rPr>
          <w:iCs/>
          <w:lang w:val="es-ES"/>
        </w:rPr>
        <w:t xml:space="preserve">  </w:t>
      </w:r>
      <w:r>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Pr>
          <w:rFonts w:ascii="GHEA Grapalat" w:hAnsi="GHEA Grapalat"/>
          <w:color w:val="000000"/>
          <w:sz w:val="21"/>
          <w:szCs w:val="21"/>
          <w:lang w:val="es-ES" w:eastAsia="ru-RU"/>
        </w:rPr>
        <w:t>.</w:t>
      </w:r>
    </w:p>
    <w:p w14:paraId="0D7D91FA">
      <w:pPr>
        <w:pStyle w:val="18"/>
        <w:spacing w:line="240" w:lineRule="auto"/>
        <w:ind w:firstLine="0"/>
        <w:rPr>
          <w:iCs/>
          <w:lang w:val="es-ES"/>
        </w:rPr>
      </w:pPr>
    </w:p>
    <w:p w14:paraId="2555C95D">
      <w:pPr>
        <w:pStyle w:val="36"/>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այսուհետ</w:t>
      </w:r>
      <w:r>
        <w:rPr>
          <w:rFonts w:ascii="GHEA Grapalat" w:hAnsi="GHEA Grapalat"/>
          <w:color w:val="000000"/>
          <w:sz w:val="21"/>
          <w:szCs w:val="21"/>
          <w:lang w:val="es-ES"/>
        </w:rPr>
        <w:t xml:space="preserve">` </w:t>
      </w:r>
      <w:r>
        <w:rPr>
          <w:rFonts w:ascii="GHEA Grapalat" w:hAnsi="GHEA Grapalat"/>
          <w:color w:val="000000"/>
          <w:sz w:val="21"/>
          <w:szCs w:val="21"/>
        </w:rPr>
        <w:t>Պայմանագիր</w:t>
      </w:r>
      <w:r>
        <w:rPr>
          <w:rFonts w:ascii="GHEA Grapalat" w:hAnsi="GHEA Grapalat"/>
          <w:color w:val="000000"/>
          <w:sz w:val="21"/>
          <w:szCs w:val="21"/>
          <w:lang w:val="es-ES"/>
        </w:rPr>
        <w:t xml:space="preserve">/ </w:t>
      </w:r>
      <w:r>
        <w:rPr>
          <w:rFonts w:ascii="GHEA Grapalat" w:hAnsi="GHEA Grapalat"/>
          <w:color w:val="000000"/>
          <w:sz w:val="21"/>
          <w:szCs w:val="21"/>
        </w:rPr>
        <w:t>անվանումը</w:t>
      </w:r>
      <w:r>
        <w:rPr>
          <w:rFonts w:ascii="GHEA Grapalat" w:hAnsi="GHEA Grapalat"/>
          <w:color w:val="000000"/>
          <w:sz w:val="21"/>
          <w:szCs w:val="21"/>
          <w:lang w:val="es-ES"/>
        </w:rPr>
        <w:t>` ____________________________________________________________________________________________</w:t>
      </w:r>
    </w:p>
    <w:p w14:paraId="671AA855">
      <w:pPr>
        <w:pStyle w:val="36"/>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կնքման</w:t>
      </w:r>
      <w:r>
        <w:rPr>
          <w:rFonts w:ascii="GHEA Grapalat" w:hAnsi="GHEA Grapalat"/>
          <w:color w:val="000000"/>
          <w:sz w:val="21"/>
          <w:szCs w:val="21"/>
          <w:lang w:val="es-ES"/>
        </w:rPr>
        <w:t xml:space="preserve"> </w:t>
      </w:r>
      <w:r>
        <w:rPr>
          <w:rFonts w:ascii="GHEA Grapalat" w:hAnsi="GHEA Grapalat"/>
          <w:color w:val="000000"/>
          <w:sz w:val="21"/>
          <w:szCs w:val="21"/>
        </w:rPr>
        <w:t>ամսաթիվը</w:t>
      </w:r>
      <w:r>
        <w:rPr>
          <w:rFonts w:ascii="GHEA Grapalat" w:hAnsi="GHEA Grapalat"/>
          <w:color w:val="000000"/>
          <w:sz w:val="21"/>
          <w:szCs w:val="21"/>
          <w:lang w:val="es-ES"/>
        </w:rPr>
        <w:t xml:space="preserve">` «____» «__________________» 20 </w:t>
      </w:r>
      <w:r>
        <w:rPr>
          <w:rFonts w:ascii="GHEA Grapalat" w:hAnsi="GHEA Grapalat"/>
          <w:color w:val="000000"/>
          <w:sz w:val="21"/>
          <w:szCs w:val="21"/>
        </w:rPr>
        <w:t>թ</w:t>
      </w:r>
      <w:r>
        <w:rPr>
          <w:rFonts w:ascii="GHEA Grapalat" w:hAnsi="GHEA Grapalat"/>
          <w:color w:val="000000"/>
          <w:sz w:val="21"/>
          <w:szCs w:val="21"/>
          <w:lang w:val="es-ES"/>
        </w:rPr>
        <w:t>.</w:t>
      </w:r>
    </w:p>
    <w:p w14:paraId="04B8C3E3">
      <w:pPr>
        <w:pStyle w:val="36"/>
        <w:spacing w:before="0" w:beforeAutospacing="0" w:after="0" w:afterAutospacing="0"/>
        <w:rPr>
          <w:rFonts w:ascii="GHEA Grapalat" w:hAnsi="GHEA Grapalat"/>
          <w:color w:val="000000"/>
          <w:sz w:val="21"/>
          <w:szCs w:val="21"/>
          <w:lang w:val="es-ES"/>
        </w:rPr>
      </w:pP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համարը</w:t>
      </w:r>
      <w:r>
        <w:rPr>
          <w:rFonts w:ascii="GHEA Grapalat" w:hAnsi="GHEA Grapalat"/>
          <w:color w:val="000000"/>
          <w:sz w:val="21"/>
          <w:szCs w:val="21"/>
          <w:lang w:val="es-ES"/>
        </w:rPr>
        <w:t>`    __________</w:t>
      </w:r>
    </w:p>
    <w:p w14:paraId="3F3F8A5F">
      <w:pPr>
        <w:jc w:val="both"/>
        <w:rPr>
          <w:rFonts w:ascii="GHEA Grapalat" w:hAnsi="GHEA Grapalat" w:cs="Sylfaen"/>
          <w:iCs/>
          <w:lang w:val="es-ES"/>
        </w:rPr>
      </w:pPr>
      <w:r>
        <w:rPr>
          <w:rFonts w:ascii="GHEA Grapalat" w:hAnsi="GHEA Grapalat"/>
          <w:iCs/>
          <w:color w:val="000000"/>
          <w:sz w:val="21"/>
          <w:szCs w:val="21"/>
        </w:rPr>
        <w:t>Պատվիրատուն</w:t>
      </w:r>
      <w:r>
        <w:rPr>
          <w:rFonts w:ascii="GHEA Grapalat" w:hAnsi="GHEA Grapalat"/>
          <w:iCs/>
          <w:color w:val="000000"/>
          <w:sz w:val="21"/>
          <w:szCs w:val="21"/>
          <w:lang w:val="es-ES"/>
        </w:rPr>
        <w:t xml:space="preserve">  </w:t>
      </w:r>
      <w:r>
        <w:rPr>
          <w:rFonts w:ascii="GHEA Grapalat" w:hAnsi="GHEA Grapalat"/>
          <w:iCs/>
          <w:color w:val="000000"/>
          <w:sz w:val="21"/>
          <w:szCs w:val="21"/>
        </w:rPr>
        <w:t>և</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Pr>
          <w:rFonts w:ascii="GHEA Grapalat" w:hAnsi="GHEA Grapalat"/>
          <w:color w:val="000000"/>
          <w:sz w:val="21"/>
          <w:szCs w:val="21"/>
          <w:lang w:val="es-ES"/>
        </w:rPr>
        <w:t xml:space="preserve"> </w:t>
      </w:r>
      <w:r>
        <w:rPr>
          <w:rFonts w:ascii="GHEA Grapalat" w:hAnsi="GHEA Grapalat"/>
          <w:color w:val="000000"/>
          <w:sz w:val="21"/>
          <w:szCs w:val="21"/>
        </w:rPr>
        <w:t>կողմը՝</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14:paraId="03AC2D1E">
      <w:pPr>
        <w:jc w:val="both"/>
        <w:rPr>
          <w:rFonts w:ascii="GHEA Grapalat" w:hAnsi="GHEA Grapalat"/>
          <w:iCs/>
          <w:color w:val="000000"/>
          <w:sz w:val="21"/>
          <w:szCs w:val="21"/>
          <w:lang w:val="hy-AM"/>
        </w:rPr>
      </w:pPr>
      <w:r>
        <w:rPr>
          <w:rFonts w:ascii="GHEA Grapalat" w:hAnsi="GHEA Grapalat"/>
          <w:iCs/>
          <w:color w:val="000000"/>
          <w:sz w:val="21"/>
          <w:szCs w:val="21"/>
        </w:rPr>
        <w:t>Պայմանագրի</w:t>
      </w:r>
      <w:r>
        <w:rPr>
          <w:rFonts w:ascii="GHEA Grapalat" w:hAnsi="GHEA Grapalat"/>
          <w:iCs/>
          <w:color w:val="000000"/>
          <w:sz w:val="21"/>
          <w:szCs w:val="21"/>
          <w:lang w:val="es-ES"/>
        </w:rPr>
        <w:t xml:space="preserve"> </w:t>
      </w:r>
      <w:r>
        <w:rPr>
          <w:rFonts w:ascii="GHEA Grapalat" w:hAnsi="GHEA Grapalat"/>
          <w:iCs/>
          <w:color w:val="000000"/>
          <w:sz w:val="21"/>
          <w:szCs w:val="21"/>
        </w:rPr>
        <w:t>շրջանակներում</w:t>
      </w:r>
      <w:r>
        <w:rPr>
          <w:rFonts w:ascii="GHEA Grapalat" w:hAnsi="GHEA Grapalat"/>
          <w:iCs/>
          <w:color w:val="000000"/>
          <w:sz w:val="21"/>
          <w:szCs w:val="21"/>
          <w:lang w:val="es-ES"/>
        </w:rPr>
        <w:t xml:space="preserve"> </w:t>
      </w:r>
      <w:r>
        <w:rPr>
          <w:rFonts w:ascii="GHEA Grapalat" w:hAnsi="GHEA Grapalat"/>
          <w:iCs/>
          <w:snapToGrid w:val="0"/>
          <w:color w:val="000000"/>
          <w:sz w:val="21"/>
          <w:szCs w:val="21"/>
          <w:lang w:val="es-ES"/>
        </w:rPr>
        <w:t>Պայմանագրի կողմը  կատարել</w:t>
      </w:r>
      <w:r>
        <w:rPr>
          <w:rFonts w:ascii="GHEA Grapalat" w:hAnsi="GHEA Grapalat"/>
          <w:iCs/>
          <w:color w:val="000000"/>
          <w:sz w:val="21"/>
          <w:szCs w:val="21"/>
          <w:lang w:val="es-ES"/>
        </w:rPr>
        <w:t xml:space="preserve"> է հետևյալ աշխատանքները</w:t>
      </w:r>
      <w:r>
        <w:rPr>
          <w:rFonts w:ascii="GHEA Grapalat" w:hAnsi="GHEA Grapalat"/>
          <w:iCs/>
          <w:color w:val="000000"/>
          <w:sz w:val="21"/>
          <w:szCs w:val="21"/>
        </w:rPr>
        <w:t>՝</w:t>
      </w:r>
    </w:p>
    <w:p w14:paraId="7F4B79C3">
      <w:pPr>
        <w:jc w:val="both"/>
        <w:rPr>
          <w:rFonts w:ascii="GHEA Grapalat" w:hAnsi="GHEA Grapalat"/>
          <w:iCs/>
          <w:color w:val="000000"/>
          <w:sz w:val="21"/>
          <w:szCs w:val="21"/>
          <w:lang w:val="hy-AM"/>
        </w:rPr>
      </w:pPr>
    </w:p>
    <w:tbl>
      <w:tblPr>
        <w:tblStyle w:val="12"/>
        <w:tblW w:w="10705"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
        <w:gridCol w:w="1173"/>
        <w:gridCol w:w="1440"/>
        <w:gridCol w:w="1800"/>
        <w:gridCol w:w="1116"/>
        <w:gridCol w:w="1842"/>
        <w:gridCol w:w="1134"/>
        <w:gridCol w:w="1168"/>
        <w:gridCol w:w="675"/>
      </w:tblGrid>
      <w:tr w14:paraId="309F3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restart"/>
            <w:shd w:val="clear" w:color="auto" w:fill="auto"/>
            <w:vAlign w:val="center"/>
          </w:tcPr>
          <w:p w14:paraId="0D8B31F1">
            <w:pPr>
              <w:pStyle w:val="36"/>
              <w:spacing w:before="0" w:beforeAutospacing="0" w:after="0" w:afterAutospacing="0"/>
              <w:jc w:val="center"/>
              <w:rPr>
                <w:rFonts w:ascii="GHEA Grapalat" w:hAnsi="GHEA Grapalat"/>
                <w:sz w:val="18"/>
                <w:szCs w:val="18"/>
              </w:rPr>
            </w:pPr>
            <w:r>
              <w:rPr>
                <w:rFonts w:ascii="GHEA Grapalat" w:hAnsi="GHEA Grapalat"/>
                <w:sz w:val="18"/>
                <w:szCs w:val="18"/>
              </w:rPr>
              <w:t>N</w:t>
            </w:r>
          </w:p>
        </w:tc>
        <w:tc>
          <w:tcPr>
            <w:tcW w:w="10348" w:type="dxa"/>
            <w:gridSpan w:val="8"/>
            <w:shd w:val="clear" w:color="auto" w:fill="auto"/>
            <w:vAlign w:val="center"/>
          </w:tcPr>
          <w:p w14:paraId="3007A7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Pr>
                <w:rFonts w:ascii="GHEA Grapalat" w:hAnsi="GHEA Grapalat" w:cs="Sylfaen"/>
                <w:sz w:val="18"/>
                <w:szCs w:val="18"/>
              </w:rPr>
              <w:t>Կատարված</w:t>
            </w:r>
            <w:r>
              <w:rPr>
                <w:rFonts w:ascii="GHEA Grapalat" w:hAnsi="GHEA Grapalat" w:cs="Courier New"/>
                <w:sz w:val="18"/>
                <w:szCs w:val="18"/>
              </w:rPr>
              <w:t xml:space="preserve"> </w:t>
            </w:r>
            <w:r>
              <w:rPr>
                <w:rFonts w:ascii="GHEA Grapalat" w:hAnsi="GHEA Grapalat" w:cs="Sylfaen"/>
                <w:sz w:val="18"/>
                <w:szCs w:val="18"/>
              </w:rPr>
              <w:t>աշխատանքների</w:t>
            </w:r>
          </w:p>
        </w:tc>
      </w:tr>
      <w:tr w14:paraId="5BDDD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vMerge w:val="continue"/>
            <w:shd w:val="clear" w:color="auto" w:fill="auto"/>
          </w:tcPr>
          <w:p w14:paraId="66B56E3F">
            <w:pPr>
              <w:pStyle w:val="36"/>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pPr>
              <w:pStyle w:val="36"/>
              <w:spacing w:before="0" w:beforeAutospacing="0" w:after="0" w:afterAutospacing="0"/>
              <w:jc w:val="center"/>
              <w:rPr>
                <w:rFonts w:ascii="GHEA Grapalat" w:hAnsi="GHEA Grapalat"/>
                <w:sz w:val="18"/>
                <w:szCs w:val="18"/>
              </w:rPr>
            </w:pPr>
            <w:r>
              <w:rPr>
                <w:rFonts w:ascii="GHEA Grapalat" w:hAnsi="GHEA Grapalat"/>
                <w:sz w:val="18"/>
                <w:szCs w:val="18"/>
              </w:rPr>
              <w:t>անվանումը</w:t>
            </w:r>
          </w:p>
        </w:tc>
        <w:tc>
          <w:tcPr>
            <w:tcW w:w="1440" w:type="dxa"/>
            <w:vMerge w:val="restart"/>
            <w:shd w:val="clear" w:color="auto" w:fill="auto"/>
            <w:vAlign w:val="center"/>
          </w:tcPr>
          <w:p w14:paraId="6EE617B1">
            <w:pPr>
              <w:pStyle w:val="36"/>
              <w:spacing w:before="0" w:beforeAutospacing="0" w:after="0" w:afterAutospacing="0"/>
              <w:jc w:val="center"/>
              <w:rPr>
                <w:rFonts w:ascii="GHEA Grapalat" w:hAnsi="GHEA Grapalat"/>
                <w:sz w:val="18"/>
                <w:szCs w:val="18"/>
              </w:rPr>
            </w:pPr>
            <w:r>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pPr>
              <w:pStyle w:val="36"/>
              <w:spacing w:before="0" w:beforeAutospacing="0" w:after="0" w:afterAutospacing="0"/>
              <w:jc w:val="center"/>
              <w:rPr>
                <w:rFonts w:ascii="GHEA Grapalat" w:hAnsi="GHEA Grapalat"/>
                <w:sz w:val="18"/>
                <w:szCs w:val="18"/>
              </w:rPr>
            </w:pPr>
            <w:r>
              <w:rPr>
                <w:rFonts w:ascii="GHEA Grapalat" w:hAnsi="GHEA Grapalat"/>
                <w:sz w:val="18"/>
                <w:szCs w:val="18"/>
              </w:rPr>
              <w:t>քանակական ցուցանիշը</w:t>
            </w:r>
          </w:p>
        </w:tc>
        <w:tc>
          <w:tcPr>
            <w:tcW w:w="2976" w:type="dxa"/>
            <w:gridSpan w:val="2"/>
            <w:shd w:val="clear" w:color="auto" w:fill="auto"/>
            <w:vAlign w:val="center"/>
          </w:tcPr>
          <w:p w14:paraId="6C54399D">
            <w:pPr>
              <w:pStyle w:val="36"/>
              <w:spacing w:before="0" w:beforeAutospacing="0" w:after="0" w:afterAutospacing="0"/>
              <w:jc w:val="center"/>
              <w:rPr>
                <w:rFonts w:ascii="GHEA Grapalat" w:hAnsi="GHEA Grapalat"/>
                <w:sz w:val="18"/>
                <w:szCs w:val="18"/>
              </w:rPr>
            </w:pPr>
            <w:r>
              <w:rPr>
                <w:rFonts w:ascii="GHEA Grapalat" w:hAnsi="GHEA Grapalat"/>
                <w:sz w:val="18"/>
                <w:szCs w:val="18"/>
              </w:rPr>
              <w:t>կատարման ժամկետը</w:t>
            </w:r>
          </w:p>
        </w:tc>
        <w:tc>
          <w:tcPr>
            <w:tcW w:w="1168" w:type="dxa"/>
            <w:vMerge w:val="restart"/>
            <w:shd w:val="clear" w:color="auto" w:fill="auto"/>
            <w:vAlign w:val="center"/>
          </w:tcPr>
          <w:p w14:paraId="76331B7E">
            <w:pPr>
              <w:pStyle w:val="36"/>
              <w:spacing w:before="0" w:beforeAutospacing="0" w:after="0" w:afterAutospacing="0"/>
              <w:jc w:val="center"/>
              <w:rPr>
                <w:rFonts w:ascii="GHEA Grapalat" w:hAnsi="GHEA Grapalat"/>
                <w:sz w:val="18"/>
                <w:szCs w:val="18"/>
              </w:rPr>
            </w:pPr>
            <w:r>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pPr>
              <w:pStyle w:val="36"/>
              <w:spacing w:before="0" w:beforeAutospacing="0" w:after="0" w:afterAutospacing="0"/>
              <w:jc w:val="center"/>
              <w:rPr>
                <w:rFonts w:ascii="GHEA Grapalat" w:hAnsi="GHEA Grapalat"/>
                <w:sz w:val="18"/>
                <w:szCs w:val="18"/>
              </w:rPr>
            </w:pPr>
            <w:r>
              <w:rPr>
                <w:rFonts w:ascii="GHEA Grapalat" w:hAnsi="GHEA Grapalat"/>
                <w:sz w:val="18"/>
                <w:szCs w:val="18"/>
              </w:rPr>
              <w:t>Վճարման ժամկետը /ըստ վճարման ժամանակացույցի/</w:t>
            </w:r>
          </w:p>
        </w:tc>
      </w:tr>
      <w:tr w14:paraId="73C543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jc w:val="right"/>
        </w:trPr>
        <w:tc>
          <w:tcPr>
            <w:tcW w:w="357" w:type="dxa"/>
            <w:vMerge w:val="continue"/>
            <w:tcBorders>
              <w:bottom w:val="single" w:color="auto" w:sz="4" w:space="0"/>
            </w:tcBorders>
            <w:shd w:val="clear" w:color="auto" w:fill="auto"/>
          </w:tcPr>
          <w:p w14:paraId="69CEDBD5">
            <w:pPr>
              <w:pStyle w:val="36"/>
              <w:spacing w:before="0" w:beforeAutospacing="0" w:after="0" w:afterAutospacing="0"/>
              <w:jc w:val="center"/>
              <w:rPr>
                <w:rFonts w:ascii="GHEA Grapalat" w:hAnsi="GHEA Grapalat"/>
                <w:sz w:val="18"/>
                <w:szCs w:val="18"/>
              </w:rPr>
            </w:pPr>
          </w:p>
        </w:tc>
        <w:tc>
          <w:tcPr>
            <w:tcW w:w="1173" w:type="dxa"/>
            <w:vMerge w:val="continue"/>
            <w:tcBorders>
              <w:bottom w:val="single" w:color="auto" w:sz="4" w:space="0"/>
            </w:tcBorders>
            <w:shd w:val="clear" w:color="auto" w:fill="auto"/>
            <w:vAlign w:val="center"/>
          </w:tcPr>
          <w:p w14:paraId="3FD46D8B">
            <w:pPr>
              <w:pStyle w:val="36"/>
              <w:spacing w:before="0" w:beforeAutospacing="0" w:after="0" w:afterAutospacing="0"/>
              <w:jc w:val="center"/>
              <w:rPr>
                <w:rFonts w:ascii="GHEA Grapalat" w:hAnsi="GHEA Grapalat"/>
                <w:sz w:val="18"/>
                <w:szCs w:val="18"/>
              </w:rPr>
            </w:pPr>
          </w:p>
        </w:tc>
        <w:tc>
          <w:tcPr>
            <w:tcW w:w="1440" w:type="dxa"/>
            <w:vMerge w:val="continue"/>
            <w:tcBorders>
              <w:bottom w:val="single" w:color="auto" w:sz="4" w:space="0"/>
            </w:tcBorders>
            <w:shd w:val="clear" w:color="auto" w:fill="auto"/>
            <w:vAlign w:val="center"/>
          </w:tcPr>
          <w:p w14:paraId="537B4E4D">
            <w:pPr>
              <w:pStyle w:val="36"/>
              <w:spacing w:before="0" w:beforeAutospacing="0" w:after="0" w:afterAutospacing="0"/>
              <w:jc w:val="center"/>
              <w:rPr>
                <w:rFonts w:ascii="GHEA Grapalat" w:hAnsi="GHEA Grapalat"/>
                <w:sz w:val="18"/>
                <w:szCs w:val="18"/>
              </w:rPr>
            </w:pPr>
          </w:p>
        </w:tc>
        <w:tc>
          <w:tcPr>
            <w:tcW w:w="1800" w:type="dxa"/>
            <w:tcBorders>
              <w:bottom w:val="single" w:color="auto" w:sz="4" w:space="0"/>
            </w:tcBorders>
            <w:shd w:val="clear" w:color="auto" w:fill="auto"/>
            <w:vAlign w:val="center"/>
          </w:tcPr>
          <w:p w14:paraId="3C77D3E3">
            <w:pPr>
              <w:pStyle w:val="36"/>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16" w:type="dxa"/>
            <w:tcBorders>
              <w:bottom w:val="single" w:color="auto" w:sz="4" w:space="0"/>
            </w:tcBorders>
            <w:shd w:val="clear" w:color="auto" w:fill="auto"/>
            <w:vAlign w:val="center"/>
          </w:tcPr>
          <w:p w14:paraId="5C08853A">
            <w:pPr>
              <w:pStyle w:val="36"/>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842" w:type="dxa"/>
            <w:tcBorders>
              <w:bottom w:val="single" w:color="auto" w:sz="4" w:space="0"/>
            </w:tcBorders>
            <w:shd w:val="clear" w:color="auto" w:fill="auto"/>
            <w:vAlign w:val="center"/>
          </w:tcPr>
          <w:p w14:paraId="4DEBF323">
            <w:pPr>
              <w:pStyle w:val="36"/>
              <w:spacing w:before="0" w:beforeAutospacing="0" w:after="0" w:afterAutospacing="0"/>
              <w:jc w:val="center"/>
              <w:rPr>
                <w:rFonts w:ascii="GHEA Grapalat" w:hAnsi="GHEA Grapalat"/>
                <w:sz w:val="18"/>
                <w:szCs w:val="18"/>
              </w:rPr>
            </w:pPr>
            <w:r>
              <w:rPr>
                <w:rFonts w:ascii="GHEA Grapalat" w:hAnsi="GHEA Grapalat"/>
                <w:sz w:val="18"/>
                <w:szCs w:val="18"/>
              </w:rPr>
              <w:t>ըստ պայմանագրով հաստատված գնման ժամանակացույցի</w:t>
            </w:r>
          </w:p>
        </w:tc>
        <w:tc>
          <w:tcPr>
            <w:tcW w:w="1134" w:type="dxa"/>
            <w:tcBorders>
              <w:bottom w:val="single" w:color="auto" w:sz="4" w:space="0"/>
            </w:tcBorders>
            <w:shd w:val="clear" w:color="auto" w:fill="auto"/>
            <w:vAlign w:val="center"/>
          </w:tcPr>
          <w:p w14:paraId="6FDB6339">
            <w:pPr>
              <w:pStyle w:val="36"/>
              <w:spacing w:before="0" w:beforeAutospacing="0" w:after="0" w:afterAutospacing="0"/>
              <w:jc w:val="center"/>
              <w:rPr>
                <w:rFonts w:ascii="GHEA Grapalat" w:hAnsi="GHEA Grapalat"/>
                <w:sz w:val="18"/>
                <w:szCs w:val="18"/>
              </w:rPr>
            </w:pPr>
            <w:r>
              <w:rPr>
                <w:rFonts w:ascii="GHEA Grapalat" w:hAnsi="GHEA Grapalat"/>
                <w:sz w:val="18"/>
                <w:szCs w:val="18"/>
              </w:rPr>
              <w:t>փաստացի</w:t>
            </w:r>
          </w:p>
        </w:tc>
        <w:tc>
          <w:tcPr>
            <w:tcW w:w="1168" w:type="dxa"/>
            <w:vMerge w:val="continue"/>
            <w:tcBorders>
              <w:bottom w:val="single" w:color="auto" w:sz="4" w:space="0"/>
            </w:tcBorders>
            <w:shd w:val="clear" w:color="auto" w:fill="auto"/>
            <w:vAlign w:val="center"/>
          </w:tcPr>
          <w:p w14:paraId="4E7A75EC">
            <w:pPr>
              <w:pStyle w:val="36"/>
              <w:spacing w:before="0" w:beforeAutospacing="0" w:after="0" w:afterAutospacing="0"/>
              <w:jc w:val="center"/>
              <w:rPr>
                <w:rFonts w:ascii="GHEA Grapalat" w:hAnsi="GHEA Grapalat"/>
                <w:sz w:val="18"/>
                <w:szCs w:val="18"/>
              </w:rPr>
            </w:pPr>
          </w:p>
        </w:tc>
        <w:tc>
          <w:tcPr>
            <w:tcW w:w="675" w:type="dxa"/>
            <w:vMerge w:val="continue"/>
            <w:tcBorders>
              <w:bottom w:val="single" w:color="auto" w:sz="4" w:space="0"/>
            </w:tcBorders>
            <w:shd w:val="clear" w:color="auto" w:fill="auto"/>
            <w:vAlign w:val="center"/>
          </w:tcPr>
          <w:p w14:paraId="4B0AAE15">
            <w:pPr>
              <w:pStyle w:val="36"/>
              <w:spacing w:before="0" w:beforeAutospacing="0" w:after="0" w:afterAutospacing="0"/>
              <w:jc w:val="center"/>
              <w:rPr>
                <w:rFonts w:ascii="GHEA Grapalat" w:hAnsi="GHEA Grapalat"/>
                <w:sz w:val="18"/>
                <w:szCs w:val="18"/>
              </w:rPr>
            </w:pPr>
          </w:p>
        </w:tc>
      </w:tr>
      <w:tr w14:paraId="7AA85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shd w:val="clear" w:color="auto" w:fill="auto"/>
            <w:vAlign w:val="center"/>
          </w:tcPr>
          <w:p w14:paraId="71AF1699">
            <w:pPr>
              <w:pStyle w:val="36"/>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pPr>
              <w:pStyle w:val="36"/>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pPr>
              <w:pStyle w:val="36"/>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pPr>
              <w:pStyle w:val="36"/>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pPr>
              <w:pStyle w:val="36"/>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pPr>
              <w:pStyle w:val="36"/>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pPr>
              <w:pStyle w:val="36"/>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pPr>
              <w:pStyle w:val="36"/>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pPr>
              <w:pStyle w:val="36"/>
              <w:spacing w:before="0" w:beforeAutospacing="0" w:after="0" w:afterAutospacing="0"/>
              <w:jc w:val="center"/>
              <w:rPr>
                <w:rFonts w:ascii="GHEA Grapalat" w:hAnsi="GHEA Grapalat"/>
                <w:sz w:val="18"/>
                <w:szCs w:val="18"/>
              </w:rPr>
            </w:pPr>
          </w:p>
        </w:tc>
      </w:tr>
      <w:tr w14:paraId="5929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right"/>
        </w:trPr>
        <w:tc>
          <w:tcPr>
            <w:tcW w:w="357" w:type="dxa"/>
            <w:shd w:val="clear" w:color="auto" w:fill="auto"/>
          </w:tcPr>
          <w:p w14:paraId="26AA68E6">
            <w:pPr>
              <w:pStyle w:val="36"/>
              <w:spacing w:before="0" w:beforeAutospacing="0" w:after="0" w:afterAutospacing="0"/>
              <w:jc w:val="center"/>
              <w:rPr>
                <w:rFonts w:ascii="GHEA Grapalat" w:hAnsi="GHEA Grapalat"/>
              </w:rPr>
            </w:pPr>
          </w:p>
        </w:tc>
        <w:tc>
          <w:tcPr>
            <w:tcW w:w="1173" w:type="dxa"/>
            <w:shd w:val="clear" w:color="auto" w:fill="auto"/>
          </w:tcPr>
          <w:p w14:paraId="728719B1">
            <w:pPr>
              <w:pStyle w:val="36"/>
              <w:spacing w:before="0" w:beforeAutospacing="0" w:after="0" w:afterAutospacing="0"/>
              <w:jc w:val="center"/>
              <w:rPr>
                <w:rFonts w:ascii="GHEA Grapalat" w:hAnsi="GHEA Grapalat"/>
              </w:rPr>
            </w:pPr>
          </w:p>
        </w:tc>
        <w:tc>
          <w:tcPr>
            <w:tcW w:w="1440" w:type="dxa"/>
            <w:shd w:val="clear" w:color="auto" w:fill="auto"/>
          </w:tcPr>
          <w:p w14:paraId="43F188D9">
            <w:pPr>
              <w:pStyle w:val="36"/>
              <w:spacing w:before="0" w:beforeAutospacing="0" w:after="0" w:afterAutospacing="0"/>
              <w:jc w:val="center"/>
              <w:rPr>
                <w:rFonts w:ascii="GHEA Grapalat" w:hAnsi="GHEA Grapalat"/>
              </w:rPr>
            </w:pPr>
          </w:p>
        </w:tc>
        <w:tc>
          <w:tcPr>
            <w:tcW w:w="1800" w:type="dxa"/>
            <w:shd w:val="clear" w:color="auto" w:fill="auto"/>
          </w:tcPr>
          <w:p w14:paraId="241BB5E4">
            <w:pPr>
              <w:pStyle w:val="36"/>
              <w:spacing w:before="0" w:beforeAutospacing="0" w:after="0" w:afterAutospacing="0"/>
              <w:jc w:val="center"/>
              <w:rPr>
                <w:rFonts w:ascii="GHEA Grapalat" w:hAnsi="GHEA Grapalat"/>
              </w:rPr>
            </w:pPr>
          </w:p>
        </w:tc>
        <w:tc>
          <w:tcPr>
            <w:tcW w:w="1116" w:type="dxa"/>
            <w:shd w:val="clear" w:color="auto" w:fill="auto"/>
          </w:tcPr>
          <w:p w14:paraId="561DA320">
            <w:pPr>
              <w:pStyle w:val="36"/>
              <w:spacing w:before="0" w:beforeAutospacing="0" w:after="0" w:afterAutospacing="0"/>
              <w:jc w:val="center"/>
              <w:rPr>
                <w:rFonts w:ascii="GHEA Grapalat" w:hAnsi="GHEA Grapalat"/>
              </w:rPr>
            </w:pPr>
          </w:p>
        </w:tc>
        <w:tc>
          <w:tcPr>
            <w:tcW w:w="1842" w:type="dxa"/>
            <w:shd w:val="clear" w:color="auto" w:fill="auto"/>
          </w:tcPr>
          <w:p w14:paraId="4A07DE69">
            <w:pPr>
              <w:pStyle w:val="36"/>
              <w:spacing w:before="0" w:beforeAutospacing="0" w:after="0" w:afterAutospacing="0"/>
              <w:jc w:val="center"/>
              <w:rPr>
                <w:rFonts w:ascii="GHEA Grapalat" w:hAnsi="GHEA Grapalat"/>
              </w:rPr>
            </w:pPr>
          </w:p>
        </w:tc>
        <w:tc>
          <w:tcPr>
            <w:tcW w:w="1134" w:type="dxa"/>
            <w:shd w:val="clear" w:color="auto" w:fill="auto"/>
          </w:tcPr>
          <w:p w14:paraId="2AEC4F8B">
            <w:pPr>
              <w:pStyle w:val="36"/>
              <w:spacing w:before="0" w:beforeAutospacing="0" w:after="0" w:afterAutospacing="0"/>
              <w:jc w:val="center"/>
              <w:rPr>
                <w:rFonts w:ascii="GHEA Grapalat" w:hAnsi="GHEA Grapalat"/>
              </w:rPr>
            </w:pPr>
          </w:p>
        </w:tc>
        <w:tc>
          <w:tcPr>
            <w:tcW w:w="1168" w:type="dxa"/>
            <w:shd w:val="clear" w:color="auto" w:fill="auto"/>
          </w:tcPr>
          <w:p w14:paraId="46B44277">
            <w:pPr>
              <w:pStyle w:val="36"/>
              <w:spacing w:before="0" w:beforeAutospacing="0" w:after="0" w:afterAutospacing="0"/>
              <w:jc w:val="center"/>
              <w:rPr>
                <w:rFonts w:ascii="GHEA Grapalat" w:hAnsi="GHEA Grapalat"/>
              </w:rPr>
            </w:pPr>
          </w:p>
        </w:tc>
        <w:tc>
          <w:tcPr>
            <w:tcW w:w="675" w:type="dxa"/>
            <w:shd w:val="clear" w:color="auto" w:fill="auto"/>
          </w:tcPr>
          <w:p w14:paraId="0C66A733">
            <w:pPr>
              <w:pStyle w:val="36"/>
              <w:spacing w:before="0" w:beforeAutospacing="0" w:after="0" w:afterAutospacing="0"/>
              <w:jc w:val="center"/>
              <w:rPr>
                <w:rFonts w:ascii="GHEA Grapalat" w:hAnsi="GHEA Grapalat"/>
              </w:rPr>
            </w:pPr>
          </w:p>
        </w:tc>
      </w:tr>
    </w:tbl>
    <w:p w14:paraId="16CF3EBE">
      <w:pPr>
        <w:ind w:firstLine="375"/>
        <w:jc w:val="both"/>
        <w:rPr>
          <w:rFonts w:ascii="Arial" w:hAnsi="Arial" w:cs="Arial"/>
          <w:iCs/>
          <w:color w:val="000000"/>
          <w:sz w:val="21"/>
          <w:szCs w:val="21"/>
          <w:lang w:val="es-ES"/>
        </w:rPr>
      </w:pPr>
      <w:r>
        <w:rPr>
          <w:rFonts w:ascii="Arial" w:hAnsi="Arial" w:cs="Arial"/>
          <w:iCs/>
          <w:color w:val="000000"/>
          <w:sz w:val="21"/>
          <w:szCs w:val="21"/>
          <w:lang w:val="es-ES"/>
        </w:rPr>
        <w:t> </w:t>
      </w:r>
    </w:p>
    <w:p w14:paraId="27A6C3E2">
      <w:pPr>
        <w:ind w:firstLine="375"/>
        <w:jc w:val="both"/>
        <w:rPr>
          <w:rFonts w:ascii="GHEA Grapalat" w:hAnsi="GHEA Grapalat"/>
          <w:iCs/>
          <w:snapToGrid w:val="0"/>
          <w:color w:val="000000"/>
          <w:sz w:val="21"/>
          <w:szCs w:val="21"/>
          <w:lang w:val="es-ES"/>
        </w:rPr>
      </w:pPr>
      <w:r>
        <w:rPr>
          <w:rFonts w:ascii="Arial" w:hAnsi="Arial" w:cs="Arial"/>
          <w:iCs/>
          <w:color w:val="000000"/>
          <w:sz w:val="21"/>
          <w:szCs w:val="21"/>
          <w:lang w:val="es-ES"/>
        </w:rPr>
        <w:t> </w:t>
      </w:r>
      <w:r>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pPr>
        <w:ind w:firstLine="375"/>
        <w:jc w:val="both"/>
        <w:rPr>
          <w:rFonts w:ascii="GHEA Grapalat" w:hAnsi="GHEA Grapalat"/>
          <w:iCs/>
          <w:snapToGrid w:val="0"/>
          <w:color w:val="000000"/>
          <w:sz w:val="21"/>
          <w:szCs w:val="21"/>
          <w:lang w:val="es-ES"/>
        </w:rPr>
      </w:pPr>
    </w:p>
    <w:p w14:paraId="26CF2A02">
      <w:pPr>
        <w:ind w:firstLine="375"/>
        <w:jc w:val="both"/>
        <w:rPr>
          <w:rFonts w:ascii="GHEA Grapalat" w:hAnsi="GHEA Grapalat"/>
          <w:iCs/>
          <w:snapToGrid w:val="0"/>
          <w:color w:val="000000"/>
          <w:sz w:val="2"/>
          <w:szCs w:val="21"/>
          <w:lang w:val="es-ES"/>
        </w:rPr>
      </w:pPr>
    </w:p>
    <w:p w14:paraId="748B6724">
      <w:pPr>
        <w:ind w:firstLine="375"/>
        <w:rPr>
          <w:rFonts w:ascii="GHEA Grapalat" w:hAnsi="GHEA Grapalat"/>
          <w:iCs/>
          <w:snapToGrid w:val="0"/>
          <w:color w:val="000000"/>
          <w:sz w:val="2"/>
          <w:szCs w:val="21"/>
          <w:lang w:val="es-ES"/>
        </w:rPr>
      </w:pPr>
      <w:r>
        <w:rPr>
          <w:rFonts w:ascii="GHEA Grapalat" w:hAnsi="GHEA Grapalat"/>
          <w:iCs/>
          <w:snapToGrid w:val="0"/>
          <w:color w:val="000000"/>
          <w:sz w:val="21"/>
          <w:szCs w:val="21"/>
          <w:lang w:val="es-ES"/>
        </w:rPr>
        <w:t> </w:t>
      </w:r>
    </w:p>
    <w:tbl>
      <w:tblPr>
        <w:tblStyle w:val="12"/>
        <w:tblW w:w="9704" w:type="dxa"/>
        <w:jc w:val="center"/>
        <w:tblCellSpacing w:w="7" w:type="dxa"/>
        <w:tblLayout w:type="autofit"/>
        <w:tblCellMar>
          <w:top w:w="0" w:type="dxa"/>
          <w:left w:w="0" w:type="dxa"/>
          <w:bottom w:w="0" w:type="dxa"/>
          <w:right w:w="0" w:type="dxa"/>
        </w:tblCellMar>
      </w:tblPr>
      <w:tblGrid>
        <w:gridCol w:w="5219"/>
        <w:gridCol w:w="4485"/>
      </w:tblGrid>
      <w:tr w14:paraId="43737A73">
        <w:tblPrEx>
          <w:tblCellMar>
            <w:top w:w="0" w:type="dxa"/>
            <w:left w:w="0" w:type="dxa"/>
            <w:bottom w:w="0" w:type="dxa"/>
            <w:right w:w="0" w:type="dxa"/>
          </w:tblCellMar>
        </w:tblPrEx>
        <w:trPr>
          <w:trHeight w:val="266" w:hRule="atLeast"/>
          <w:tblCellSpacing w:w="7" w:type="dxa"/>
          <w:jc w:val="center"/>
        </w:trPr>
        <w:tc>
          <w:tcPr>
            <w:tcW w:w="0" w:type="auto"/>
            <w:vAlign w:val="center"/>
          </w:tcPr>
          <w:p w14:paraId="2300B6CF">
            <w:pPr>
              <w:jc w:val="center"/>
              <w:rPr>
                <w:rFonts w:ascii="GHEA Grapalat" w:hAnsi="GHEA Grapalat"/>
                <w:iCs/>
                <w:color w:val="000000"/>
                <w:sz w:val="21"/>
                <w:szCs w:val="21"/>
              </w:rPr>
            </w:pPr>
            <w:r>
              <w:rPr>
                <w:rFonts w:ascii="GHEA Grapalat" w:hAnsi="GHEA Grapalat"/>
                <w:iCs/>
                <w:color w:val="000000"/>
                <w:sz w:val="21"/>
                <w:szCs w:val="21"/>
              </w:rPr>
              <w:t xml:space="preserve">Աշխատանքը հանձնեց </w:t>
            </w:r>
          </w:p>
        </w:tc>
        <w:tc>
          <w:tcPr>
            <w:tcW w:w="0" w:type="auto"/>
            <w:vAlign w:val="center"/>
          </w:tcPr>
          <w:p w14:paraId="6D71D7DF">
            <w:pPr>
              <w:jc w:val="center"/>
              <w:rPr>
                <w:rFonts w:ascii="GHEA Grapalat" w:hAnsi="GHEA Grapalat"/>
                <w:iCs/>
                <w:color w:val="000000"/>
                <w:sz w:val="21"/>
                <w:szCs w:val="21"/>
              </w:rPr>
            </w:pPr>
            <w:r>
              <w:rPr>
                <w:rFonts w:ascii="GHEA Grapalat" w:hAnsi="GHEA Grapalat"/>
                <w:iCs/>
                <w:color w:val="000000"/>
                <w:sz w:val="21"/>
                <w:szCs w:val="21"/>
              </w:rPr>
              <w:t>Աշխատանքը ընդունեց</w:t>
            </w:r>
          </w:p>
        </w:tc>
      </w:tr>
      <w:tr w14:paraId="7CCC4059">
        <w:tblPrEx>
          <w:tblCellMar>
            <w:top w:w="0" w:type="dxa"/>
            <w:left w:w="0" w:type="dxa"/>
            <w:bottom w:w="0" w:type="dxa"/>
            <w:right w:w="0" w:type="dxa"/>
          </w:tblCellMar>
        </w:tblPrEx>
        <w:trPr>
          <w:trHeight w:val="473" w:hRule="atLeast"/>
          <w:tblCellSpacing w:w="7" w:type="dxa"/>
          <w:jc w:val="center"/>
        </w:trPr>
        <w:tc>
          <w:tcPr>
            <w:tcW w:w="0" w:type="auto"/>
            <w:vAlign w:val="center"/>
          </w:tcPr>
          <w:p w14:paraId="402D721B">
            <w:pPr>
              <w:jc w:val="center"/>
              <w:rPr>
                <w:rFonts w:ascii="GHEA Grapalat" w:hAnsi="GHEA Grapalat"/>
                <w:iCs/>
                <w:sz w:val="21"/>
                <w:szCs w:val="21"/>
              </w:rPr>
            </w:pPr>
            <w:r>
              <w:rPr>
                <w:rFonts w:ascii="GHEA Grapalat" w:hAnsi="GHEA Grapalat"/>
                <w:iCs/>
                <w:sz w:val="21"/>
                <w:szCs w:val="21"/>
              </w:rPr>
              <w:t xml:space="preserve">___________________________ </w:t>
            </w:r>
          </w:p>
          <w:p w14:paraId="2A7F57F7">
            <w:pPr>
              <w:jc w:val="center"/>
              <w:rPr>
                <w:rFonts w:ascii="GHEA Grapalat" w:hAnsi="GHEA Grapalat"/>
                <w:iCs/>
                <w:sz w:val="21"/>
                <w:szCs w:val="21"/>
              </w:rPr>
            </w:pPr>
            <w:r>
              <w:rPr>
                <w:rFonts w:ascii="GHEA Grapalat" w:hAnsi="GHEA Grapalat"/>
                <w:iCs/>
                <w:sz w:val="15"/>
                <w:szCs w:val="15"/>
              </w:rPr>
              <w:t xml:space="preserve">ստորագրություն </w:t>
            </w:r>
          </w:p>
        </w:tc>
        <w:tc>
          <w:tcPr>
            <w:tcW w:w="0" w:type="auto"/>
            <w:vAlign w:val="center"/>
          </w:tcPr>
          <w:p w14:paraId="725E769E">
            <w:pPr>
              <w:jc w:val="center"/>
              <w:rPr>
                <w:rFonts w:ascii="GHEA Grapalat" w:hAnsi="GHEA Grapalat"/>
                <w:iCs/>
                <w:sz w:val="21"/>
                <w:szCs w:val="21"/>
              </w:rPr>
            </w:pPr>
            <w:r>
              <w:rPr>
                <w:rFonts w:ascii="GHEA Grapalat" w:hAnsi="GHEA Grapalat"/>
                <w:iCs/>
                <w:sz w:val="21"/>
                <w:szCs w:val="21"/>
              </w:rPr>
              <w:t>___________________________</w:t>
            </w:r>
          </w:p>
          <w:p w14:paraId="2CF98E13">
            <w:pPr>
              <w:jc w:val="center"/>
              <w:rPr>
                <w:rFonts w:ascii="GHEA Grapalat" w:hAnsi="GHEA Grapalat"/>
                <w:iCs/>
                <w:sz w:val="21"/>
                <w:szCs w:val="21"/>
              </w:rPr>
            </w:pPr>
            <w:r>
              <w:rPr>
                <w:rFonts w:ascii="GHEA Grapalat" w:hAnsi="GHEA Grapalat"/>
                <w:iCs/>
                <w:sz w:val="15"/>
                <w:szCs w:val="15"/>
              </w:rPr>
              <w:t xml:space="preserve">ստորագրություն </w:t>
            </w:r>
          </w:p>
        </w:tc>
      </w:tr>
      <w:tr w14:paraId="74E62FC9">
        <w:tblPrEx>
          <w:tblCellMar>
            <w:top w:w="0" w:type="dxa"/>
            <w:left w:w="0" w:type="dxa"/>
            <w:bottom w:w="0" w:type="dxa"/>
            <w:right w:w="0" w:type="dxa"/>
          </w:tblCellMar>
        </w:tblPrEx>
        <w:trPr>
          <w:trHeight w:val="503" w:hRule="atLeast"/>
          <w:tblCellSpacing w:w="7" w:type="dxa"/>
          <w:jc w:val="center"/>
        </w:trPr>
        <w:tc>
          <w:tcPr>
            <w:tcW w:w="0" w:type="auto"/>
            <w:vAlign w:val="center"/>
          </w:tcPr>
          <w:p w14:paraId="42CD812E">
            <w:pPr>
              <w:jc w:val="center"/>
              <w:rPr>
                <w:rFonts w:ascii="GHEA Grapalat" w:hAnsi="GHEA Grapalat"/>
                <w:iCs/>
                <w:sz w:val="21"/>
                <w:szCs w:val="21"/>
              </w:rPr>
            </w:pPr>
            <w:r>
              <w:rPr>
                <w:rFonts w:ascii="GHEA Grapalat" w:hAnsi="GHEA Grapalat"/>
                <w:iCs/>
                <w:sz w:val="21"/>
                <w:szCs w:val="21"/>
              </w:rPr>
              <w:t xml:space="preserve">___________________________ </w:t>
            </w:r>
          </w:p>
          <w:p w14:paraId="60E19C73">
            <w:pPr>
              <w:jc w:val="center"/>
              <w:rPr>
                <w:rFonts w:ascii="GHEA Grapalat" w:hAnsi="GHEA Grapalat"/>
                <w:iCs/>
                <w:sz w:val="21"/>
                <w:szCs w:val="21"/>
              </w:rPr>
            </w:pPr>
            <w:r>
              <w:rPr>
                <w:rFonts w:ascii="GHEA Grapalat" w:hAnsi="GHEA Grapalat"/>
                <w:iCs/>
                <w:sz w:val="15"/>
                <w:szCs w:val="15"/>
              </w:rPr>
              <w:t>ազգանուն, անուն</w:t>
            </w:r>
          </w:p>
        </w:tc>
        <w:tc>
          <w:tcPr>
            <w:tcW w:w="0" w:type="auto"/>
            <w:vAlign w:val="center"/>
          </w:tcPr>
          <w:p w14:paraId="4A3BC058">
            <w:pPr>
              <w:jc w:val="center"/>
              <w:rPr>
                <w:rFonts w:ascii="GHEA Grapalat" w:hAnsi="GHEA Grapalat"/>
                <w:iCs/>
                <w:sz w:val="21"/>
                <w:szCs w:val="21"/>
              </w:rPr>
            </w:pPr>
            <w:r>
              <w:rPr>
                <w:rFonts w:ascii="GHEA Grapalat" w:hAnsi="GHEA Grapalat"/>
                <w:iCs/>
                <w:sz w:val="21"/>
                <w:szCs w:val="21"/>
              </w:rPr>
              <w:t>___________________________</w:t>
            </w:r>
          </w:p>
          <w:p w14:paraId="714EBE44">
            <w:pPr>
              <w:jc w:val="center"/>
              <w:rPr>
                <w:rFonts w:ascii="GHEA Grapalat" w:hAnsi="GHEA Grapalat"/>
                <w:iCs/>
                <w:sz w:val="21"/>
                <w:szCs w:val="21"/>
              </w:rPr>
            </w:pPr>
            <w:r>
              <w:rPr>
                <w:rFonts w:ascii="GHEA Grapalat" w:hAnsi="GHEA Grapalat"/>
                <w:iCs/>
                <w:sz w:val="15"/>
                <w:szCs w:val="15"/>
              </w:rPr>
              <w:t>ազգանուն, անուն</w:t>
            </w:r>
          </w:p>
        </w:tc>
      </w:tr>
      <w:tr w14:paraId="617AAABD">
        <w:tblPrEx>
          <w:tblCellMar>
            <w:top w:w="0" w:type="dxa"/>
            <w:left w:w="0" w:type="dxa"/>
            <w:bottom w:w="0" w:type="dxa"/>
            <w:right w:w="0" w:type="dxa"/>
          </w:tblCellMar>
        </w:tblPrEx>
        <w:trPr>
          <w:trHeight w:val="281" w:hRule="atLeast"/>
          <w:tblCellSpacing w:w="7" w:type="dxa"/>
          <w:jc w:val="center"/>
        </w:trPr>
        <w:tc>
          <w:tcPr>
            <w:tcW w:w="0" w:type="auto"/>
            <w:vAlign w:val="center"/>
          </w:tcPr>
          <w:p w14:paraId="3DC4203D">
            <w:pPr>
              <w:rPr>
                <w:rFonts w:ascii="GHEA Grapalat" w:hAnsi="GHEA Grapalat"/>
                <w:iCs/>
                <w:color w:val="000000"/>
                <w:sz w:val="21"/>
                <w:szCs w:val="21"/>
              </w:rPr>
            </w:pPr>
            <w:r>
              <w:rPr>
                <w:rFonts w:ascii="GHEA Grapalat" w:hAnsi="GHEA Grapalat"/>
                <w:iCs/>
                <w:color w:val="000000"/>
                <w:sz w:val="21"/>
                <w:szCs w:val="21"/>
              </w:rPr>
              <w:t xml:space="preserve">                              Կ.Տ.</w:t>
            </w:r>
            <w:r>
              <w:rPr>
                <w:rFonts w:ascii="Arial" w:hAnsi="Arial" w:cs="Arial"/>
                <w:iCs/>
                <w:color w:val="000000"/>
                <w:sz w:val="21"/>
                <w:szCs w:val="21"/>
              </w:rPr>
              <w:t xml:space="preserve">                                                                                 </w:t>
            </w:r>
          </w:p>
        </w:tc>
        <w:tc>
          <w:tcPr>
            <w:tcW w:w="0" w:type="auto"/>
            <w:vAlign w:val="center"/>
          </w:tcPr>
          <w:p w14:paraId="2815A57E">
            <w:pPr>
              <w:rPr>
                <w:rFonts w:ascii="GHEA Grapalat" w:hAnsi="GHEA Grapalat"/>
                <w:iCs/>
                <w:color w:val="000000"/>
                <w:sz w:val="21"/>
                <w:szCs w:val="21"/>
              </w:rPr>
            </w:pPr>
            <w:r>
              <w:rPr>
                <w:rFonts w:ascii="Arial" w:hAnsi="Arial" w:cs="Arial"/>
                <w:iCs/>
                <w:color w:val="000000"/>
                <w:sz w:val="21"/>
                <w:szCs w:val="21"/>
              </w:rPr>
              <w:t xml:space="preserve">                                     </w:t>
            </w:r>
            <w:r>
              <w:rPr>
                <w:rFonts w:ascii="GHEA Grapalat" w:hAnsi="GHEA Grapalat"/>
                <w:iCs/>
                <w:color w:val="000000"/>
                <w:sz w:val="21"/>
                <w:szCs w:val="21"/>
              </w:rPr>
              <w:t>Կ.Տ.</w:t>
            </w:r>
          </w:p>
        </w:tc>
      </w:tr>
    </w:tbl>
    <w:p w14:paraId="39F4F7F1">
      <w:pPr>
        <w:ind w:left="-142" w:firstLine="142"/>
        <w:jc w:val="center"/>
        <w:rPr>
          <w:rFonts w:ascii="GHEA Grapalat" w:hAnsi="GHEA Grapalat" w:cs="Sylfaen"/>
          <w:b/>
        </w:rPr>
      </w:pPr>
    </w:p>
    <w:p w14:paraId="05D8A5E1">
      <w:pPr>
        <w:ind w:left="-142" w:firstLine="142"/>
        <w:jc w:val="center"/>
        <w:rPr>
          <w:rFonts w:ascii="GHEA Grapalat" w:hAnsi="GHEA Grapalat" w:cs="Sylfaen"/>
          <w:b/>
        </w:rPr>
      </w:pPr>
    </w:p>
    <w:p w14:paraId="63606D98">
      <w:pPr>
        <w:ind w:left="-142" w:firstLine="142"/>
        <w:jc w:val="center"/>
        <w:rPr>
          <w:rFonts w:ascii="GHEA Grapalat" w:hAnsi="GHEA Grapalat" w:cs="Sylfaen"/>
          <w:b/>
        </w:rPr>
      </w:pPr>
    </w:p>
    <w:p w14:paraId="05595DA7">
      <w:pPr>
        <w:ind w:firstLine="567"/>
        <w:jc w:val="right"/>
        <w:rPr>
          <w:rFonts w:ascii="GHEA Grapalat" w:hAnsi="GHEA Grapalat" w:cs="Sylfaen"/>
          <w:i/>
          <w:sz w:val="22"/>
          <w:szCs w:val="22"/>
          <w:lang w:val="pt-BR"/>
        </w:rPr>
      </w:pPr>
    </w:p>
    <w:p w14:paraId="506A85B1">
      <w:pPr>
        <w:ind w:firstLine="567"/>
        <w:jc w:val="right"/>
        <w:rPr>
          <w:rFonts w:ascii="GHEA Grapalat" w:hAnsi="GHEA Grapalat" w:cs="Sylfaen"/>
          <w:i/>
          <w:sz w:val="20"/>
          <w:szCs w:val="20"/>
          <w:lang w:val="pt-BR"/>
        </w:rPr>
      </w:pPr>
      <w:r>
        <w:rPr>
          <w:rFonts w:ascii="GHEA Grapalat" w:hAnsi="GHEA Grapalat" w:cs="Sylfaen"/>
          <w:i/>
          <w:sz w:val="20"/>
          <w:szCs w:val="20"/>
          <w:lang w:val="pt-BR"/>
        </w:rPr>
        <w:t>Հավելված 4.1</w:t>
      </w:r>
    </w:p>
    <w:p w14:paraId="2197AFB8">
      <w:pPr>
        <w:ind w:firstLine="567"/>
        <w:jc w:val="right"/>
        <w:rPr>
          <w:rFonts w:ascii="GHEA Grapalat" w:hAnsi="GHEA Grapalat" w:cs="Arial"/>
          <w:i/>
          <w:sz w:val="20"/>
          <w:szCs w:val="20"/>
          <w:lang w:val="pt-BR"/>
        </w:rPr>
      </w:pPr>
      <w:r>
        <w:rPr>
          <w:rFonts w:ascii="GHEA Grapalat" w:hAnsi="GHEA Grapalat"/>
          <w:i/>
          <w:sz w:val="20"/>
          <w:szCs w:val="20"/>
          <w:lang w:val="pt-BR"/>
        </w:rPr>
        <w:t xml:space="preserve">«           »                  20   </w:t>
      </w:r>
      <w:r>
        <w:rPr>
          <w:rFonts w:ascii="GHEA Grapalat" w:hAnsi="GHEA Grapalat" w:cs="Sylfaen"/>
          <w:i/>
          <w:sz w:val="20"/>
          <w:szCs w:val="20"/>
          <w:lang w:val="pt-BR"/>
        </w:rPr>
        <w:t>թ</w:t>
      </w:r>
      <w:r>
        <w:rPr>
          <w:rFonts w:ascii="GHEA Grapalat" w:hAnsi="GHEA Grapalat" w:cs="Arial"/>
          <w:i/>
          <w:sz w:val="20"/>
          <w:szCs w:val="20"/>
          <w:lang w:val="pt-BR"/>
        </w:rPr>
        <w:t xml:space="preserve">. </w:t>
      </w:r>
      <w:r>
        <w:rPr>
          <w:rFonts w:ascii="GHEA Grapalat" w:hAnsi="GHEA Grapalat"/>
          <w:i/>
          <w:sz w:val="20"/>
          <w:szCs w:val="20"/>
          <w:lang w:val="pt-BR"/>
        </w:rPr>
        <w:t xml:space="preserve"> </w:t>
      </w:r>
      <w:r>
        <w:rPr>
          <w:rFonts w:ascii="GHEA Grapalat" w:hAnsi="GHEA Grapalat" w:cs="Sylfaen"/>
          <w:i/>
          <w:sz w:val="20"/>
          <w:szCs w:val="20"/>
          <w:lang w:val="pt-BR"/>
        </w:rPr>
        <w:t>կնքված</w:t>
      </w:r>
      <w:r>
        <w:rPr>
          <w:rFonts w:ascii="GHEA Grapalat" w:hAnsi="GHEA Grapalat" w:cs="Arial"/>
          <w:i/>
          <w:sz w:val="20"/>
          <w:szCs w:val="20"/>
          <w:lang w:val="pt-BR"/>
        </w:rPr>
        <w:t xml:space="preserve"> </w:t>
      </w:r>
    </w:p>
    <w:p w14:paraId="533CE635">
      <w:pPr>
        <w:jc w:val="right"/>
        <w:rPr>
          <w:rFonts w:ascii="GHEA Grapalat" w:hAnsi="GHEA Grapalat" w:cs="Arial"/>
          <w:i/>
          <w:sz w:val="20"/>
          <w:szCs w:val="20"/>
          <w:lang w:val="pt-BR"/>
        </w:rPr>
      </w:pPr>
      <w:r>
        <w:rPr>
          <w:rFonts w:ascii="GHEA Grapalat" w:hAnsi="GHEA Grapalat" w:cs="Sylfaen"/>
          <w:i/>
          <w:sz w:val="20"/>
          <w:szCs w:val="20"/>
          <w:lang w:val="pt-BR"/>
        </w:rPr>
        <w:t>ծածկագրով պայմանագրի</w:t>
      </w:r>
    </w:p>
    <w:p w14:paraId="62585A37">
      <w:pPr>
        <w:tabs>
          <w:tab w:val="left" w:pos="360"/>
          <w:tab w:val="left" w:pos="540"/>
        </w:tabs>
        <w:jc w:val="center"/>
        <w:rPr>
          <w:rFonts w:ascii="Sylfaen" w:hAnsi="Sylfaen" w:cs="Sylfaen"/>
          <w:b/>
          <w:bCs/>
          <w:sz w:val="20"/>
          <w:szCs w:val="20"/>
          <w:lang w:val="pt-BR"/>
        </w:rPr>
      </w:pPr>
    </w:p>
    <w:p w14:paraId="7289DD73">
      <w:pPr>
        <w:tabs>
          <w:tab w:val="left" w:pos="360"/>
          <w:tab w:val="left" w:pos="540"/>
        </w:tabs>
        <w:jc w:val="center"/>
        <w:rPr>
          <w:rFonts w:ascii="Sylfaen" w:hAnsi="Sylfaen" w:cs="Sylfaen"/>
          <w:b/>
          <w:bCs/>
          <w:lang w:val="pt-BR"/>
        </w:rPr>
      </w:pPr>
    </w:p>
    <w:p w14:paraId="2E016D14">
      <w:pPr>
        <w:tabs>
          <w:tab w:val="left" w:pos="360"/>
          <w:tab w:val="left" w:pos="540"/>
        </w:tabs>
        <w:rPr>
          <w:rFonts w:ascii="GHEA Grapalat" w:hAnsi="GHEA Grapalat" w:cs="Sylfaen"/>
          <w:sz w:val="22"/>
          <w:szCs w:val="22"/>
          <w:lang w:val="pt-BR"/>
        </w:rPr>
      </w:pPr>
    </w:p>
    <w:p w14:paraId="07C26C1D">
      <w:pPr>
        <w:tabs>
          <w:tab w:val="left" w:pos="2250"/>
        </w:tabs>
        <w:spacing w:line="276" w:lineRule="auto"/>
        <w:jc w:val="center"/>
        <w:rPr>
          <w:rFonts w:ascii="GHEA Grapalat" w:hAnsi="GHEA Grapalat" w:cs="Sylfaen"/>
          <w:bCs/>
          <w:sz w:val="18"/>
          <w:szCs w:val="18"/>
          <w:lang w:val="pt-BR"/>
        </w:rPr>
      </w:pPr>
      <w:r>
        <w:rPr>
          <w:rFonts w:ascii="GHEA Grapalat" w:hAnsi="GHEA Grapalat" w:cs="Sylfaen"/>
          <w:bCs/>
          <w:sz w:val="18"/>
          <w:szCs w:val="18"/>
        </w:rPr>
        <w:t>ԱԿՏ</w:t>
      </w:r>
      <w:r>
        <w:rPr>
          <w:rFonts w:ascii="GHEA Grapalat" w:hAnsi="GHEA Grapalat" w:cs="Sylfaen"/>
          <w:bCs/>
          <w:sz w:val="18"/>
          <w:szCs w:val="18"/>
          <w:lang w:val="pt-BR"/>
        </w:rPr>
        <w:t xml:space="preserve">  N    </w:t>
      </w:r>
    </w:p>
    <w:p w14:paraId="48BA51D4">
      <w:pPr>
        <w:tabs>
          <w:tab w:val="left" w:pos="360"/>
          <w:tab w:val="left" w:pos="540"/>
          <w:tab w:val="left" w:pos="2250"/>
        </w:tabs>
        <w:spacing w:line="276" w:lineRule="auto"/>
        <w:jc w:val="center"/>
        <w:rPr>
          <w:rFonts w:ascii="GHEA Grapalat" w:hAnsi="GHEA Grapalat" w:cs="Sylfaen"/>
          <w:bCs/>
          <w:sz w:val="18"/>
          <w:szCs w:val="18"/>
          <w:lang w:val="pt-BR"/>
        </w:rPr>
      </w:pPr>
      <w:r>
        <w:rPr>
          <w:rFonts w:ascii="GHEA Grapalat" w:hAnsi="GHEA Grapalat" w:cs="Sylfaen"/>
          <w:bCs/>
          <w:sz w:val="18"/>
          <w:szCs w:val="18"/>
        </w:rPr>
        <w:t>պայմանագրի</w:t>
      </w:r>
      <w:r>
        <w:rPr>
          <w:rFonts w:ascii="GHEA Grapalat" w:hAnsi="GHEA Grapalat" w:cs="Sylfaen"/>
          <w:bCs/>
          <w:sz w:val="18"/>
          <w:szCs w:val="18"/>
          <w:lang w:val="pt-BR"/>
        </w:rPr>
        <w:t xml:space="preserve"> </w:t>
      </w:r>
      <w:r>
        <w:rPr>
          <w:rFonts w:ascii="GHEA Grapalat" w:hAnsi="GHEA Grapalat" w:cs="Sylfaen"/>
          <w:bCs/>
          <w:sz w:val="18"/>
          <w:szCs w:val="18"/>
        </w:rPr>
        <w:t>արդյունքը</w:t>
      </w:r>
      <w:r>
        <w:rPr>
          <w:rFonts w:ascii="GHEA Grapalat" w:hAnsi="GHEA Grapalat" w:cs="Sylfaen"/>
          <w:bCs/>
          <w:sz w:val="18"/>
          <w:szCs w:val="18"/>
          <w:lang w:val="pt-BR"/>
        </w:rPr>
        <w:t xml:space="preserve"> </w:t>
      </w:r>
      <w:r>
        <w:rPr>
          <w:rFonts w:ascii="GHEA Grapalat" w:hAnsi="GHEA Grapalat" w:cs="Sylfaen"/>
          <w:bCs/>
          <w:sz w:val="18"/>
          <w:szCs w:val="18"/>
        </w:rPr>
        <w:t>Պատվիրատուին</w:t>
      </w:r>
      <w:r>
        <w:rPr>
          <w:rFonts w:ascii="GHEA Grapalat" w:hAnsi="GHEA Grapalat" w:cs="Sylfaen"/>
          <w:bCs/>
          <w:sz w:val="18"/>
          <w:szCs w:val="18"/>
          <w:lang w:val="pt-BR"/>
        </w:rPr>
        <w:t xml:space="preserve"> </w:t>
      </w:r>
      <w:r>
        <w:rPr>
          <w:rFonts w:ascii="GHEA Grapalat" w:hAnsi="GHEA Grapalat" w:cs="Sylfaen"/>
          <w:bCs/>
          <w:sz w:val="18"/>
          <w:szCs w:val="18"/>
        </w:rPr>
        <w:t>հանձնելու</w:t>
      </w:r>
      <w:r>
        <w:rPr>
          <w:rFonts w:ascii="GHEA Grapalat" w:hAnsi="GHEA Grapalat" w:cs="Sylfaen"/>
          <w:bCs/>
          <w:sz w:val="18"/>
          <w:szCs w:val="18"/>
          <w:lang w:val="pt-BR"/>
        </w:rPr>
        <w:t xml:space="preserve"> </w:t>
      </w:r>
      <w:r>
        <w:rPr>
          <w:rFonts w:ascii="GHEA Grapalat" w:hAnsi="GHEA Grapalat" w:cs="Sylfaen"/>
          <w:bCs/>
          <w:sz w:val="18"/>
          <w:szCs w:val="18"/>
        </w:rPr>
        <w:t>փաստը</w:t>
      </w:r>
      <w:r>
        <w:rPr>
          <w:rFonts w:ascii="GHEA Grapalat" w:hAnsi="GHEA Grapalat" w:cs="Sylfaen"/>
          <w:bCs/>
          <w:sz w:val="18"/>
          <w:szCs w:val="18"/>
          <w:lang w:val="pt-BR"/>
        </w:rPr>
        <w:t xml:space="preserve"> </w:t>
      </w:r>
      <w:r>
        <w:rPr>
          <w:rFonts w:ascii="GHEA Grapalat" w:hAnsi="GHEA Grapalat" w:cs="Sylfaen"/>
          <w:bCs/>
          <w:sz w:val="18"/>
          <w:szCs w:val="18"/>
        </w:rPr>
        <w:t>ֆիքսելու</w:t>
      </w:r>
      <w:r>
        <w:rPr>
          <w:rFonts w:ascii="GHEA Grapalat" w:hAnsi="GHEA Grapalat" w:cs="Sylfaen"/>
          <w:bCs/>
          <w:sz w:val="18"/>
          <w:szCs w:val="18"/>
          <w:lang w:val="pt-BR"/>
        </w:rPr>
        <w:t xml:space="preserve"> </w:t>
      </w:r>
      <w:r>
        <w:rPr>
          <w:rFonts w:ascii="GHEA Grapalat" w:hAnsi="GHEA Grapalat" w:cs="Sylfaen"/>
          <w:bCs/>
          <w:sz w:val="18"/>
          <w:szCs w:val="18"/>
        </w:rPr>
        <w:t>վերաբերյալ</w:t>
      </w:r>
      <w:r>
        <w:rPr>
          <w:rFonts w:ascii="GHEA Grapalat" w:hAnsi="GHEA Grapalat" w:cs="Sylfaen"/>
          <w:bCs/>
          <w:sz w:val="18"/>
          <w:szCs w:val="18"/>
          <w:lang w:val="pt-BR"/>
        </w:rPr>
        <w:t xml:space="preserve">                                                                                                                               </w:t>
      </w:r>
    </w:p>
    <w:p w14:paraId="2EE1FBD2">
      <w:pPr>
        <w:tabs>
          <w:tab w:val="left" w:pos="360"/>
          <w:tab w:val="left" w:pos="540"/>
        </w:tabs>
        <w:rPr>
          <w:rFonts w:ascii="GHEA Grapalat" w:hAnsi="GHEA Grapalat" w:cs="Sylfaen"/>
          <w:sz w:val="22"/>
          <w:szCs w:val="22"/>
          <w:lang w:val="pt-BR"/>
        </w:rPr>
      </w:pPr>
    </w:p>
    <w:p w14:paraId="2E867DE8">
      <w:pPr>
        <w:tabs>
          <w:tab w:val="left" w:pos="360"/>
          <w:tab w:val="left" w:pos="540"/>
        </w:tabs>
        <w:rPr>
          <w:rFonts w:ascii="GHEA Grapalat" w:hAnsi="GHEA Grapalat" w:cs="Sylfaen"/>
          <w:sz w:val="22"/>
          <w:szCs w:val="22"/>
          <w:lang w:val="pt-BR"/>
        </w:rPr>
      </w:pPr>
    </w:p>
    <w:p w14:paraId="78990638">
      <w:pPr>
        <w:tabs>
          <w:tab w:val="left" w:pos="360"/>
          <w:tab w:val="left" w:pos="540"/>
        </w:tabs>
        <w:ind w:left="-540" w:firstLine="180"/>
        <w:jc w:val="both"/>
        <w:rPr>
          <w:rFonts w:ascii="GHEA Grapalat" w:hAnsi="GHEA Grapalat" w:cs="Sylfaen"/>
          <w:sz w:val="20"/>
          <w:szCs w:val="20"/>
          <w:lang w:val="pt-BR"/>
        </w:rPr>
      </w:pPr>
      <w:r>
        <w:rPr>
          <w:rFonts w:ascii="GHEA Grapalat" w:hAnsi="GHEA Grapalat" w:cs="Sylfaen"/>
          <w:lang w:val="pt-BR"/>
        </w:rPr>
        <w:tab/>
      </w:r>
      <w:r>
        <w:rPr>
          <w:rFonts w:ascii="GHEA Grapalat" w:hAnsi="GHEA Grapalat" w:cs="Sylfaen"/>
          <w:sz w:val="20"/>
          <w:szCs w:val="20"/>
          <w:lang w:val="hy-AM"/>
        </w:rPr>
        <w:t xml:space="preserve">Սույնով </w:t>
      </w:r>
      <w:r>
        <w:rPr>
          <w:rFonts w:ascii="GHEA Grapalat" w:hAnsi="GHEA Grapalat" w:cs="Sylfaen"/>
          <w:sz w:val="20"/>
          <w:szCs w:val="20"/>
        </w:rPr>
        <w:t>արձանագրվում</w:t>
      </w:r>
      <w:r>
        <w:rPr>
          <w:rFonts w:ascii="GHEA Grapalat" w:hAnsi="GHEA Grapalat" w:cs="Sylfaen"/>
          <w:sz w:val="20"/>
          <w:szCs w:val="20"/>
          <w:lang w:val="pt-BR"/>
        </w:rPr>
        <w:t xml:space="preserve"> </w:t>
      </w:r>
      <w:r>
        <w:rPr>
          <w:rFonts w:ascii="GHEA Grapalat" w:hAnsi="GHEA Grapalat" w:cs="Sylfaen"/>
          <w:sz w:val="20"/>
          <w:szCs w:val="20"/>
        </w:rPr>
        <w:t>է</w:t>
      </w:r>
      <w:r>
        <w:rPr>
          <w:rFonts w:ascii="GHEA Grapalat" w:hAnsi="GHEA Grapalat" w:cs="Sylfaen"/>
          <w:sz w:val="20"/>
          <w:szCs w:val="20"/>
          <w:lang w:val="hy-AM"/>
        </w:rPr>
        <w:t>, որ</w:t>
      </w:r>
      <w:r>
        <w:rPr>
          <w:rFonts w:ascii="GHEA Grapalat" w:hAnsi="GHEA Grapalat" w:cs="Sylfaen"/>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 xml:space="preserve">        </w:t>
      </w:r>
      <w:r>
        <w:rPr>
          <w:rFonts w:ascii="GHEA Grapalat" w:hAnsi="GHEA Grapalat" w:cs="Sylfaen"/>
          <w:sz w:val="20"/>
          <w:lang w:val="pt-BR"/>
        </w:rPr>
        <w:t>-</w:t>
      </w:r>
      <w:r>
        <w:rPr>
          <w:rFonts w:ascii="GHEA Grapalat" w:hAnsi="GHEA Grapalat" w:cs="Sylfaen"/>
          <w:sz w:val="20"/>
        </w:rPr>
        <w:t>ի</w:t>
      </w:r>
      <w:r>
        <w:rPr>
          <w:rFonts w:ascii="GHEA Grapalat" w:hAnsi="GHEA Grapalat" w:cs="Sylfaen"/>
          <w:lang w:val="pt-BR"/>
        </w:rPr>
        <w:t xml:space="preserve"> </w:t>
      </w:r>
      <w:r>
        <w:rPr>
          <w:rFonts w:ascii="GHEA Grapalat" w:hAnsi="GHEA Grapalat" w:cs="Sylfaen"/>
          <w:sz w:val="20"/>
          <w:szCs w:val="20"/>
          <w:lang w:val="pt-BR"/>
        </w:rPr>
        <w:t>(</w:t>
      </w:r>
      <w:r>
        <w:rPr>
          <w:rFonts w:ascii="GHEA Grapalat" w:hAnsi="GHEA Grapalat" w:cs="Sylfaen"/>
          <w:sz w:val="20"/>
          <w:szCs w:val="20"/>
        </w:rPr>
        <w:t>այսուհետ</w:t>
      </w:r>
      <w:r>
        <w:rPr>
          <w:rFonts w:ascii="GHEA Grapalat" w:hAnsi="GHEA Grapalat" w:cs="Sylfaen"/>
          <w:sz w:val="20"/>
          <w:szCs w:val="20"/>
          <w:lang w:val="pt-BR"/>
        </w:rPr>
        <w:t xml:space="preserve">` </w:t>
      </w:r>
      <w:r>
        <w:rPr>
          <w:rFonts w:ascii="GHEA Grapalat" w:hAnsi="GHEA Grapalat" w:cs="Sylfaen"/>
          <w:sz w:val="20"/>
          <w:szCs w:val="20"/>
        </w:rPr>
        <w:t>Պատվիրատու</w:t>
      </w:r>
      <w:r>
        <w:rPr>
          <w:rFonts w:ascii="GHEA Grapalat" w:hAnsi="GHEA Grapalat" w:cs="Sylfaen"/>
          <w:sz w:val="20"/>
          <w:szCs w:val="20"/>
          <w:lang w:val="pt-BR"/>
        </w:rPr>
        <w:t xml:space="preserve">)   </w:t>
      </w:r>
      <w:r>
        <w:rPr>
          <w:rFonts w:ascii="GHEA Grapalat" w:hAnsi="GHEA Grapalat" w:cs="Sylfaen"/>
          <w:sz w:val="20"/>
          <w:szCs w:val="20"/>
        </w:rPr>
        <w:t>և</w:t>
      </w:r>
      <w:r>
        <w:rPr>
          <w:rFonts w:ascii="GHEA Grapalat" w:hAnsi="GHEA Grapalat" w:cs="Sylfaen"/>
          <w:sz w:val="20"/>
          <w:szCs w:val="20"/>
          <w:lang w:val="hy-AM"/>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 xml:space="preserve">        </w:t>
      </w:r>
      <w:r>
        <w:rPr>
          <w:rFonts w:ascii="GHEA Grapalat" w:hAnsi="GHEA Grapalat" w:cs="Sylfaen"/>
          <w:sz w:val="20"/>
          <w:lang w:val="pt-BR"/>
        </w:rPr>
        <w:t>-</w:t>
      </w:r>
      <w:r>
        <w:rPr>
          <w:rFonts w:ascii="GHEA Grapalat" w:hAnsi="GHEA Grapalat" w:cs="Sylfaen"/>
          <w:sz w:val="20"/>
        </w:rPr>
        <w:t>ի</w:t>
      </w:r>
    </w:p>
    <w:p w14:paraId="2190837D">
      <w:pPr>
        <w:tabs>
          <w:tab w:val="left" w:pos="360"/>
          <w:tab w:val="left" w:pos="540"/>
        </w:tabs>
        <w:ind w:right="-360"/>
        <w:jc w:val="both"/>
        <w:rPr>
          <w:rFonts w:ascii="GHEA Grapalat" w:hAnsi="GHEA Grapalat" w:cs="Sylfaen"/>
          <w:sz w:val="12"/>
          <w:szCs w:val="12"/>
          <w:lang w:val="pt-BR"/>
        </w:rPr>
      </w:pPr>
      <w:r>
        <w:rPr>
          <w:rFonts w:ascii="GHEA Grapalat" w:hAnsi="GHEA Grapalat" w:cs="Sylfaen"/>
          <w:lang w:val="pt-BR"/>
        </w:rPr>
        <w:t xml:space="preserve">                                           </w:t>
      </w:r>
      <w:r>
        <w:rPr>
          <w:rFonts w:ascii="GHEA Grapalat" w:hAnsi="GHEA Grapalat" w:cs="Sylfaen"/>
          <w:sz w:val="12"/>
          <w:szCs w:val="12"/>
        </w:rPr>
        <w:t>Պատվիրատուի</w:t>
      </w:r>
      <w:r>
        <w:rPr>
          <w:rFonts w:ascii="GHEA Grapalat" w:hAnsi="GHEA Grapalat" w:cs="Sylfaen"/>
          <w:sz w:val="12"/>
          <w:szCs w:val="12"/>
          <w:lang w:val="pt-BR"/>
        </w:rPr>
        <w:t xml:space="preserve"> </w:t>
      </w:r>
      <w:r>
        <w:rPr>
          <w:rFonts w:ascii="GHEA Grapalat" w:hAnsi="GHEA Grapalat" w:cs="Sylfaen"/>
          <w:sz w:val="12"/>
          <w:szCs w:val="12"/>
        </w:rPr>
        <w:t>անունը</w:t>
      </w:r>
      <w:r>
        <w:rPr>
          <w:rFonts w:ascii="GHEA Grapalat" w:hAnsi="GHEA Grapalat" w:cs="Sylfaen"/>
          <w:sz w:val="12"/>
          <w:szCs w:val="12"/>
          <w:lang w:val="pt-BR"/>
        </w:rPr>
        <w:t xml:space="preserve">                                                                                                 </w:t>
      </w:r>
      <w:r>
        <w:rPr>
          <w:rFonts w:ascii="GHEA Grapalat" w:hAnsi="GHEA Grapalat" w:cs="Sylfaen"/>
          <w:sz w:val="12"/>
          <w:szCs w:val="12"/>
        </w:rPr>
        <w:t>Կապալառուի</w:t>
      </w:r>
      <w:r>
        <w:rPr>
          <w:rFonts w:ascii="GHEA Grapalat" w:hAnsi="GHEA Grapalat" w:cs="Sylfaen"/>
          <w:sz w:val="12"/>
          <w:szCs w:val="12"/>
          <w:lang w:val="pt-BR"/>
        </w:rPr>
        <w:t xml:space="preserve"> </w:t>
      </w:r>
      <w:r>
        <w:rPr>
          <w:rFonts w:ascii="GHEA Grapalat" w:hAnsi="GHEA Grapalat" w:cs="Sylfaen"/>
          <w:sz w:val="12"/>
          <w:szCs w:val="12"/>
        </w:rPr>
        <w:t>անունը</w:t>
      </w:r>
    </w:p>
    <w:p w14:paraId="401110AD">
      <w:pPr>
        <w:tabs>
          <w:tab w:val="left" w:pos="360"/>
          <w:tab w:val="left" w:pos="540"/>
        </w:tabs>
        <w:ind w:right="-360"/>
        <w:jc w:val="both"/>
        <w:rPr>
          <w:rFonts w:ascii="GHEA Grapalat" w:hAnsi="GHEA Grapalat" w:cs="Sylfaen"/>
          <w:sz w:val="20"/>
          <w:u w:val="single"/>
          <w:lang w:val="hy-AM"/>
        </w:rPr>
      </w:pPr>
      <w:r>
        <w:rPr>
          <w:rFonts w:ascii="GHEA Grapalat" w:hAnsi="GHEA Grapalat" w:cs="Sylfaen"/>
          <w:sz w:val="20"/>
          <w:szCs w:val="20"/>
          <w:lang w:val="hy-AM"/>
        </w:rPr>
        <w:t>(այսուհետ` Կ</w:t>
      </w:r>
      <w:r>
        <w:rPr>
          <w:rFonts w:ascii="GHEA Grapalat" w:hAnsi="GHEA Grapalat" w:cs="Sylfaen"/>
          <w:sz w:val="20"/>
          <w:szCs w:val="20"/>
        </w:rPr>
        <w:t>ապալառու</w:t>
      </w:r>
      <w:r>
        <w:rPr>
          <w:rFonts w:ascii="GHEA Grapalat" w:hAnsi="GHEA Grapalat" w:cs="Sylfaen"/>
          <w:sz w:val="20"/>
          <w:szCs w:val="20"/>
          <w:lang w:val="hy-AM"/>
        </w:rPr>
        <w:t>)</w:t>
      </w:r>
      <w:r>
        <w:rPr>
          <w:rFonts w:ascii="GHEA Grapalat" w:hAnsi="GHEA Grapalat" w:cs="Sylfaen"/>
          <w:sz w:val="20"/>
          <w:szCs w:val="20"/>
          <w:lang w:val="pt-BR"/>
        </w:rPr>
        <w:t xml:space="preserve"> </w:t>
      </w:r>
      <w:r>
        <w:rPr>
          <w:rFonts w:ascii="GHEA Grapalat" w:hAnsi="GHEA Grapalat" w:cs="Sylfaen"/>
          <w:sz w:val="20"/>
          <w:szCs w:val="20"/>
        </w:rPr>
        <w:t>միջև</w:t>
      </w:r>
      <w:r>
        <w:rPr>
          <w:rFonts w:ascii="GHEA Grapalat" w:hAnsi="GHEA Grapalat" w:cs="Sylfaen"/>
          <w:lang w:val="pt-BR"/>
        </w:rPr>
        <w:t xml:space="preserve"> </w:t>
      </w:r>
      <w:r>
        <w:rPr>
          <w:rFonts w:ascii="GHEA Grapalat" w:hAnsi="GHEA Grapalat" w:cs="Sylfaen"/>
          <w:sz w:val="20"/>
          <w:lang w:val="pt-BR"/>
        </w:rPr>
        <w:t xml:space="preserve">20     </w:t>
      </w:r>
      <w:r>
        <w:rPr>
          <w:rFonts w:ascii="GHEA Grapalat" w:hAnsi="GHEA Grapalat" w:cs="Sylfaen"/>
          <w:sz w:val="20"/>
        </w:rPr>
        <w:t>թ</w:t>
      </w:r>
      <w:r>
        <w:rPr>
          <w:rFonts w:ascii="GHEA Grapalat" w:hAnsi="GHEA Grapalat" w:cs="Sylfaen"/>
          <w:sz w:val="20"/>
          <w:lang w:val="pt-BR"/>
        </w:rPr>
        <w:t xml:space="preserve">. </w:t>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u w:val="single"/>
          <w:lang w:val="pt-BR"/>
        </w:rPr>
        <w:tab/>
      </w:r>
      <w:r>
        <w:rPr>
          <w:rFonts w:ascii="GHEA Grapalat" w:hAnsi="GHEA Grapalat" w:cs="Sylfaen"/>
          <w:sz w:val="20"/>
          <w:lang w:val="hy-AM"/>
        </w:rPr>
        <w:t xml:space="preserve"> -ին կնքված N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u w:val="single"/>
          <w:lang w:val="hy-AM"/>
        </w:rPr>
        <w:tab/>
      </w:r>
    </w:p>
    <w:p w14:paraId="69B99483">
      <w:pPr>
        <w:tabs>
          <w:tab w:val="left" w:pos="360"/>
          <w:tab w:val="left" w:pos="540"/>
        </w:tabs>
        <w:ind w:right="-360"/>
        <w:jc w:val="both"/>
        <w:rPr>
          <w:rFonts w:ascii="GHEA Grapalat" w:hAnsi="GHEA Grapalat" w:cs="Sylfaen"/>
          <w:sz w:val="20"/>
          <w:u w:val="single"/>
          <w:lang w:val="hy-AM"/>
        </w:rPr>
      </w:pPr>
      <w:r>
        <w:rPr>
          <w:rFonts w:ascii="GHEA Grapalat" w:hAnsi="GHEA Grapalat" w:cs="Sylfaen"/>
          <w:sz w:val="12"/>
          <w:szCs w:val="16"/>
          <w:lang w:val="hy-AM"/>
        </w:rPr>
        <w:t xml:space="preserve">                                                                                                պայմանագրի կնքման ամսաթիվը</w:t>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ab/>
      </w:r>
      <w:r>
        <w:rPr>
          <w:rFonts w:ascii="GHEA Grapalat" w:hAnsi="GHEA Grapalat" w:cs="Sylfaen"/>
          <w:sz w:val="12"/>
          <w:szCs w:val="16"/>
          <w:lang w:val="hy-AM"/>
        </w:rPr>
        <w:t xml:space="preserve">                             պայմանագրի համարը</w:t>
      </w:r>
    </w:p>
    <w:p w14:paraId="0F83535D">
      <w:pPr>
        <w:tabs>
          <w:tab w:val="left" w:pos="360"/>
          <w:tab w:val="left" w:pos="540"/>
        </w:tabs>
        <w:spacing w:line="360" w:lineRule="auto"/>
        <w:jc w:val="both"/>
        <w:rPr>
          <w:rFonts w:ascii="GHEA Grapalat" w:hAnsi="GHEA Grapalat" w:cs="Sylfaen"/>
          <w:lang w:val="hy-AM"/>
        </w:rPr>
      </w:pPr>
      <w:r>
        <w:rPr>
          <w:rFonts w:ascii="GHEA Grapalat" w:hAnsi="GHEA Grapalat" w:cs="Sylfaen"/>
          <w:sz w:val="20"/>
          <w:szCs w:val="20"/>
          <w:lang w:val="hy-AM"/>
        </w:rPr>
        <w:t>գնման պայմանագրի շրջանակներում Կապալառուն</w:t>
      </w:r>
      <w:r>
        <w:rPr>
          <w:rFonts w:ascii="GHEA Grapalat" w:hAnsi="GHEA Grapalat" w:cs="Sylfaen"/>
          <w:lang w:val="hy-AM"/>
        </w:rPr>
        <w:t xml:space="preserve">  </w:t>
      </w:r>
      <w:r>
        <w:rPr>
          <w:rFonts w:ascii="GHEA Grapalat" w:hAnsi="GHEA Grapalat" w:cs="Sylfaen"/>
          <w:sz w:val="20"/>
          <w:lang w:val="hy-AM"/>
        </w:rPr>
        <w:t xml:space="preserve">20  թ. </w:t>
      </w:r>
      <w:r>
        <w:rPr>
          <w:rFonts w:ascii="GHEA Grapalat" w:hAnsi="GHEA Grapalat" w:cs="Sylfaen"/>
          <w:sz w:val="20"/>
          <w:u w:val="single"/>
          <w:lang w:val="hy-AM"/>
        </w:rPr>
        <w:tab/>
      </w:r>
      <w:r>
        <w:rPr>
          <w:rFonts w:ascii="GHEA Grapalat" w:hAnsi="GHEA Grapalat" w:cs="Sylfaen"/>
          <w:sz w:val="20"/>
          <w:u w:val="single"/>
          <w:lang w:val="hy-AM"/>
        </w:rPr>
        <w:tab/>
      </w:r>
      <w:r>
        <w:rPr>
          <w:rFonts w:ascii="GHEA Grapalat" w:hAnsi="GHEA Grapalat" w:cs="Sylfaen"/>
          <w:sz w:val="20"/>
          <w:lang w:val="hy-AM"/>
        </w:rPr>
        <w:t xml:space="preserve">-ին </w:t>
      </w:r>
      <w:r>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pPr>
        <w:tabs>
          <w:tab w:val="left" w:pos="360"/>
          <w:tab w:val="left" w:pos="540"/>
        </w:tabs>
        <w:ind w:left="-540" w:firstLine="180"/>
        <w:jc w:val="both"/>
        <w:rPr>
          <w:rFonts w:ascii="GHEA Grapalat" w:hAnsi="GHEA Grapalat" w:cs="Sylfaen"/>
          <w:lang w:val="hy-AM"/>
        </w:rPr>
      </w:pPr>
      <w:r>
        <w:rPr>
          <w:rFonts w:ascii="GHEA Grapalat" w:hAnsi="GHEA Grapalat" w:cs="Sylfaen"/>
          <w:lang w:val="hy-AM"/>
        </w:rPr>
        <w:tab/>
      </w:r>
    </w:p>
    <w:tbl>
      <w:tblPr>
        <w:tblStyle w:val="12"/>
        <w:tblW w:w="7698" w:type="dxa"/>
        <w:tblInd w:w="12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0A40BE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7698" w:type="dxa"/>
            <w:gridSpan w:val="3"/>
            <w:tcBorders>
              <w:top w:val="single" w:color="000000" w:sz="4" w:space="0"/>
              <w:left w:val="single" w:color="000000" w:sz="4" w:space="0"/>
              <w:bottom w:val="single" w:color="000000" w:sz="4" w:space="0"/>
              <w:right w:val="single" w:color="000000" w:sz="4" w:space="0"/>
            </w:tcBorders>
          </w:tcPr>
          <w:p w14:paraId="77F19728">
            <w:pPr>
              <w:jc w:val="center"/>
              <w:rPr>
                <w:rFonts w:ascii="GHEA Grapalat" w:hAnsi="GHEA Grapalat" w:cs="Sylfaen"/>
                <w:bCs/>
                <w:sz w:val="18"/>
                <w:szCs w:val="18"/>
                <w:lang w:val="ru-RU" w:eastAsia="ru-RU"/>
              </w:rPr>
            </w:pPr>
            <w:r>
              <w:rPr>
                <w:rFonts w:ascii="GHEA Grapalat" w:hAnsi="GHEA Grapalat" w:cs="Sylfaen"/>
                <w:sz w:val="18"/>
                <w:szCs w:val="18"/>
              </w:rPr>
              <w:t>Աշխատանքի</w:t>
            </w:r>
          </w:p>
        </w:tc>
      </w:tr>
      <w:tr w14:paraId="7A2F6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vAlign w:val="center"/>
          </w:tcPr>
          <w:p w14:paraId="70E021CD">
            <w:pPr>
              <w:jc w:val="center"/>
              <w:rPr>
                <w:rFonts w:ascii="GHEA Grapalat" w:hAnsi="GHEA Grapalat"/>
                <w:sz w:val="18"/>
                <w:szCs w:val="18"/>
              </w:rPr>
            </w:pPr>
            <w:r>
              <w:rPr>
                <w:rFonts w:ascii="GHEA Grapalat" w:hAnsi="GHEA Grapalat" w:cs="Sylfaen"/>
                <w:sz w:val="18"/>
                <w:szCs w:val="18"/>
              </w:rPr>
              <w:t>անվանումը</w:t>
            </w:r>
          </w:p>
        </w:tc>
        <w:tc>
          <w:tcPr>
            <w:tcW w:w="2062" w:type="dxa"/>
            <w:tcBorders>
              <w:top w:val="single" w:color="000000" w:sz="4" w:space="0"/>
              <w:left w:val="single" w:color="000000" w:sz="4" w:space="0"/>
              <w:bottom w:val="single" w:color="000000" w:sz="4" w:space="0"/>
              <w:right w:val="single" w:color="auto" w:sz="4" w:space="0"/>
            </w:tcBorders>
            <w:vAlign w:val="center"/>
          </w:tcPr>
          <w:p w14:paraId="617DBAB2">
            <w:pPr>
              <w:jc w:val="center"/>
              <w:rPr>
                <w:rFonts w:ascii="GHEA Grapalat" w:hAnsi="GHEA Grapalat"/>
                <w:sz w:val="18"/>
                <w:szCs w:val="18"/>
              </w:rPr>
            </w:pPr>
            <w:r>
              <w:rPr>
                <w:rFonts w:ascii="GHEA Grapalat" w:hAnsi="GHEA Grapalat" w:cs="Sylfaen"/>
                <w:sz w:val="18"/>
                <w:szCs w:val="18"/>
              </w:rPr>
              <w:t xml:space="preserve">չափման միավորը </w:t>
            </w:r>
          </w:p>
        </w:tc>
        <w:tc>
          <w:tcPr>
            <w:tcW w:w="1784" w:type="dxa"/>
            <w:tcBorders>
              <w:top w:val="single" w:color="000000" w:sz="4" w:space="0"/>
              <w:left w:val="single" w:color="auto" w:sz="4" w:space="0"/>
              <w:bottom w:val="single" w:color="000000" w:sz="4" w:space="0"/>
              <w:right w:val="single" w:color="000000" w:sz="4" w:space="0"/>
            </w:tcBorders>
            <w:vAlign w:val="center"/>
          </w:tcPr>
          <w:p w14:paraId="2F701701">
            <w:pPr>
              <w:jc w:val="center"/>
              <w:rPr>
                <w:rFonts w:ascii="GHEA Grapalat" w:hAnsi="GHEA Grapalat"/>
                <w:sz w:val="18"/>
                <w:szCs w:val="18"/>
              </w:rPr>
            </w:pPr>
            <w:r>
              <w:rPr>
                <w:rFonts w:ascii="GHEA Grapalat" w:hAnsi="GHEA Grapalat" w:cs="Sylfaen"/>
                <w:sz w:val="18"/>
                <w:szCs w:val="18"/>
              </w:rPr>
              <w:t>քանակը</w:t>
            </w:r>
            <w:r>
              <w:rPr>
                <w:rFonts w:ascii="GHEA Grapalat" w:hAnsi="GHEA Grapalat"/>
                <w:sz w:val="18"/>
                <w:szCs w:val="18"/>
              </w:rPr>
              <w:t xml:space="preserve"> (</w:t>
            </w:r>
            <w:r>
              <w:rPr>
                <w:rFonts w:ascii="GHEA Grapalat" w:hAnsi="GHEA Grapalat" w:cs="Sylfaen"/>
                <w:sz w:val="18"/>
                <w:szCs w:val="18"/>
              </w:rPr>
              <w:t>փաստացի</w:t>
            </w:r>
            <w:r>
              <w:rPr>
                <w:rFonts w:ascii="GHEA Grapalat" w:hAnsi="GHEA Grapalat"/>
                <w:sz w:val="18"/>
                <w:szCs w:val="18"/>
              </w:rPr>
              <w:t>)</w:t>
            </w:r>
          </w:p>
        </w:tc>
      </w:tr>
      <w:tr w14:paraId="491890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06ADC159">
            <w:pPr>
              <w:rPr>
                <w:rFonts w:ascii="GHEA Grapalat" w:hAnsi="GHEA Grapalat" w:cs="Sylfaen"/>
                <w:sz w:val="18"/>
                <w:szCs w:val="18"/>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52DF3A23">
            <w:pPr>
              <w:rPr>
                <w:rFonts w:ascii="GHEA Grapalat" w:hAnsi="GHEA Grapalat" w:cs="Sylfaen"/>
                <w:sz w:val="18"/>
                <w:szCs w:val="18"/>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58C64381">
            <w:pPr>
              <w:rPr>
                <w:rFonts w:ascii="GHEA Grapalat" w:hAnsi="GHEA Grapalat" w:cs="Sylfaen"/>
                <w:sz w:val="18"/>
                <w:szCs w:val="18"/>
                <w:lang w:val="ru-RU" w:eastAsia="ru-RU"/>
              </w:rPr>
            </w:pPr>
          </w:p>
        </w:tc>
      </w:tr>
      <w:tr w14:paraId="3B9AAA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3852" w:type="dxa"/>
            <w:tcBorders>
              <w:top w:val="single" w:color="000000" w:sz="4" w:space="0"/>
              <w:left w:val="single" w:color="000000" w:sz="4" w:space="0"/>
              <w:bottom w:val="single" w:color="000000" w:sz="4" w:space="0"/>
              <w:right w:val="single" w:color="000000" w:sz="4" w:space="0"/>
            </w:tcBorders>
          </w:tcPr>
          <w:p w14:paraId="4E6089F5">
            <w:pPr>
              <w:rPr>
                <w:rFonts w:ascii="GHEA Grapalat" w:hAnsi="GHEA Grapalat" w:cs="Sylfaen"/>
                <w:sz w:val="18"/>
                <w:szCs w:val="18"/>
                <w:lang w:val="ru-RU" w:eastAsia="ru-RU"/>
              </w:rPr>
            </w:pPr>
          </w:p>
        </w:tc>
        <w:tc>
          <w:tcPr>
            <w:tcW w:w="2062" w:type="dxa"/>
            <w:tcBorders>
              <w:top w:val="single" w:color="000000" w:sz="4" w:space="0"/>
              <w:left w:val="single" w:color="000000" w:sz="4" w:space="0"/>
              <w:bottom w:val="single" w:color="000000" w:sz="4" w:space="0"/>
              <w:right w:val="single" w:color="auto" w:sz="4" w:space="0"/>
            </w:tcBorders>
          </w:tcPr>
          <w:p w14:paraId="689953E5">
            <w:pPr>
              <w:rPr>
                <w:rFonts w:ascii="GHEA Grapalat" w:hAnsi="GHEA Grapalat" w:cs="Sylfaen"/>
                <w:sz w:val="18"/>
                <w:szCs w:val="18"/>
                <w:lang w:val="ru-RU" w:eastAsia="ru-RU"/>
              </w:rPr>
            </w:pPr>
          </w:p>
        </w:tc>
        <w:tc>
          <w:tcPr>
            <w:tcW w:w="1784" w:type="dxa"/>
            <w:tcBorders>
              <w:top w:val="single" w:color="000000" w:sz="4" w:space="0"/>
              <w:left w:val="single" w:color="auto" w:sz="4" w:space="0"/>
              <w:bottom w:val="single" w:color="000000" w:sz="4" w:space="0"/>
              <w:right w:val="single" w:color="000000" w:sz="4" w:space="0"/>
            </w:tcBorders>
          </w:tcPr>
          <w:p w14:paraId="5D345480">
            <w:pPr>
              <w:rPr>
                <w:rFonts w:ascii="GHEA Grapalat" w:hAnsi="GHEA Grapalat" w:cs="Sylfaen"/>
                <w:sz w:val="18"/>
                <w:szCs w:val="18"/>
                <w:lang w:val="ru-RU" w:eastAsia="ru-RU"/>
              </w:rPr>
            </w:pPr>
          </w:p>
        </w:tc>
      </w:tr>
    </w:tbl>
    <w:p w14:paraId="3784838C">
      <w:pPr>
        <w:tabs>
          <w:tab w:val="left" w:pos="360"/>
          <w:tab w:val="left" w:pos="540"/>
        </w:tabs>
        <w:jc w:val="both"/>
        <w:rPr>
          <w:rFonts w:ascii="GHEA Grapalat" w:hAnsi="GHEA Grapalat" w:cs="Sylfaen"/>
          <w:lang w:eastAsia="ru-RU"/>
        </w:rPr>
      </w:pPr>
    </w:p>
    <w:p w14:paraId="71B76C72">
      <w:pPr>
        <w:tabs>
          <w:tab w:val="left" w:pos="360"/>
          <w:tab w:val="left" w:pos="540"/>
        </w:tabs>
        <w:jc w:val="both"/>
        <w:rPr>
          <w:rFonts w:ascii="GHEA Grapalat" w:hAnsi="GHEA Grapalat" w:cs="Sylfaen"/>
        </w:rPr>
      </w:pPr>
    </w:p>
    <w:p w14:paraId="24C84268">
      <w:pPr>
        <w:tabs>
          <w:tab w:val="left" w:pos="360"/>
          <w:tab w:val="left" w:pos="540"/>
        </w:tabs>
        <w:jc w:val="both"/>
        <w:rPr>
          <w:rFonts w:ascii="GHEA Grapalat" w:hAnsi="GHEA Grapalat" w:cs="Sylfaen"/>
          <w:lang w:val="hy-AM"/>
        </w:rPr>
      </w:pPr>
    </w:p>
    <w:p w14:paraId="31A86653">
      <w:pPr>
        <w:tabs>
          <w:tab w:val="left" w:pos="360"/>
          <w:tab w:val="left" w:pos="540"/>
        </w:tabs>
        <w:jc w:val="both"/>
        <w:rPr>
          <w:rFonts w:ascii="GHEA Grapalat" w:hAnsi="GHEA Grapalat" w:cs="Sylfaen"/>
          <w:sz w:val="20"/>
          <w:szCs w:val="20"/>
          <w:lang w:val="hy-AM"/>
        </w:rPr>
      </w:pPr>
      <w:r>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pPr>
        <w:tabs>
          <w:tab w:val="left" w:pos="360"/>
          <w:tab w:val="left" w:pos="540"/>
        </w:tabs>
        <w:rPr>
          <w:rFonts w:ascii="GHEA Grapalat" w:hAnsi="GHEA Grapalat" w:cs="Sylfaen"/>
          <w:sz w:val="22"/>
          <w:szCs w:val="22"/>
          <w:lang w:val="hy-AM"/>
        </w:rPr>
      </w:pPr>
    </w:p>
    <w:p w14:paraId="1D90AA87">
      <w:pPr>
        <w:jc w:val="center"/>
        <w:rPr>
          <w:rFonts w:ascii="GHEA Grapalat" w:hAnsi="GHEA Grapalat" w:cs="Sylfaen"/>
          <w:sz w:val="22"/>
          <w:szCs w:val="22"/>
          <w:lang w:val="hy-AM"/>
        </w:rPr>
      </w:pPr>
    </w:p>
    <w:p w14:paraId="51EABAC8">
      <w:pPr>
        <w:jc w:val="center"/>
        <w:rPr>
          <w:rFonts w:ascii="GHEA Grapalat" w:hAnsi="GHEA Grapalat" w:cs="Sylfaen"/>
          <w:sz w:val="14"/>
          <w:szCs w:val="14"/>
          <w:lang w:val="hy-AM"/>
        </w:rPr>
      </w:pPr>
    </w:p>
    <w:p w14:paraId="350C7E46">
      <w:pPr>
        <w:jc w:val="center"/>
        <w:rPr>
          <w:rFonts w:ascii="GHEA Grapalat" w:hAnsi="GHEA Grapalat" w:cs="Sylfaen"/>
          <w:sz w:val="22"/>
          <w:szCs w:val="22"/>
          <w:lang w:val="hy-AM"/>
        </w:rPr>
      </w:pPr>
    </w:p>
    <w:p w14:paraId="3B550152">
      <w:pPr>
        <w:jc w:val="center"/>
        <w:rPr>
          <w:rFonts w:ascii="GHEA Grapalat" w:hAnsi="GHEA Grapalat" w:cs="Sylfaen"/>
          <w:sz w:val="22"/>
          <w:szCs w:val="22"/>
          <w:lang w:val="hy-AM"/>
        </w:rPr>
      </w:pPr>
      <w:r>
        <w:rPr>
          <w:rFonts w:ascii="GHEA Grapalat" w:hAnsi="GHEA Grapalat" w:cs="Sylfaen"/>
          <w:sz w:val="22"/>
          <w:szCs w:val="22"/>
          <w:lang w:val="hy-AM"/>
        </w:rPr>
        <w:t>ԿՈՂՄԵՐԸ</w:t>
      </w:r>
    </w:p>
    <w:p w14:paraId="472081FA">
      <w:pPr>
        <w:jc w:val="center"/>
        <w:rPr>
          <w:rFonts w:ascii="GHEA Grapalat" w:hAnsi="GHEA Grapalat" w:cs="Sylfaen"/>
          <w:sz w:val="22"/>
          <w:szCs w:val="22"/>
          <w:lang w:val="hy-AM"/>
        </w:rPr>
      </w:pPr>
    </w:p>
    <w:p w14:paraId="45272FD5">
      <w:pPr>
        <w:tabs>
          <w:tab w:val="left" w:pos="360"/>
          <w:tab w:val="left" w:pos="540"/>
        </w:tabs>
        <w:rPr>
          <w:rFonts w:ascii="GHEA Grapalat" w:hAnsi="GHEA Grapalat" w:cs="Sylfaen"/>
          <w:sz w:val="22"/>
          <w:szCs w:val="22"/>
          <w:lang w:val="hy-AM"/>
        </w:rPr>
      </w:pPr>
    </w:p>
    <w:p w14:paraId="0B62DA52">
      <w:pPr>
        <w:tabs>
          <w:tab w:val="left" w:pos="360"/>
          <w:tab w:val="left" w:pos="540"/>
        </w:tabs>
        <w:rPr>
          <w:rFonts w:ascii="GHEA Grapalat" w:hAnsi="GHEA Grapalat" w:cs="Sylfaen"/>
          <w:sz w:val="22"/>
          <w:szCs w:val="22"/>
          <w:lang w:val="hy-AM"/>
        </w:rPr>
      </w:pPr>
    </w:p>
    <w:tbl>
      <w:tblPr>
        <w:tblStyle w:val="12"/>
        <w:tblW w:w="0" w:type="auto"/>
        <w:tblInd w:w="0" w:type="dxa"/>
        <w:tblLayout w:type="autofit"/>
        <w:tblCellMar>
          <w:top w:w="0" w:type="dxa"/>
          <w:left w:w="108" w:type="dxa"/>
          <w:bottom w:w="0" w:type="dxa"/>
          <w:right w:w="108" w:type="dxa"/>
        </w:tblCellMar>
      </w:tblPr>
      <w:tblGrid>
        <w:gridCol w:w="4785"/>
        <w:gridCol w:w="5223"/>
      </w:tblGrid>
      <w:tr w14:paraId="7A87FA5E">
        <w:tblPrEx>
          <w:tblCellMar>
            <w:top w:w="0" w:type="dxa"/>
            <w:left w:w="108" w:type="dxa"/>
            <w:bottom w:w="0" w:type="dxa"/>
            <w:right w:w="108" w:type="dxa"/>
          </w:tblCellMar>
        </w:tblPrEx>
        <w:tc>
          <w:tcPr>
            <w:tcW w:w="4785" w:type="dxa"/>
          </w:tcPr>
          <w:p w14:paraId="6A5E2A64">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Հանձնեց</w:t>
            </w:r>
          </w:p>
        </w:tc>
        <w:tc>
          <w:tcPr>
            <w:tcW w:w="5223" w:type="dxa"/>
          </w:tcPr>
          <w:p w14:paraId="398D3DC8">
            <w:pPr>
              <w:tabs>
                <w:tab w:val="left" w:pos="360"/>
                <w:tab w:val="left" w:pos="540"/>
              </w:tabs>
              <w:jc w:val="center"/>
              <w:rPr>
                <w:rFonts w:ascii="GHEA Grapalat" w:hAnsi="GHEA Grapalat" w:cs="Sylfaen"/>
                <w:b/>
                <w:bCs/>
                <w:sz w:val="22"/>
                <w:szCs w:val="22"/>
                <w:lang w:val="hy-AM" w:eastAsia="ru-RU"/>
              </w:rPr>
            </w:pPr>
            <w:r>
              <w:rPr>
                <w:rFonts w:ascii="GHEA Grapalat" w:hAnsi="GHEA Grapalat" w:cs="Sylfaen"/>
                <w:b/>
                <w:bCs/>
                <w:sz w:val="22"/>
                <w:szCs w:val="22"/>
                <w:lang w:val="hy-AM"/>
              </w:rPr>
              <w:t xml:space="preserve">        Ընդունեց</w:t>
            </w:r>
          </w:p>
        </w:tc>
      </w:tr>
    </w:tbl>
    <w:p w14:paraId="4D9CEABF">
      <w:pPr>
        <w:tabs>
          <w:tab w:val="left" w:pos="360"/>
          <w:tab w:val="left" w:pos="540"/>
        </w:tabs>
        <w:rPr>
          <w:rFonts w:ascii="GHEA Grapalat" w:hAnsi="GHEA Grapalat" w:cs="Sylfaen"/>
          <w:sz w:val="20"/>
          <w:szCs w:val="20"/>
          <w:lang w:val="hy-AM" w:eastAsia="ru-RU"/>
        </w:rPr>
      </w:pPr>
      <w:r>
        <w:rPr>
          <w:rFonts w:ascii="GHEA Grapalat" w:hAnsi="GHEA Grapalat" w:cs="Sylfaen"/>
          <w:sz w:val="20"/>
          <w:szCs w:val="20"/>
          <w:lang w:val="hy-AM" w:eastAsia="ru-RU"/>
        </w:rPr>
        <w:t xml:space="preserve">                                                                                                  հայտը նախագծած ներկայացուցիչ`</w:t>
      </w:r>
    </w:p>
    <w:p w14:paraId="17E6924E">
      <w:pPr>
        <w:tabs>
          <w:tab w:val="left" w:pos="360"/>
          <w:tab w:val="left" w:pos="540"/>
        </w:tabs>
        <w:rPr>
          <w:rFonts w:ascii="GHEA Grapalat" w:hAnsi="GHEA Grapalat" w:cs="Sylfaen"/>
          <w:sz w:val="20"/>
          <w:szCs w:val="20"/>
          <w:lang w:val="hy-AM" w:eastAsia="ru-RU"/>
        </w:rPr>
      </w:pPr>
    </w:p>
    <w:tbl>
      <w:tblPr>
        <w:tblStyle w:val="12"/>
        <w:tblW w:w="9750" w:type="dxa"/>
        <w:jc w:val="center"/>
        <w:tblCellSpacing w:w="7" w:type="dxa"/>
        <w:tblLayout w:type="autofit"/>
        <w:tblCellMar>
          <w:top w:w="0" w:type="dxa"/>
          <w:left w:w="0" w:type="dxa"/>
          <w:bottom w:w="0" w:type="dxa"/>
          <w:right w:w="0" w:type="dxa"/>
        </w:tblCellMar>
      </w:tblPr>
      <w:tblGrid>
        <w:gridCol w:w="4875"/>
        <w:gridCol w:w="4875"/>
      </w:tblGrid>
      <w:tr w14:paraId="56AF37E3">
        <w:trPr>
          <w:tblCellSpacing w:w="7" w:type="dxa"/>
          <w:jc w:val="center"/>
        </w:trPr>
        <w:tc>
          <w:tcPr>
            <w:tcW w:w="0" w:type="auto"/>
            <w:vAlign w:val="center"/>
          </w:tcPr>
          <w:p w14:paraId="038789EA">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01C285BE">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c>
          <w:tcPr>
            <w:tcW w:w="0" w:type="auto"/>
            <w:vAlign w:val="center"/>
          </w:tcPr>
          <w:p w14:paraId="1E917230">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4CD65CB4">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ազգանուն, անուն</w:t>
            </w:r>
          </w:p>
        </w:tc>
      </w:tr>
      <w:tr w14:paraId="0DFD35CC">
        <w:tblPrEx>
          <w:tblCellMar>
            <w:top w:w="0" w:type="dxa"/>
            <w:left w:w="0" w:type="dxa"/>
            <w:bottom w:w="0" w:type="dxa"/>
            <w:right w:w="0" w:type="dxa"/>
          </w:tblCellMar>
        </w:tblPrEx>
        <w:trPr>
          <w:tblCellSpacing w:w="7" w:type="dxa"/>
          <w:jc w:val="center"/>
        </w:trPr>
        <w:tc>
          <w:tcPr>
            <w:tcW w:w="0" w:type="auto"/>
            <w:vAlign w:val="center"/>
          </w:tcPr>
          <w:p w14:paraId="1AFFD8C8">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 xml:space="preserve">___________________________ </w:t>
            </w:r>
          </w:p>
          <w:p w14:paraId="642C37E9">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c>
          <w:tcPr>
            <w:tcW w:w="0" w:type="auto"/>
            <w:vAlign w:val="center"/>
          </w:tcPr>
          <w:p w14:paraId="0F69DBE2">
            <w:pPr>
              <w:jc w:val="center"/>
              <w:rPr>
                <w:rFonts w:ascii="GHEA Grapalat" w:hAnsi="GHEA Grapalat" w:cs="GHEA Grapalat"/>
                <w:color w:val="000000"/>
                <w:sz w:val="21"/>
                <w:szCs w:val="21"/>
                <w:lang w:val="ru-RU" w:eastAsia="ru-RU"/>
              </w:rPr>
            </w:pPr>
            <w:r>
              <w:rPr>
                <w:rFonts w:ascii="GHEA Grapalat" w:hAnsi="GHEA Grapalat" w:cs="GHEA Grapalat"/>
                <w:color w:val="000000"/>
                <w:sz w:val="21"/>
                <w:szCs w:val="21"/>
              </w:rPr>
              <w:t>___________________________</w:t>
            </w:r>
          </w:p>
          <w:p w14:paraId="6B2538B4">
            <w:pPr>
              <w:jc w:val="center"/>
              <w:rPr>
                <w:rFonts w:ascii="GHEA Grapalat" w:hAnsi="GHEA Grapalat" w:cs="GHEA Grapalat"/>
                <w:color w:val="000000"/>
                <w:sz w:val="21"/>
                <w:szCs w:val="21"/>
                <w:lang w:val="ru-RU" w:eastAsia="ru-RU"/>
              </w:rPr>
            </w:pPr>
            <w:r>
              <w:rPr>
                <w:rFonts w:ascii="GHEA Grapalat" w:hAnsi="GHEA Grapalat" w:cs="GHEA Grapalat"/>
                <w:color w:val="000000"/>
                <w:sz w:val="15"/>
                <w:szCs w:val="15"/>
              </w:rPr>
              <w:t>Ստորագրություն</w:t>
            </w:r>
          </w:p>
        </w:tc>
      </w:tr>
    </w:tbl>
    <w:p w14:paraId="3A268A5A">
      <w:pPr>
        <w:pStyle w:val="20"/>
        <w:spacing w:line="240" w:lineRule="auto"/>
        <w:ind w:firstLine="0"/>
        <w:rPr>
          <w:rFonts w:asciiTheme="minorHAnsi" w:hAnsiTheme="minorHAnsi"/>
        </w:rPr>
      </w:pPr>
    </w:p>
    <w:sectPr>
      <w:footnotePr>
        <w:pos w:val="beneathText"/>
      </w:footnotePr>
      <w:pgSz w:w="11906" w:h="16838"/>
      <w:pgMar w:top="533" w:right="707" w:bottom="720" w:left="663" w:header="561" w:footer="5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rial Armenian">
    <w:altName w:val="Arial"/>
    <w:panose1 w:val="00000000000000000000"/>
    <w:charset w:val="00"/>
    <w:family w:val="swiss"/>
    <w:pitch w:val="default"/>
    <w:sig w:usb0="00000000" w:usb1="00000000" w:usb2="00000000" w:usb3="00000000" w:csb0="00000001" w:csb1="00000000"/>
  </w:font>
  <w:font w:name="Arial LatArm">
    <w:altName w:val="Arial"/>
    <w:panose1 w:val="020B0604020202020204"/>
    <w:charset w:val="00"/>
    <w:family w:val="swiss"/>
    <w:pitch w:val="default"/>
    <w:sig w:usb0="00000000" w:usb1="00000000" w:usb2="00000000" w:usb3="00000000" w:csb0="00000001" w:csb1="00000000"/>
  </w:font>
  <w:font w:name="Times Armenian">
    <w:altName w:val="Times New Roman"/>
    <w:panose1 w:val="00000000000000000000"/>
    <w:charset w:val="00"/>
    <w:family w:val="roman"/>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w:panose1 w:val="020B0604020202020204"/>
    <w:charset w:val="CC"/>
    <w:family w:val="swiss"/>
    <w:pitch w:val="default"/>
    <w:sig w:usb0="E0002EFF" w:usb1="C000785B" w:usb2="00000009" w:usb3="00000000" w:csb0="400001FF" w:csb1="FFFF0000"/>
  </w:font>
  <w:font w:name="Arial Unicode">
    <w:altName w:val="Arial"/>
    <w:panose1 w:val="020B0604020202020204"/>
    <w:charset w:val="CC"/>
    <w:family w:val="swiss"/>
    <w:pitch w:val="default"/>
    <w:sig w:usb0="00000000" w:usb1="00000000" w:usb2="00000000" w:usb3="00000000" w:csb0="0000009F" w:csb1="00000000"/>
  </w:font>
  <w:font w:name="Tahoma">
    <w:panose1 w:val="020B0604030504040204"/>
    <w:charset w:val="CC"/>
    <w:family w:val="swiss"/>
    <w:pitch w:val="default"/>
    <w:sig w:usb0="E1002EFF" w:usb1="C000605B" w:usb2="00000029" w:usb3="00000000" w:csb0="200101FF" w:csb1="20280000"/>
  </w:font>
  <w:font w:name="Times LatArm">
    <w:altName w:val="Segoe Print"/>
    <w:panose1 w:val="00000000000000000000"/>
    <w:charset w:val="00"/>
    <w:family w:val="auto"/>
    <w:pitch w:val="default"/>
    <w:sig w:usb0="00000000" w:usb1="00000000" w:usb2="00000000" w:usb3="00000000" w:csb0="00000001" w:csb1="00000000"/>
  </w:font>
  <w:font w:name="Verdana">
    <w:panose1 w:val="020B0604030504040204"/>
    <w:charset w:val="CC"/>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altName w:val="Times New Roman"/>
    <w:panose1 w:val="02020603050405020304"/>
    <w:charset w:val="00"/>
    <w:family w:val="roman"/>
    <w:pitch w:val="default"/>
    <w:sig w:usb0="00000000" w:usb1="00000000" w:usb2="00000000" w:usb3="00000000" w:csb0="00000001" w:csb1="00000000"/>
  </w:font>
  <w:font w:name="Calibri Light">
    <w:panose1 w:val="020F0302020204030204"/>
    <w:charset w:val="CC"/>
    <w:family w:val="swiss"/>
    <w:pitch w:val="default"/>
    <w:sig w:usb0="E4002EFF" w:usb1="C200247B" w:usb2="00000009" w:usb3="00000000" w:csb0="200001FF" w:csb1="00000000"/>
  </w:font>
  <w:font w:name="等线 Light">
    <w:altName w:val="Segoe Print"/>
    <w:panose1 w:val="00000000000000000000"/>
    <w:charset w:val="00"/>
    <w:family w:val="auto"/>
    <w:pitch w:val="default"/>
    <w:sig w:usb0="00000000" w:usb1="00000000" w:usb2="00000000" w:usb3="00000000" w:csb0="00000000" w:csb1="00000000"/>
  </w:font>
  <w:font w:name="GHEA Grapalat">
    <w:altName w:val="Segoe Print"/>
    <w:panose1 w:val="00000000000000000000"/>
    <w:charset w:val="00"/>
    <w:family w:val="modern"/>
    <w:pitch w:val="default"/>
    <w:sig w:usb0="00000000" w:usb1="00000000" w:usb2="00000000" w:usb3="00000000" w:csb0="0000009F" w:csb1="00000000"/>
  </w:font>
  <w:font w:name="Sylfaen">
    <w:panose1 w:val="010A0502050306030303"/>
    <w:charset w:val="CC"/>
    <w:family w:val="roman"/>
    <w:pitch w:val="default"/>
    <w:sig w:usb0="04000687" w:usb1="00000000" w:usb2="00000000" w:usb3="00000000" w:csb0="2000009F" w:csb1="00000000"/>
  </w:font>
  <w:font w:name="Calibri">
    <w:panose1 w:val="020F0502020204030204"/>
    <w:charset w:val="CC"/>
    <w:family w:val="swiss"/>
    <w:pitch w:val="default"/>
    <w:sig w:usb0="E4002EFF" w:usb1="C200247B" w:usb2="00000009" w:usb3="00000000" w:csb0="200001FF" w:csb1="00000000"/>
  </w:font>
  <w:font w:name="Cambria Math">
    <w:panose1 w:val="02040503050406030204"/>
    <w:charset w:val="CC"/>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 w:name="GHEA Mariam">
    <w:altName w:val="Times New Roman"/>
    <w:panose1 w:val="00000000000000000000"/>
    <w:charset w:val="00"/>
    <w:family w:val="modern"/>
    <w:pitch w:val="default"/>
    <w:sig w:usb0="00000000" w:usb1="00000000" w:usb2="00000000" w:usb3="00000000" w:csb0="0000009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MS Mincho">
    <w:altName w:val="Yu Gothic UI"/>
    <w:panose1 w:val="02020609040205080304"/>
    <w:charset w:val="80"/>
    <w:family w:val="modern"/>
    <w:pitch w:val="default"/>
    <w:sig w:usb0="00000000" w:usb1="00000000" w:usb2="08000012" w:usb3="00000000" w:csb0="0002009F" w:csb1="00000000"/>
  </w:font>
  <w:font w:name="Segoe Print">
    <w:panose1 w:val="02000600000000000000"/>
    <w:charset w:val="00"/>
    <w:family w:val="auto"/>
    <w:pitch w:val="default"/>
    <w:sig w:usb0="0000028F" w:usb1="00000000" w:usb2="00000000" w:usb3="00000000" w:csb0="2000009F" w:csb1="47010000"/>
  </w:font>
  <w:font w:name="Microsoft YaHei">
    <w:panose1 w:val="020B0503020204020204"/>
    <w:charset w:val="86"/>
    <w:family w:val="auto"/>
    <w:pitch w:val="default"/>
    <w:sig w:usb0="80000287" w:usb1="2ACF3C50" w:usb2="00000016" w:usb3="00000000" w:csb0="0004001F" w:csb1="00000000"/>
  </w:font>
  <w:font w:name="Yu Gothic UI">
    <w:panose1 w:val="020B0500000000000000"/>
    <w:charset w:val="80"/>
    <w:family w:val="auto"/>
    <w:pitch w:val="default"/>
    <w:sig w:usb0="E00002FF" w:usb1="2AC7FDFF" w:usb2="00000016" w:usb3="00000000" w:csb0="2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54">
    <w:p>
      <w:r>
        <w:separator/>
      </w:r>
    </w:p>
  </w:footnote>
  <w:footnote w:type="continuationSeparator" w:id="55">
    <w:p>
      <w:r>
        <w:continuationSeparator/>
      </w:r>
    </w:p>
  </w:footnote>
  <w:footnote w:id="0">
    <w:p w14:paraId="43D399FD">
      <w:pPr>
        <w:pStyle w:val="31"/>
        <w:jc w:val="both"/>
        <w:rPr>
          <w:rFonts w:ascii="GHEA Grapalat" w:hAnsi="GHEA Grapalat"/>
          <w:b/>
          <w:bCs/>
          <w:i/>
          <w:sz w:val="16"/>
          <w:szCs w:val="16"/>
          <w:lang w:val="af-ZA"/>
        </w:rPr>
      </w:pPr>
      <w:r>
        <w:rPr>
          <w:rStyle w:val="30"/>
        </w:rPr>
        <w:footnoteRef/>
      </w:r>
      <w:r>
        <w:t xml:space="preserve"> </w:t>
      </w:r>
      <w:r>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pPr>
        <w:pStyle w:val="31"/>
        <w:rPr>
          <w:rFonts w:asciiTheme="minorHAnsi" w:hAnsiTheme="minorHAnsi"/>
          <w:lang w:val="hy-AM"/>
        </w:rPr>
      </w:pPr>
    </w:p>
  </w:footnote>
  <w:footnote w:id="1">
    <w:p w14:paraId="437259C2">
      <w:pPr>
        <w:pStyle w:val="31"/>
        <w:rPr>
          <w:rFonts w:asciiTheme="minorHAnsi" w:hAnsiTheme="minorHAnsi"/>
        </w:rPr>
      </w:pPr>
      <w:r>
        <w:rPr>
          <w:rStyle w:val="30"/>
        </w:rPr>
        <w:footnoteRef/>
      </w:r>
      <w:r>
        <w:t xml:space="preserve"> </w:t>
      </w:r>
      <w:r>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2">
    <w:p w14:paraId="17CEF094">
      <w:pPr>
        <w:jc w:val="both"/>
        <w:rPr>
          <w:rFonts w:ascii="GHEA Grapalat" w:hAnsi="GHEA Grapalat" w:cs="Sylfaen"/>
          <w:i/>
          <w:sz w:val="16"/>
          <w:szCs w:val="16"/>
          <w:lang w:val="af-ZA" w:eastAsia="ru-RU"/>
        </w:rPr>
      </w:pPr>
      <w:r>
        <w:rPr>
          <w:rStyle w:val="30"/>
        </w:rPr>
        <w:footnoteRef/>
      </w:r>
      <w:r>
        <w:rPr>
          <w:lang w:val="af-ZA"/>
        </w:rPr>
        <w:t xml:space="preserve"> </w:t>
      </w:r>
      <w:r>
        <w:rPr>
          <w:rFonts w:ascii="GHEA Grapalat" w:hAnsi="GHEA Grapalat" w:cs="Sylfaen"/>
          <w:i/>
          <w:sz w:val="16"/>
          <w:szCs w:val="16"/>
          <w:lang w:eastAsia="ru-RU"/>
        </w:rPr>
        <w:t>Եթե</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իրականացվում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հրատապության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հիմքով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պայմանավորված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անձից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գնման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ձևով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ապա՝</w:t>
      </w:r>
    </w:p>
    <w:p w14:paraId="78F01536">
      <w:pPr>
        <w:jc w:val="both"/>
        <w:rPr>
          <w:rFonts w:ascii="GHEA Grapalat" w:hAnsi="GHEA Grapalat"/>
          <w:i/>
          <w:sz w:val="16"/>
          <w:szCs w:val="16"/>
          <w:lang w:val="af-ZA"/>
        </w:rPr>
      </w:pPr>
      <w:r>
        <w:rPr>
          <w:rFonts w:ascii="GHEA Grapalat" w:hAnsi="GHEA Grapalat" w:cs="Sylfaen"/>
          <w:i/>
          <w:sz w:val="16"/>
          <w:szCs w:val="16"/>
          <w:lang w:val="af-ZA" w:eastAsia="ru-RU"/>
        </w:rPr>
        <w:t xml:space="preserve">- 3.1 </w:t>
      </w:r>
      <w:r>
        <w:rPr>
          <w:rFonts w:ascii="GHEA Grapalat" w:hAnsi="GHEA Grapalat" w:cs="Sylfaen"/>
          <w:i/>
          <w:sz w:val="16"/>
          <w:szCs w:val="16"/>
          <w:lang w:eastAsia="ru-RU"/>
        </w:rPr>
        <w:t>կետի</w:t>
      </w:r>
      <w:r>
        <w:rPr>
          <w:rFonts w:ascii="GHEA Grapalat" w:hAnsi="GHEA Grapalat" w:cs="Sylfaen"/>
          <w:i/>
          <w:sz w:val="16"/>
          <w:szCs w:val="16"/>
          <w:lang w:val="af-ZA" w:eastAsia="ru-RU"/>
        </w:rPr>
        <w:t xml:space="preserve"> 2-</w:t>
      </w:r>
      <w:r>
        <w:rPr>
          <w:rFonts w:ascii="GHEA Grapalat" w:hAnsi="GHEA Grapalat" w:cs="Sylfaen"/>
          <w:i/>
          <w:sz w:val="16"/>
          <w:szCs w:val="16"/>
          <w:lang w:eastAsia="ru-RU"/>
        </w:rPr>
        <w:t>րդ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պարբերությունը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իրավունք</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պահանջվել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մինչև</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ժամը</w:t>
      </w:r>
      <w:r>
        <w:rPr>
          <w:rFonts w:ascii="GHEA Grapalat" w:hAnsi="GHEA Grapalat" w:cs="Sylfaen"/>
          <w:i/>
          <w:sz w:val="16"/>
          <w:szCs w:val="16"/>
          <w:lang w:val="af-ZA" w:eastAsia="ru-RU"/>
        </w:rPr>
        <w:t xml:space="preserve"> 17:00-</w:t>
      </w:r>
      <w:r>
        <w:rPr>
          <w:rFonts w:ascii="GHEA Grapalat" w:hAnsi="GHEA Grapalat" w:cs="Sylfaen"/>
          <w:i/>
          <w:sz w:val="16"/>
          <w:szCs w:val="16"/>
          <w:lang w:eastAsia="ru-RU"/>
        </w:rPr>
        <w:t>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Երևանի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ժամանակով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տրամադրում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ստանալու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հաջորդող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բայց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ոչ</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ուշ</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ընթացակարգի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3 </w:t>
      </w:r>
      <w:r>
        <w:rPr>
          <w:rFonts w:ascii="GHEA Grapalat" w:hAnsi="GHEA Grapalat" w:cs="Sylfaen"/>
          <w:i/>
          <w:sz w:val="16"/>
          <w:szCs w:val="16"/>
          <w:lang w:eastAsia="ru-RU"/>
        </w:rPr>
        <w:t>ժամ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կետում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նշված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մասնակիցը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պարզաբանումն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հանձնաժողովի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քարտուղարի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սույն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հրավերով</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նախատեսված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մասնակցի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հարցումը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ստացված</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էլեկտրոնային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փոստին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ուղարկելու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միջոցով</w:t>
      </w:r>
      <w:r>
        <w:rPr>
          <w:rFonts w:ascii="GHEA Grapalat" w:hAnsi="GHEA Grapalat" w:cs="Sylfaen"/>
          <w:i/>
          <w:sz w:val="16"/>
          <w:szCs w:val="16"/>
          <w:lang w:val="af-ZA" w:eastAsia="ru-RU"/>
        </w:rPr>
        <w:t>:</w:t>
      </w:r>
      <w:r>
        <w:rPr>
          <w:rFonts w:ascii="GHEA Grapalat" w:hAnsi="GHEA Grapalat"/>
          <w:i/>
          <w:sz w:val="16"/>
          <w:szCs w:val="16"/>
          <w:lang w:val="af-ZA"/>
        </w:rPr>
        <w:t>».</w:t>
      </w:r>
    </w:p>
    <w:p w14:paraId="2D6AA258">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Pr>
          <w:rFonts w:ascii="GHEA Grapalat" w:hAnsi="GHEA Grapalat" w:cs="Sylfaen"/>
          <w:i/>
          <w:sz w:val="16"/>
          <w:szCs w:val="16"/>
          <w:lang w:val="af-ZA" w:eastAsia="ru-RU"/>
        </w:rPr>
        <w:t xml:space="preserve">«3.4 </w:t>
      </w:r>
      <w:r>
        <w:rPr>
          <w:rFonts w:ascii="GHEA Grapalat" w:hAnsi="GHEA Grapalat" w:cs="Sylfaen"/>
          <w:i/>
          <w:sz w:val="16"/>
          <w:szCs w:val="16"/>
          <w:lang w:eastAsia="ru-RU"/>
        </w:rPr>
        <w:t>Հայտերի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լրանալուց</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առնվազն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մեկ</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օրացուցային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առաջ</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կարող</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են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հայտարարություն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w:t>
      </w:r>
      <w:r>
        <w:rPr>
          <w:rFonts w:ascii="GHEA Grapalat" w:hAnsi="GHEA Grapalat"/>
          <w:i/>
          <w:sz w:val="16"/>
          <w:szCs w:val="16"/>
          <w:lang w:val="af-ZA"/>
        </w:rPr>
        <w:t>».</w:t>
      </w:r>
    </w:p>
    <w:p w14:paraId="6EE2C8D5">
      <w:pPr>
        <w:jc w:val="both"/>
        <w:rPr>
          <w:rFonts w:ascii="GHEA Grapalat" w:hAnsi="GHEA Grapalat" w:cs="Sylfaen"/>
          <w:i/>
          <w:sz w:val="16"/>
          <w:szCs w:val="16"/>
          <w:lang w:eastAsia="ru-RU"/>
        </w:rPr>
      </w:pP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շարադրվում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հետևյալ</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խմբագրությամբ՝</w:t>
      </w:r>
      <w:r>
        <w:rPr>
          <w:rFonts w:ascii="GHEA Grapalat" w:hAnsi="GHEA Grapalat" w:cs="Sylfaen"/>
          <w:i/>
          <w:sz w:val="16"/>
          <w:szCs w:val="16"/>
          <w:lang w:val="af-ZA" w:eastAsia="ru-RU"/>
        </w:rPr>
        <w:t xml:space="preserve">  «3.6 </w:t>
      </w:r>
      <w:r>
        <w:rPr>
          <w:rFonts w:ascii="GHEA Grapalat" w:hAnsi="GHEA Grapalat" w:cs="Sylfaen"/>
          <w:i/>
          <w:sz w:val="16"/>
          <w:szCs w:val="16"/>
          <w:lang w:eastAsia="ru-RU"/>
        </w:rPr>
        <w:t>Հրավերում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կատարվելու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դեպքում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հայտերը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ներկայացնելու</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վերջնաժամկետը</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հաշվվում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է</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այդ</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փոփոխությունների</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մասին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տեղեկագրում</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հայտարարության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հրապարակման</w:t>
      </w:r>
      <w:r>
        <w:rPr>
          <w:rFonts w:ascii="GHEA Grapalat" w:hAnsi="GHEA Grapalat" w:cs="Sylfaen"/>
          <w:i/>
          <w:sz w:val="16"/>
          <w:szCs w:val="16"/>
          <w:lang w:val="af-ZA" w:eastAsia="ru-RU"/>
        </w:rPr>
        <w:t xml:space="preserve"> </w:t>
      </w:r>
      <w:r>
        <w:rPr>
          <w:rFonts w:ascii="GHEA Grapalat" w:hAnsi="GHEA Grapalat" w:cs="Sylfaen"/>
          <w:i/>
          <w:sz w:val="16"/>
          <w:szCs w:val="16"/>
          <w:lang w:eastAsia="ru-RU"/>
        </w:rPr>
        <w:t>օրվանից։</w:t>
      </w:r>
      <w:r>
        <w:rPr>
          <w:rFonts w:ascii="GHEA Grapalat" w:hAnsi="GHEA Grapalat"/>
          <w:i/>
          <w:sz w:val="16"/>
          <w:szCs w:val="16"/>
          <w:lang w:val="af-ZA"/>
        </w:rPr>
        <w:t>»</w:t>
      </w:r>
      <w:r>
        <w:rPr>
          <w:rFonts w:ascii="GHEA Grapalat" w:hAnsi="GHEA Grapalat" w:cs="Sylfaen"/>
          <w:i/>
          <w:sz w:val="16"/>
          <w:szCs w:val="16"/>
          <w:lang w:eastAsia="ru-RU"/>
        </w:rPr>
        <w:t xml:space="preserve"> </w:t>
      </w:r>
    </w:p>
    <w:p w14:paraId="59728487">
      <w:pPr>
        <w:pStyle w:val="31"/>
        <w:rPr>
          <w:rFonts w:asciiTheme="minorHAnsi" w:hAnsiTheme="minorHAnsi"/>
        </w:rPr>
      </w:pPr>
    </w:p>
  </w:footnote>
  <w:footnote w:id="3">
    <w:p w14:paraId="347D4AF3">
      <w:pPr>
        <w:jc w:val="both"/>
        <w:rPr>
          <w:rFonts w:asciiTheme="minorHAnsi" w:hAnsiTheme="minorHAnsi"/>
          <w:lang w:val="hy-AM"/>
        </w:rPr>
      </w:pPr>
      <w:r>
        <w:rPr>
          <w:rStyle w:val="30"/>
        </w:rPr>
        <w:footnoteRef/>
      </w:r>
      <w:r>
        <w:rPr>
          <w:lang w:val="hy-AM"/>
        </w:rPr>
        <w:t xml:space="preserve"> </w:t>
      </w:r>
      <w:r>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Pr>
          <w:rFonts w:ascii="GHEA Grapalat" w:hAnsi="GHEA Grapalat"/>
          <w:i/>
          <w:sz w:val="16"/>
          <w:szCs w:val="16"/>
          <w:lang w:val="hy-AM"/>
        </w:rPr>
        <w:t>՝</w:t>
      </w:r>
      <w:r>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781B6D98">
      <w:pPr>
        <w:pStyle w:val="31"/>
        <w:rPr>
          <w:rFonts w:asciiTheme="minorHAnsi" w:hAnsiTheme="minorHAnsi"/>
        </w:rPr>
      </w:pPr>
      <w:r>
        <w:rPr>
          <w:rStyle w:val="30"/>
        </w:rPr>
        <w:footnoteRef/>
      </w:r>
      <w:r>
        <w:t xml:space="preserve"> </w:t>
      </w:r>
      <w:r>
        <w:rPr>
          <w:rFonts w:ascii="GHEA Grapalat" w:hAnsi="GHEA Grapalat" w:cs="Sylfaen"/>
          <w:i/>
          <w:sz w:val="16"/>
          <w:szCs w:val="16"/>
        </w:rPr>
        <w:t xml:space="preserve">Սահմանվում է </w:t>
      </w:r>
      <w:r>
        <w:rPr>
          <w:rFonts w:ascii="GHEA Grapalat" w:hAnsi="GHEA Grapalat" w:cs="Sylfaen"/>
          <w:i/>
          <w:sz w:val="16"/>
          <w:szCs w:val="16"/>
          <w:lang w:val="hy-AM"/>
        </w:rPr>
        <w:t>պ</w:t>
      </w:r>
      <w:r>
        <w:rPr>
          <w:rFonts w:ascii="GHEA Grapalat" w:hAnsi="GHEA Grapalat" w:cs="Sylfaen"/>
          <w:i/>
          <w:sz w:val="16"/>
          <w:szCs w:val="16"/>
        </w:rPr>
        <w:t>ատվիրատուի կողմից:</w:t>
      </w:r>
    </w:p>
  </w:footnote>
  <w:footnote w:id="5">
    <w:p w14:paraId="658C025A">
      <w:pPr>
        <w:pStyle w:val="31"/>
        <w:rPr>
          <w:rFonts w:asciiTheme="minorHAnsi" w:hAnsiTheme="minorHAnsi"/>
          <w:lang w:val="hy-AM"/>
        </w:rPr>
      </w:pPr>
      <w:r>
        <w:rPr>
          <w:rStyle w:val="30"/>
        </w:rPr>
        <w:footnoteRef/>
      </w:r>
      <w:r>
        <w:t xml:space="preserve"> </w:t>
      </w:r>
      <w:r>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0219C460">
      <w:pPr>
        <w:pStyle w:val="31"/>
        <w:jc w:val="both"/>
        <w:rPr>
          <w:rFonts w:ascii="GHEA Grapalat" w:hAnsi="GHEA Grapalat" w:cs="Sylfaen"/>
          <w:i/>
          <w:sz w:val="16"/>
          <w:szCs w:val="16"/>
          <w:lang w:val="hy-AM"/>
        </w:rPr>
      </w:pPr>
      <w:r>
        <w:rPr>
          <w:rStyle w:val="30"/>
        </w:rPr>
        <w:footnoteRef/>
      </w:r>
      <w:r>
        <w:t xml:space="preserve"> </w:t>
      </w:r>
      <w:r>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pPr>
        <w:pStyle w:val="31"/>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60B41569">
      <w:pPr>
        <w:pStyle w:val="31"/>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16BE7D87">
      <w:pPr>
        <w:pStyle w:val="31"/>
        <w:rPr>
          <w:rFonts w:asciiTheme="minorHAnsi" w:hAnsiTheme="minorHAnsi"/>
          <w:lang w:val="hy-AM"/>
        </w:rPr>
      </w:pPr>
    </w:p>
  </w:footnote>
  <w:footnote w:id="7">
    <w:p w14:paraId="04CE74F7">
      <w:pPr>
        <w:pStyle w:val="31"/>
        <w:rPr>
          <w:rFonts w:ascii="GHEA Grapalat" w:hAnsi="GHEA Grapalat" w:cs="Sylfaen"/>
          <w:i/>
          <w:sz w:val="16"/>
          <w:szCs w:val="16"/>
          <w:lang w:val="hy-AM"/>
        </w:rPr>
      </w:pPr>
      <w:r>
        <w:rPr>
          <w:rStyle w:val="30"/>
        </w:rPr>
        <w:footnoteRef/>
      </w:r>
      <w:r>
        <w:t xml:space="preserve"> </w:t>
      </w:r>
      <w:r>
        <w:rPr>
          <w:rFonts w:ascii="GHEA Grapalat" w:hAnsi="GHEA Grapalat" w:cs="Sylfaen"/>
          <w:i/>
          <w:sz w:val="16"/>
          <w:szCs w:val="16"/>
          <w:lang w:val="hy-AM"/>
        </w:rPr>
        <w:t>Եթե գնման հայտով տվյալ չափաբաժնի գնման գինը․</w:t>
      </w:r>
    </w:p>
    <w:p w14:paraId="7F69D908">
      <w:pPr>
        <w:pStyle w:val="31"/>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pPr>
        <w:pStyle w:val="31"/>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pPr>
        <w:pStyle w:val="31"/>
        <w:rPr>
          <w:rFonts w:ascii="GHEA Grapalat" w:hAnsi="GHEA Grapalat" w:cs="Sylfaen"/>
          <w:i/>
          <w:sz w:val="16"/>
          <w:szCs w:val="16"/>
          <w:lang w:val="hy-AM"/>
        </w:rPr>
      </w:pPr>
      <w:r>
        <w:rPr>
          <w:rFonts w:ascii="GHEA Grapalat" w:hAnsi="GHEA Grapalat" w:cs="Sylfaen"/>
          <w:i/>
          <w:sz w:val="16"/>
          <w:szCs w:val="16"/>
          <w:lang w:val="hy-AM"/>
        </w:rPr>
        <w:t>- գերազանցում է գնումների բազային միավորիութսունապատիկը, ապա սույն պարբերությունից հանվում է &lt;&lt; տուժանքի (հավելված 4․2) կամ &gt;&gt; բառերը, &lt;&lt;15&gt;&gt; թիվը փոխարինվում է &lt;&lt;30&gt;&gt; թվով, իսկ &lt;&lt;20&gt;&gt; թիվը՝ &lt;&lt;90&gt;&gt; թվով,</w:t>
      </w:r>
    </w:p>
  </w:footnote>
  <w:footnote w:id="8">
    <w:p w14:paraId="2AC3BE96">
      <w:pPr>
        <w:pStyle w:val="31"/>
        <w:rPr>
          <w:rFonts w:ascii="GHEA Grapalat" w:hAnsi="GHEA Grapalat" w:cs="Sylfaen"/>
          <w:i/>
          <w:sz w:val="16"/>
          <w:szCs w:val="16"/>
          <w:lang w:val="hy-AM"/>
        </w:rPr>
      </w:pPr>
      <w:r>
        <w:rPr>
          <w:rStyle w:val="30"/>
        </w:rPr>
        <w:footnoteRef/>
      </w:r>
      <w:r>
        <w:t xml:space="preserve"> </w:t>
      </w:r>
      <w:r>
        <w:rPr>
          <w:rFonts w:ascii="GHEA Grapalat" w:hAnsi="GHEA Grapalat" w:cs="Sylfaen"/>
          <w:i/>
          <w:sz w:val="16"/>
          <w:szCs w:val="16"/>
          <w:lang w:val="hy-AM"/>
        </w:rPr>
        <w:t>Եթե ՝</w:t>
      </w:r>
    </w:p>
    <w:p w14:paraId="32733970">
      <w:pPr>
        <w:pStyle w:val="31"/>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pPr>
        <w:pStyle w:val="31"/>
        <w:jc w:val="both"/>
        <w:rPr>
          <w:rFonts w:ascii="GHEA Grapalat" w:hAnsi="GHEA Grapalat" w:cs="Sylfaen"/>
          <w:i/>
          <w:sz w:val="16"/>
          <w:szCs w:val="16"/>
          <w:lang w:val="hy-AM"/>
        </w:rPr>
      </w:pPr>
      <w:r>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 : Երաշխիքի ձևով որակավորման ապահովումը ընտրված մասնակիցը ներկայացնում է 4.1 հավելվածի համաձայն: ” , իսկ հավելված 4-ը հրավերից հանվում է :</w:t>
      </w:r>
    </w:p>
  </w:footnote>
  <w:footnote w:id="9">
    <w:p w14:paraId="338986DE">
      <w:pPr>
        <w:pStyle w:val="31"/>
        <w:rPr>
          <w:rFonts w:ascii="GHEA Grapalat" w:hAnsi="GHEA Grapalat" w:cs="Sylfaen"/>
          <w:i/>
          <w:sz w:val="16"/>
          <w:szCs w:val="16"/>
          <w:lang w:val="hy-AM"/>
        </w:rPr>
      </w:pPr>
      <w:r>
        <w:rPr>
          <w:rStyle w:val="30"/>
        </w:rPr>
        <w:footnoteRef/>
      </w:r>
      <w:r>
        <w:t xml:space="preserve"> </w:t>
      </w:r>
      <w:r>
        <w:rPr>
          <w:rFonts w:ascii="GHEA Grapalat" w:hAnsi="GHEA Grapalat" w:cs="Sylfaen"/>
          <w:i/>
          <w:sz w:val="16"/>
          <w:szCs w:val="16"/>
          <w:lang w:val="hy-AM"/>
        </w:rPr>
        <w:t>Եթե գնման հայտով գնվելիք աշխատանքի գինը չի գերազանցում 25 մլն. ՀՀ դրամը, ապա</w:t>
      </w:r>
      <w:r>
        <w:rPr>
          <w:rFonts w:ascii="Times New Roman" w:hAnsi="Times New Roman"/>
          <w:lang w:val="hy-AM"/>
        </w:rPr>
        <w:t xml:space="preserve"> </w:t>
      </w:r>
      <w:r>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pPr>
        <w:pStyle w:val="31"/>
        <w:rPr>
          <w:rFonts w:ascii="Times New Roman" w:hAnsi="Times New Roman"/>
          <w:vertAlign w:val="superscript"/>
          <w:lang w:val="hy-AM"/>
        </w:rPr>
      </w:pPr>
    </w:p>
    <w:p w14:paraId="3D87C98A">
      <w:pPr>
        <w:pStyle w:val="31"/>
        <w:rPr>
          <w:rFonts w:asciiTheme="minorHAnsi" w:hAnsiTheme="minorHAnsi"/>
          <w:lang w:val="hy-AM"/>
        </w:rPr>
      </w:pPr>
    </w:p>
  </w:footnote>
  <w:footnote w:id="10">
    <w:p w14:paraId="485DB318">
      <w:pPr>
        <w:pStyle w:val="31"/>
        <w:rPr>
          <w:rFonts w:asciiTheme="minorHAnsi" w:hAnsiTheme="minorHAnsi"/>
        </w:rPr>
      </w:pPr>
      <w:r>
        <w:rPr>
          <w:rStyle w:val="30"/>
        </w:rPr>
        <w:footnoteRef/>
      </w:r>
      <w:r>
        <w:t xml:space="preserve"> </w:t>
      </w:r>
      <w:r>
        <w:rPr>
          <w:rFonts w:ascii="GHEA Grapalat" w:hAnsi="GHEA Grapalat" w:cs="Sylfaen"/>
          <w:i/>
          <w:sz w:val="16"/>
          <w:szCs w:val="16"/>
        </w:rPr>
        <w:t xml:space="preserve">Սույն կետը խմբագրվում է ըստ համապատասխան </w:t>
      </w:r>
      <w:r>
        <w:rPr>
          <w:rFonts w:ascii="GHEA Grapalat" w:hAnsi="GHEA Grapalat" w:cs="Sylfaen"/>
          <w:i/>
          <w:sz w:val="16"/>
          <w:szCs w:val="16"/>
          <w:lang w:val="hy-AM"/>
        </w:rPr>
        <w:t>պ</w:t>
      </w:r>
      <w:r>
        <w:rPr>
          <w:rFonts w:ascii="GHEA Grapalat" w:hAnsi="GHEA Grapalat" w:cs="Sylfaen"/>
          <w:i/>
          <w:sz w:val="16"/>
          <w:szCs w:val="16"/>
        </w:rPr>
        <w:t>ատվիրատուի:</w:t>
      </w:r>
    </w:p>
  </w:footnote>
  <w:footnote w:id="11">
    <w:p w14:paraId="5739448E">
      <w:pPr>
        <w:pStyle w:val="31"/>
        <w:jc w:val="both"/>
        <w:rPr>
          <w:rFonts w:ascii="Sylfaen" w:hAnsi="Sylfaen" w:cs="Sylfaen"/>
          <w:lang w:val="af-ZA"/>
        </w:rPr>
      </w:pPr>
      <w:r>
        <w:rPr>
          <w:rStyle w:val="30"/>
        </w:rPr>
        <w:footnoteRef/>
      </w:r>
      <w:r>
        <w:t xml:space="preserve"> </w:t>
      </w:r>
      <w:r>
        <w:rPr>
          <w:rFonts w:ascii="GHEA Grapalat" w:hAnsi="GHEA Grapalat" w:cs="Sylfaen"/>
          <w:i/>
          <w:sz w:val="16"/>
          <w:szCs w:val="16"/>
          <w:lang w:val="es-ES" w:eastAsia="en-US"/>
        </w:rPr>
        <w:t xml:space="preserve">Համատեղ </w:t>
      </w:r>
      <w:r>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2">
    <w:p w14:paraId="602D0C01">
      <w:pPr>
        <w:pStyle w:val="31"/>
        <w:rPr>
          <w:rFonts w:ascii="GHEA Grapalat" w:hAnsi="GHEA Grapalat" w:cs="Sylfaen"/>
          <w:i/>
          <w:sz w:val="16"/>
          <w:szCs w:val="16"/>
          <w:lang w:val="af-ZA"/>
        </w:rPr>
      </w:pPr>
      <w:r>
        <w:rPr>
          <w:rStyle w:val="30"/>
        </w:rPr>
        <w:footnoteRef/>
      </w:r>
      <w:r>
        <w:t xml:space="preserve"> </w:t>
      </w:r>
      <w:r>
        <w:rPr>
          <w:vertAlign w:val="superscript"/>
          <w:lang w:val="af-ZA"/>
        </w:rPr>
        <w:t xml:space="preserve"> </w:t>
      </w:r>
      <w:r>
        <w:rPr>
          <w:rFonts w:ascii="GHEA Grapalat" w:hAnsi="GHEA Grapalat" w:cs="Sylfaen"/>
          <w:i/>
          <w:sz w:val="16"/>
          <w:szCs w:val="16"/>
        </w:rPr>
        <w:t>Կետը հանվում է, եթե գնման առարկան չի հանդիսանում շինարարական աշխատանքներ</w:t>
      </w:r>
      <w:r>
        <w:rPr>
          <w:rFonts w:ascii="GHEA Grapalat" w:hAnsi="GHEA Grapalat" w:cs="Sylfaen"/>
          <w:i/>
          <w:sz w:val="16"/>
          <w:szCs w:val="16"/>
          <w:lang w:val="af-ZA"/>
        </w:rPr>
        <w:t>:</w:t>
      </w:r>
    </w:p>
    <w:p w14:paraId="3B327827">
      <w:pPr>
        <w:pStyle w:val="31"/>
        <w:rPr>
          <w:rFonts w:asciiTheme="minorHAnsi" w:hAnsiTheme="minorHAnsi"/>
          <w:lang w:val="hy-AM"/>
        </w:rPr>
      </w:pPr>
    </w:p>
  </w:footnote>
  <w:footnote w:id="13">
    <w:p w14:paraId="3BF927C1">
      <w:pPr>
        <w:pStyle w:val="31"/>
        <w:rPr>
          <w:rFonts w:asciiTheme="minorHAnsi" w:hAnsiTheme="minorHAnsi"/>
        </w:rPr>
      </w:pPr>
      <w:r>
        <w:rPr>
          <w:rStyle w:val="30"/>
        </w:rPr>
        <w:footnoteRef/>
      </w:r>
      <w:r>
        <w:t xml:space="preserve"> </w:t>
      </w:r>
      <w:r>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14:paraId="6243D164">
      <w:pPr>
        <w:pStyle w:val="36"/>
        <w:rPr>
          <w:rFonts w:asciiTheme="minorHAnsi" w:hAnsiTheme="minorHAnsi"/>
          <w:sz w:val="20"/>
          <w:szCs w:val="20"/>
          <w:lang w:val="hy-AM"/>
        </w:rPr>
      </w:pPr>
      <w:r>
        <w:rPr>
          <w:rStyle w:val="30"/>
          <w:sz w:val="20"/>
          <w:szCs w:val="20"/>
        </w:rPr>
        <w:footnoteRef/>
      </w:r>
      <w:r>
        <w:rPr>
          <w:sz w:val="20"/>
          <w:szCs w:val="20"/>
        </w:rPr>
        <w:t xml:space="preserve"> </w:t>
      </w:r>
      <w:r>
        <w:rPr>
          <w:rFonts w:ascii="GHEA Grapalat" w:hAnsi="GHEA Grapalat"/>
          <w:i/>
          <w:sz w:val="16"/>
          <w:lang w:val="hy-AM"/>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5EC4DEE4">
      <w:pPr>
        <w:pStyle w:val="36"/>
        <w:rPr>
          <w:rFonts w:ascii="GHEA Grapalat" w:hAnsi="GHEA Grapalat"/>
          <w:i/>
          <w:sz w:val="16"/>
          <w:lang w:val="hy-AM"/>
        </w:rPr>
      </w:pPr>
      <w:r>
        <w:rPr>
          <w:rStyle w:val="30"/>
          <w:sz w:val="20"/>
          <w:szCs w:val="20"/>
        </w:rPr>
        <w:footnoteRef/>
      </w:r>
      <w:r>
        <w:rPr>
          <w:sz w:val="20"/>
          <w:szCs w:val="20"/>
          <w:lang w:val="hy-AM"/>
        </w:rPr>
        <w:t xml:space="preserve"> </w:t>
      </w:r>
      <w:r>
        <w:rPr>
          <w:rFonts w:ascii="GHEA Grapalat" w:hAnsi="GHEA Grapalat"/>
          <w:i/>
          <w:sz w:val="16"/>
          <w:lang w:val="hy-AM"/>
        </w:rPr>
        <w:t>Սույն կետը հանվում է պայմանագրի նախագծից, եթե կիրառելի չէ:</w:t>
      </w:r>
    </w:p>
  </w:footnote>
  <w:footnote w:id="16">
    <w:p w14:paraId="41A7AA71">
      <w:pPr>
        <w:pStyle w:val="36"/>
        <w:rPr>
          <w:rFonts w:ascii="Times Armenian" w:hAnsi="Times Armenian"/>
          <w:sz w:val="20"/>
          <w:szCs w:val="20"/>
          <w:vertAlign w:val="superscript"/>
          <w:lang w:val="hy-AM" w:eastAsia="ru-RU"/>
        </w:rPr>
      </w:pPr>
      <w:r>
        <w:rPr>
          <w:rStyle w:val="30"/>
          <w:sz w:val="20"/>
          <w:szCs w:val="20"/>
        </w:rPr>
        <w:footnoteRef/>
      </w:r>
      <w:r>
        <w:rPr>
          <w:sz w:val="20"/>
          <w:szCs w:val="20"/>
          <w:lang w:val="hy-AM"/>
        </w:rPr>
        <w:t xml:space="preserve"> </w:t>
      </w:r>
      <w:r>
        <w:rPr>
          <w:rFonts w:ascii="GHEA Grapalat" w:hAnsi="GHEA Grapalat"/>
          <w:i/>
          <w:sz w:val="16"/>
          <w:lang w:val="hy-AM"/>
        </w:rPr>
        <w:t>4.1 կետի 2-րդ պարբերությունը հանվում է պայմանագրի նախագծից, եթե գնման առարկա չի հանդիսանում շինարարական ծրագիրը:</w:t>
      </w:r>
    </w:p>
    <w:p w14:paraId="5842942E">
      <w:pPr>
        <w:pStyle w:val="36"/>
        <w:rPr>
          <w:rFonts w:asciiTheme="minorHAnsi" w:hAnsiTheme="minorHAnsi"/>
          <w:sz w:val="20"/>
          <w:szCs w:val="20"/>
          <w:lang w:val="hy-AM"/>
        </w:rPr>
      </w:pPr>
    </w:p>
  </w:footnote>
  <w:footnote w:id="17">
    <w:p w14:paraId="0D3B8E78">
      <w:pPr>
        <w:pStyle w:val="36"/>
        <w:jc w:val="both"/>
        <w:rPr>
          <w:rFonts w:ascii="GHEA Grapalat" w:hAnsi="GHEA Grapalat"/>
          <w:i/>
          <w:sz w:val="16"/>
          <w:lang w:val="hy-AM"/>
        </w:rPr>
      </w:pPr>
      <w:r>
        <w:rPr>
          <w:rStyle w:val="30"/>
          <w:sz w:val="20"/>
          <w:szCs w:val="20"/>
        </w:rPr>
        <w:footnoteRef/>
      </w:r>
      <w:r>
        <w:rPr>
          <w:sz w:val="20"/>
          <w:szCs w:val="20"/>
          <w:lang w:val="hy-AM"/>
        </w:rPr>
        <w:t xml:space="preserve"> </w:t>
      </w:r>
      <w:r>
        <w:rPr>
          <w:rFonts w:ascii="GHEA Grapalat" w:hAnsi="GHEA Grapalat"/>
          <w:i/>
          <w:sz w:val="16"/>
          <w:lang w:val="hy-AM"/>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40D53855">
      <w:pPr>
        <w:pStyle w:val="36"/>
        <w:rPr>
          <w:rFonts w:asciiTheme="minorHAnsi" w:hAnsiTheme="minorHAnsi"/>
          <w:sz w:val="20"/>
          <w:szCs w:val="20"/>
          <w:lang w:val="hy-AM" w:eastAsia="ru-RU"/>
        </w:rPr>
      </w:pPr>
    </w:p>
  </w:footnote>
  <w:footnote w:id="18">
    <w:p w14:paraId="4EDEEB32">
      <w:pPr>
        <w:pStyle w:val="36"/>
        <w:jc w:val="both"/>
        <w:rPr>
          <w:rFonts w:asciiTheme="minorHAnsi" w:hAnsiTheme="minorHAnsi"/>
          <w:sz w:val="20"/>
          <w:szCs w:val="20"/>
          <w:vertAlign w:val="superscript"/>
          <w:lang w:val="hy-AM"/>
        </w:rPr>
      </w:pPr>
      <w:r>
        <w:rPr>
          <w:rStyle w:val="30"/>
          <w:sz w:val="20"/>
          <w:szCs w:val="20"/>
        </w:rPr>
        <w:footnoteRef/>
      </w:r>
      <w:r>
        <w:rPr>
          <w:sz w:val="20"/>
          <w:szCs w:val="20"/>
          <w:lang w:val="hy-AM"/>
        </w:rPr>
        <w:t xml:space="preserve"> </w:t>
      </w:r>
      <w:r>
        <w:rPr>
          <w:rFonts w:ascii="GHEA Grapalat" w:hAnsi="GHEA Grapalat"/>
          <w:i/>
          <w:sz w:val="16"/>
          <w:lang w:val="hy-AM"/>
        </w:rPr>
        <w:t>5.1.1 կետի 2-րդ պարբերությունը հանվում է պայմանագրի նախագծից, եթե գնման առարկան չի հանդիսանում շինարարական ծրագիր:</w:t>
      </w:r>
    </w:p>
    <w:p w14:paraId="58F1C098">
      <w:pPr>
        <w:pStyle w:val="36"/>
        <w:rPr>
          <w:rFonts w:asciiTheme="minorHAnsi" w:hAnsiTheme="minorHAnsi"/>
          <w:sz w:val="20"/>
          <w:szCs w:val="20"/>
          <w:lang w:val="hy-AM"/>
        </w:rPr>
      </w:pPr>
    </w:p>
  </w:footnote>
  <w:footnote w:id="19">
    <w:p w14:paraId="4D76627B">
      <w:pPr>
        <w:pStyle w:val="36"/>
        <w:rPr>
          <w:rFonts w:asciiTheme="minorHAnsi" w:hAnsiTheme="minorHAnsi"/>
          <w:sz w:val="20"/>
          <w:szCs w:val="20"/>
          <w:lang w:val="hy-AM"/>
        </w:rPr>
      </w:pPr>
      <w:r>
        <w:rPr>
          <w:rStyle w:val="30"/>
          <w:sz w:val="20"/>
          <w:szCs w:val="20"/>
        </w:rPr>
        <w:footnoteRef/>
      </w:r>
      <w:r>
        <w:rPr>
          <w:sz w:val="20"/>
          <w:szCs w:val="20"/>
          <w:lang w:val="hy-AM"/>
        </w:rPr>
        <w:t xml:space="preserve"> </w:t>
      </w:r>
      <w:r>
        <w:rPr>
          <w:rFonts w:ascii="GHEA Grapalat" w:hAnsi="GHEA Grapalat"/>
          <w:i/>
          <w:sz w:val="16"/>
          <w:lang w:val="hy-AM"/>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0">
    <w:p w14:paraId="51ACEBAA">
      <w:pPr>
        <w:rPr>
          <w:rFonts w:ascii="GHEA Grapalat" w:hAnsi="GHEA Grapalat"/>
          <w:i/>
          <w:sz w:val="16"/>
          <w:lang w:val="hy-AM"/>
        </w:rPr>
      </w:pPr>
      <w:r>
        <w:rPr>
          <w:rStyle w:val="30"/>
        </w:rPr>
        <w:footnoteRef/>
      </w:r>
      <w:r>
        <w:rPr>
          <w:lang w:val="hy-AM"/>
        </w:rPr>
        <w:t xml:space="preserve"> </w:t>
      </w:r>
      <w:r>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71D9B092">
      <w:pPr>
        <w:pStyle w:val="36"/>
        <w:jc w:val="both"/>
        <w:rPr>
          <w:rFonts w:ascii="GHEA Grapalat" w:hAnsi="GHEA Grapalat"/>
          <w:i/>
          <w:sz w:val="16"/>
          <w:lang w:val="hy-AM"/>
        </w:rPr>
      </w:pPr>
      <w:r>
        <w:rPr>
          <w:rStyle w:val="30"/>
          <w:sz w:val="20"/>
          <w:szCs w:val="20"/>
        </w:rPr>
        <w:footnoteRef/>
      </w:r>
      <w:r>
        <w:rPr>
          <w:sz w:val="20"/>
          <w:szCs w:val="20"/>
          <w:lang w:val="hy-AM"/>
        </w:rPr>
        <w:t xml:space="preserve"> </w:t>
      </w:r>
      <w:r>
        <w:rPr>
          <w:rFonts w:ascii="GHEA Grapalat" w:hAnsi="GHEA Grapalat"/>
          <w:i/>
          <w:sz w:val="16"/>
          <w:lang w:val="hy-AM"/>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4757CCBF">
      <w:pPr>
        <w:pStyle w:val="36"/>
        <w:rPr>
          <w:rFonts w:asciiTheme="minorHAnsi" w:hAnsiTheme="minorHAnsi"/>
          <w:sz w:val="20"/>
          <w:szCs w:val="20"/>
          <w:lang w:val="hy-AM" w:eastAsia="ru-RU"/>
        </w:rPr>
      </w:pPr>
      <w:r>
        <w:rPr>
          <w:rFonts w:ascii="GHEA Grapalat" w:hAnsi="GHEA Grapalat"/>
          <w:i/>
          <w:sz w:val="16"/>
          <w:szCs w:val="20"/>
          <w:lang w:val="hy-AM"/>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0E569108">
      <w:pPr>
        <w:pStyle w:val="36"/>
        <w:jc w:val="both"/>
        <w:rPr>
          <w:rFonts w:ascii="Times Armenian" w:hAnsi="Times Armenian"/>
          <w:sz w:val="16"/>
          <w:szCs w:val="16"/>
          <w:lang w:val="hy-AM"/>
        </w:rPr>
      </w:pPr>
      <w:r>
        <w:rPr>
          <w:rStyle w:val="30"/>
          <w:sz w:val="20"/>
          <w:szCs w:val="20"/>
        </w:rPr>
        <w:footnoteRef/>
      </w:r>
      <w:r>
        <w:rPr>
          <w:sz w:val="20"/>
          <w:szCs w:val="20"/>
          <w:lang w:val="hy-AM"/>
        </w:rPr>
        <w:t xml:space="preserve"> </w:t>
      </w:r>
      <w:r>
        <w:rPr>
          <w:rFonts w:ascii="GHEA Grapalat" w:hAnsi="GHEA Grapalat"/>
          <w:i/>
          <w:sz w:val="16"/>
          <w:szCs w:val="20"/>
          <w:lang w:val="hy-AM"/>
        </w:rPr>
        <w:t>Եթե գնման առարկան չի հանդիսանում շինարարական ծրագիր 6.5.1 կետը հանվում է պայմանագրի  նախագծից, իսկ 1.2 կետից հանվում են «և հաստատված նախագծանախահաշվային » բառերը և 6.4 կետից հանվում է 6.5.1 կետին կատարված հղումը:</w:t>
      </w:r>
    </w:p>
    <w:p w14:paraId="2A06AAFC">
      <w:pPr>
        <w:pStyle w:val="36"/>
        <w:rPr>
          <w:rFonts w:asciiTheme="minorHAnsi" w:hAnsiTheme="minorHAnsi"/>
          <w:sz w:val="20"/>
          <w:szCs w:val="20"/>
          <w:lang w:val="hy-AM"/>
        </w:rPr>
      </w:pPr>
    </w:p>
  </w:footnote>
  <w:footnote w:id="23">
    <w:p w14:paraId="5CDA5F89">
      <w:pPr>
        <w:pStyle w:val="36"/>
        <w:jc w:val="both"/>
        <w:rPr>
          <w:rFonts w:ascii="GHEA Grapalat" w:hAnsi="GHEA Grapalat" w:cs="Sylfaen"/>
          <w:i/>
          <w:sz w:val="16"/>
          <w:szCs w:val="16"/>
          <w:lang w:val="hy-AM"/>
        </w:rPr>
      </w:pPr>
      <w:r>
        <w:rPr>
          <w:rStyle w:val="30"/>
          <w:sz w:val="20"/>
          <w:szCs w:val="20"/>
        </w:rPr>
        <w:footnoteRef/>
      </w:r>
      <w:r>
        <w:rPr>
          <w:sz w:val="20"/>
          <w:szCs w:val="20"/>
          <w:lang w:val="hy-AM"/>
        </w:rPr>
        <w:t xml:space="preserve"> </w:t>
      </w:r>
      <w:r>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408FEA61">
      <w:pPr>
        <w:pStyle w:val="36"/>
        <w:rPr>
          <w:rFonts w:asciiTheme="minorHAnsi" w:hAnsiTheme="minorHAnsi"/>
          <w:sz w:val="20"/>
          <w:szCs w:val="20"/>
          <w:lang w:val="hy-AM"/>
        </w:rPr>
      </w:pPr>
    </w:p>
  </w:footnote>
  <w:footnote w:id="24">
    <w:p w14:paraId="6C1F5C62">
      <w:pPr>
        <w:pStyle w:val="36"/>
        <w:rPr>
          <w:rFonts w:asciiTheme="minorHAnsi" w:hAnsiTheme="minorHAnsi"/>
          <w:sz w:val="20"/>
          <w:szCs w:val="20"/>
          <w:lang w:val="zh-CN"/>
        </w:rPr>
      </w:pPr>
      <w:r>
        <w:rPr>
          <w:rStyle w:val="30"/>
          <w:sz w:val="20"/>
          <w:szCs w:val="20"/>
        </w:rPr>
        <w:footnoteRef/>
      </w:r>
      <w:r>
        <w:rPr>
          <w:sz w:val="20"/>
          <w:szCs w:val="20"/>
          <w:vertAlign w:val="superscript"/>
          <w:lang w:val="hy-AM"/>
        </w:rPr>
        <w:t xml:space="preserve"> </w:t>
      </w:r>
      <w:r>
        <w:rPr>
          <w:rFonts w:ascii="GHEA Grapalat" w:hAnsi="GHEA Grapalat"/>
          <w:i/>
          <w:sz w:val="16"/>
          <w:lang w:val="hy-AM"/>
        </w:rPr>
        <w:t xml:space="preserve">Սույն կետը հանվում է պայմանագրից, եթե պայմանագիրը չի իրականացվում </w:t>
      </w:r>
      <w:r>
        <w:rPr>
          <w:rFonts w:ascii="GHEA Grapalat" w:hAnsi="GHEA Grapalat"/>
          <w:i/>
          <w:sz w:val="16"/>
          <w:szCs w:val="20"/>
          <w:lang w:val="hy-AM"/>
        </w:rPr>
        <w:t>ենթակապալի</w:t>
      </w:r>
      <w:r>
        <w:rPr>
          <w:rFonts w:ascii="GHEA Grapalat" w:hAnsi="GHEA Grapalat"/>
          <w:i/>
          <w:sz w:val="16"/>
          <w:lang w:val="hy-AM"/>
        </w:rPr>
        <w:t xml:space="preserve"> պայմանագիր կնքելու միջոցով:</w:t>
      </w:r>
    </w:p>
  </w:footnote>
  <w:footnote w:id="25">
    <w:p w14:paraId="0A2810F1">
      <w:pPr>
        <w:pStyle w:val="36"/>
        <w:rPr>
          <w:rFonts w:asciiTheme="minorHAnsi" w:hAnsiTheme="minorHAnsi"/>
          <w:sz w:val="20"/>
          <w:szCs w:val="20"/>
          <w:lang w:val="hy-AM"/>
        </w:rPr>
      </w:pPr>
      <w:r>
        <w:rPr>
          <w:rStyle w:val="30"/>
          <w:sz w:val="20"/>
          <w:szCs w:val="20"/>
        </w:rPr>
        <w:footnoteRef/>
      </w:r>
      <w:r>
        <w:rPr>
          <w:sz w:val="20"/>
          <w:szCs w:val="20"/>
        </w:rPr>
        <w:t xml:space="preserve"> </w:t>
      </w:r>
      <w:r>
        <w:rPr>
          <w:rFonts w:ascii="GHEA Grapalat" w:hAnsi="GHEA Grapalat"/>
          <w:i/>
          <w:sz w:val="16"/>
          <w:lang w:val="hy-AM"/>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3E1EB269">
      <w:pPr>
        <w:pStyle w:val="36"/>
        <w:rPr>
          <w:rFonts w:asciiTheme="minorHAnsi" w:hAnsiTheme="minorHAnsi"/>
          <w:sz w:val="20"/>
          <w:szCs w:val="20"/>
          <w:lang w:val="zh-CN"/>
        </w:rPr>
      </w:pPr>
      <w:r>
        <w:rPr>
          <w:rStyle w:val="30"/>
          <w:sz w:val="20"/>
          <w:szCs w:val="20"/>
        </w:rPr>
        <w:footnoteRef/>
      </w:r>
      <w:r>
        <w:rPr>
          <w:sz w:val="20"/>
          <w:szCs w:val="20"/>
          <w:lang w:val="hy-AM"/>
        </w:rPr>
        <w:t xml:space="preserve"> </w:t>
      </w:r>
      <w:r>
        <w:rPr>
          <w:rFonts w:ascii="GHEA Grapalat" w:hAnsi="GHEA Grapalat"/>
          <w:i/>
          <w:sz w:val="16"/>
          <w:szCs w:val="20"/>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sz w:val="20"/>
          <w:szCs w:val="20"/>
          <w:lang w:val="hy-AM"/>
        </w:rPr>
        <w:t xml:space="preserve"> </w:t>
      </w:r>
      <w:r>
        <w:rPr>
          <w:rFonts w:ascii="GHEA Grapalat" w:hAnsi="GHEA Grapalat"/>
          <w:i/>
          <w:sz w:val="16"/>
          <w:szCs w:val="20"/>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DF5A58"/>
    <w:multiLevelType w:val="multilevel"/>
    <w:tmpl w:val="06DF5A5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09563C3"/>
    <w:multiLevelType w:val="multilevel"/>
    <w:tmpl w:val="109563C3"/>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224"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3">
    <w:nsid w:val="341A7DD3"/>
    <w:multiLevelType w:val="multilevel"/>
    <w:tmpl w:val="341A7DD3"/>
    <w:lvl w:ilvl="0" w:tentative="0">
      <w:start w:val="1"/>
      <w:numFmt w:val="decimal"/>
      <w:lvlText w:val="%1."/>
      <w:lvlJc w:val="right"/>
      <w:pPr>
        <w:ind w:left="360" w:hanging="360"/>
      </w:pPr>
      <w:rPr>
        <w:rFonts w:ascii="Arial" w:hAnsi="Arial" w:eastAsia="Arial" w:cs="Arial"/>
        <w:b w:val="0"/>
        <w:u w:val="none"/>
      </w:rPr>
    </w:lvl>
    <w:lvl w:ilvl="1" w:tentative="0">
      <w:start w:val="1"/>
      <w:numFmt w:val="decimal"/>
      <w:lvlText w:val="%2)"/>
      <w:lvlJc w:val="left"/>
      <w:pPr>
        <w:ind w:left="810" w:hanging="360"/>
      </w:pPr>
    </w:lvl>
    <w:lvl w:ilvl="2" w:tentative="0">
      <w:start w:val="1"/>
      <w:numFmt w:val="decimal"/>
      <w:lvlText w:val="%1.%2.%3."/>
      <w:lvlJc w:val="right"/>
      <w:pPr>
        <w:ind w:left="2509" w:hanging="180"/>
      </w:pPr>
    </w:lvl>
    <w:lvl w:ilvl="3" w:tentative="0">
      <w:start w:val="1"/>
      <w:numFmt w:val="decimal"/>
      <w:lvlText w:val="%1.%2.%3.%4."/>
      <w:lvlJc w:val="right"/>
      <w:pPr>
        <w:ind w:left="3229" w:hanging="360"/>
      </w:pPr>
    </w:lvl>
    <w:lvl w:ilvl="4" w:tentative="0">
      <w:start w:val="1"/>
      <w:numFmt w:val="decimal"/>
      <w:lvlText w:val="%1.%2.%3.%4.%5."/>
      <w:lvlJc w:val="right"/>
      <w:pPr>
        <w:ind w:left="3949" w:hanging="360"/>
      </w:pPr>
    </w:lvl>
    <w:lvl w:ilvl="5" w:tentative="0">
      <w:start w:val="1"/>
      <w:numFmt w:val="decimal"/>
      <w:lvlText w:val="%1.%2.%3.%4.%5.%6."/>
      <w:lvlJc w:val="right"/>
      <w:pPr>
        <w:ind w:left="4669" w:hanging="180"/>
      </w:pPr>
    </w:lvl>
    <w:lvl w:ilvl="6" w:tentative="0">
      <w:start w:val="1"/>
      <w:numFmt w:val="decimal"/>
      <w:lvlText w:val="%1.%2.%3.%4.%5.%6.%7."/>
      <w:lvlJc w:val="right"/>
      <w:pPr>
        <w:ind w:left="5389" w:hanging="360"/>
      </w:pPr>
    </w:lvl>
    <w:lvl w:ilvl="7" w:tentative="0">
      <w:start w:val="1"/>
      <w:numFmt w:val="decimal"/>
      <w:lvlText w:val="%1.%2.%3.%4.%5.%6.%7.%8."/>
      <w:lvlJc w:val="right"/>
      <w:pPr>
        <w:ind w:left="6109" w:hanging="360"/>
      </w:pPr>
    </w:lvl>
    <w:lvl w:ilvl="8" w:tentative="0">
      <w:start w:val="1"/>
      <w:numFmt w:val="decimal"/>
      <w:lvlText w:val="%1.%2.%3.%4.%5.%6.%7.%8.%9."/>
      <w:lvlJc w:val="right"/>
      <w:pPr>
        <w:ind w:left="6829" w:hanging="180"/>
      </w:pPr>
    </w:lvl>
  </w:abstractNum>
  <w:abstractNum w:abstractNumId="4">
    <w:nsid w:val="35401416"/>
    <w:multiLevelType w:val="multilevel"/>
    <w:tmpl w:val="35401416"/>
    <w:lvl w:ilvl="0" w:tentative="0">
      <w:start w:val="1"/>
      <w:numFmt w:val="decimal"/>
      <w:lvlText w:val="%1"/>
      <w:lvlJc w:val="left"/>
      <w:pPr>
        <w:ind w:left="360" w:hanging="360"/>
      </w:pPr>
      <w:rPr>
        <w:rFonts w:hint="default"/>
      </w:rPr>
    </w:lvl>
    <w:lvl w:ilvl="1" w:tentative="0">
      <w:start w:val="5"/>
      <w:numFmt w:val="decimal"/>
      <w:lvlText w:val="%1.%2"/>
      <w:lvlJc w:val="left"/>
      <w:pPr>
        <w:ind w:left="786" w:hanging="360"/>
      </w:pPr>
      <w:rPr>
        <w:rFonts w:hint="default"/>
      </w:rPr>
    </w:lvl>
    <w:lvl w:ilvl="2" w:tentative="0">
      <w:start w:val="1"/>
      <w:numFmt w:val="decimal"/>
      <w:lvlText w:val="%1.%2.%3"/>
      <w:lvlJc w:val="left"/>
      <w:pPr>
        <w:ind w:left="1572" w:hanging="720"/>
      </w:pPr>
      <w:rPr>
        <w:rFonts w:hint="default"/>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5">
    <w:nsid w:val="3B18569B"/>
    <w:multiLevelType w:val="multilevel"/>
    <w:tmpl w:val="3B18569B"/>
    <w:lvl w:ilvl="0" w:tentative="0">
      <w:start w:val="1"/>
      <w:numFmt w:val="decimal"/>
      <w:lvlText w:val="%1"/>
      <w:lvlJc w:val="left"/>
      <w:pPr>
        <w:ind w:left="1080" w:hanging="1080"/>
      </w:pPr>
      <w:rPr>
        <w:rFonts w:hint="default"/>
      </w:rPr>
    </w:lvl>
    <w:lvl w:ilvl="1" w:tentative="0">
      <w:start w:val="1"/>
      <w:numFmt w:val="decimal"/>
      <w:lvlText w:val="%1.%2"/>
      <w:lvlJc w:val="left"/>
      <w:pPr>
        <w:ind w:left="1788" w:hanging="1080"/>
      </w:pPr>
      <w:rPr>
        <w:rFonts w:hint="default"/>
      </w:rPr>
    </w:lvl>
    <w:lvl w:ilvl="2" w:tentative="0">
      <w:start w:val="1"/>
      <w:numFmt w:val="decimal"/>
      <w:lvlText w:val="%1.%2.%3"/>
      <w:lvlJc w:val="left"/>
      <w:pPr>
        <w:ind w:left="2496" w:hanging="1080"/>
      </w:pPr>
      <w:rPr>
        <w:rFonts w:hint="default"/>
      </w:rPr>
    </w:lvl>
    <w:lvl w:ilvl="3" w:tentative="0">
      <w:start w:val="1"/>
      <w:numFmt w:val="decimal"/>
      <w:lvlText w:val="%1.%2.%3.%4"/>
      <w:lvlJc w:val="left"/>
      <w:pPr>
        <w:ind w:left="3204" w:hanging="1080"/>
      </w:pPr>
      <w:rPr>
        <w:rFonts w:hint="default"/>
      </w:rPr>
    </w:lvl>
    <w:lvl w:ilvl="4" w:tentative="0">
      <w:start w:val="1"/>
      <w:numFmt w:val="decimal"/>
      <w:lvlText w:val="%1.%2.%3.%4.%5"/>
      <w:lvlJc w:val="left"/>
      <w:pPr>
        <w:ind w:left="3912" w:hanging="1080"/>
      </w:pPr>
      <w:rPr>
        <w:rFonts w:hint="default"/>
      </w:rPr>
    </w:lvl>
    <w:lvl w:ilvl="5" w:tentative="0">
      <w:start w:val="1"/>
      <w:numFmt w:val="decimal"/>
      <w:lvlText w:val="%1.%2.%3.%4.%5.%6"/>
      <w:lvlJc w:val="left"/>
      <w:pPr>
        <w:ind w:left="4620" w:hanging="1080"/>
      </w:pPr>
      <w:rPr>
        <w:rFonts w:hint="default"/>
      </w:rPr>
    </w:lvl>
    <w:lvl w:ilvl="6" w:tentative="0">
      <w:start w:val="1"/>
      <w:numFmt w:val="decimal"/>
      <w:lvlText w:val="%1.%2.%3.%4.%5.%6.%7"/>
      <w:lvlJc w:val="left"/>
      <w:pPr>
        <w:ind w:left="5688" w:hanging="1440"/>
      </w:pPr>
      <w:rPr>
        <w:rFonts w:hint="default"/>
      </w:rPr>
    </w:lvl>
    <w:lvl w:ilvl="7" w:tentative="0">
      <w:start w:val="1"/>
      <w:numFmt w:val="decimal"/>
      <w:lvlText w:val="%1.%2.%3.%4.%5.%6.%7.%8"/>
      <w:lvlJc w:val="left"/>
      <w:pPr>
        <w:ind w:left="6396" w:hanging="1440"/>
      </w:pPr>
      <w:rPr>
        <w:rFonts w:hint="default"/>
      </w:rPr>
    </w:lvl>
    <w:lvl w:ilvl="8" w:tentative="0">
      <w:start w:val="1"/>
      <w:numFmt w:val="decimal"/>
      <w:lvlText w:val="%1.%2.%3.%4.%5.%6.%7.%8.%9"/>
      <w:lvlJc w:val="left"/>
      <w:pPr>
        <w:ind w:left="7464" w:hanging="1800"/>
      </w:pPr>
      <w:rPr>
        <w:rFonts w:hint="default"/>
      </w:rPr>
    </w:lvl>
  </w:abstractNum>
  <w:abstractNum w:abstractNumId="6">
    <w:nsid w:val="45FE70BA"/>
    <w:multiLevelType w:val="multilevel"/>
    <w:tmpl w:val="45FE70BA"/>
    <w:lvl w:ilvl="0" w:tentative="0">
      <w:start w:val="2"/>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55D45D5E"/>
    <w:multiLevelType w:val="multilevel"/>
    <w:tmpl w:val="55D45D5E"/>
    <w:lvl w:ilvl="0" w:tentative="0">
      <w:start w:val="1"/>
      <w:numFmt w:val="decimal"/>
      <w:lvlText w:val="%1."/>
      <w:lvlJc w:val="left"/>
      <w:pPr>
        <w:tabs>
          <w:tab w:val="left" w:pos="720"/>
        </w:tabs>
        <w:ind w:left="720" w:hanging="360"/>
      </w:pPr>
      <w:rPr>
        <w:rFonts w:hint="default"/>
        <w:b w:val="0"/>
        <w:sz w:val="24"/>
        <w:szCs w:val="24"/>
      </w:rPr>
    </w:lvl>
    <w:lvl w:ilvl="1" w:tentative="0">
      <w:start w:val="2"/>
      <w:numFmt w:val="decimal"/>
      <w:isLgl/>
      <w:lvlText w:val="%1.%2"/>
      <w:lvlJc w:val="left"/>
      <w:pPr>
        <w:ind w:left="1065" w:hanging="360"/>
      </w:pPr>
      <w:rPr>
        <w:rFonts w:hint="default" w:cs="Arial"/>
        <w:b w:val="0"/>
        <w:sz w:val="24"/>
      </w:rPr>
    </w:lvl>
    <w:lvl w:ilvl="2" w:tentative="0">
      <w:start w:val="1"/>
      <w:numFmt w:val="decimal"/>
      <w:isLgl/>
      <w:lvlText w:val="%1.%2.%3"/>
      <w:lvlJc w:val="left"/>
      <w:pPr>
        <w:ind w:left="1770" w:hanging="720"/>
      </w:pPr>
      <w:rPr>
        <w:rFonts w:hint="default" w:cs="Arial"/>
        <w:b w:val="0"/>
        <w:sz w:val="24"/>
      </w:rPr>
    </w:lvl>
    <w:lvl w:ilvl="3" w:tentative="0">
      <w:start w:val="1"/>
      <w:numFmt w:val="decimal"/>
      <w:isLgl/>
      <w:lvlText w:val="%1.%2.%3.%4"/>
      <w:lvlJc w:val="left"/>
      <w:pPr>
        <w:ind w:left="2115" w:hanging="720"/>
      </w:pPr>
      <w:rPr>
        <w:rFonts w:hint="default" w:cs="Arial"/>
        <w:b w:val="0"/>
        <w:sz w:val="24"/>
      </w:rPr>
    </w:lvl>
    <w:lvl w:ilvl="4" w:tentative="0">
      <w:start w:val="1"/>
      <w:numFmt w:val="decimal"/>
      <w:isLgl/>
      <w:lvlText w:val="%1.%2.%3.%4.%5"/>
      <w:lvlJc w:val="left"/>
      <w:pPr>
        <w:ind w:left="2820" w:hanging="1080"/>
      </w:pPr>
      <w:rPr>
        <w:rFonts w:hint="default" w:cs="Arial"/>
        <w:b w:val="0"/>
        <w:sz w:val="24"/>
      </w:rPr>
    </w:lvl>
    <w:lvl w:ilvl="5" w:tentative="0">
      <w:start w:val="1"/>
      <w:numFmt w:val="decimal"/>
      <w:isLgl/>
      <w:lvlText w:val="%1.%2.%3.%4.%5.%6"/>
      <w:lvlJc w:val="left"/>
      <w:pPr>
        <w:ind w:left="3165" w:hanging="1080"/>
      </w:pPr>
      <w:rPr>
        <w:rFonts w:hint="default" w:cs="Arial"/>
        <w:b w:val="0"/>
        <w:sz w:val="24"/>
      </w:rPr>
    </w:lvl>
    <w:lvl w:ilvl="6" w:tentative="0">
      <w:start w:val="1"/>
      <w:numFmt w:val="decimal"/>
      <w:isLgl/>
      <w:lvlText w:val="%1.%2.%3.%4.%5.%6.%7"/>
      <w:lvlJc w:val="left"/>
      <w:pPr>
        <w:ind w:left="3870" w:hanging="1440"/>
      </w:pPr>
      <w:rPr>
        <w:rFonts w:hint="default" w:cs="Arial"/>
        <w:b w:val="0"/>
        <w:sz w:val="24"/>
      </w:rPr>
    </w:lvl>
    <w:lvl w:ilvl="7" w:tentative="0">
      <w:start w:val="1"/>
      <w:numFmt w:val="decimal"/>
      <w:isLgl/>
      <w:lvlText w:val="%1.%2.%3.%4.%5.%6.%7.%8"/>
      <w:lvlJc w:val="left"/>
      <w:pPr>
        <w:ind w:left="4215" w:hanging="1440"/>
      </w:pPr>
      <w:rPr>
        <w:rFonts w:hint="default" w:cs="Arial"/>
        <w:b w:val="0"/>
        <w:sz w:val="24"/>
      </w:rPr>
    </w:lvl>
    <w:lvl w:ilvl="8" w:tentative="0">
      <w:start w:val="1"/>
      <w:numFmt w:val="decimal"/>
      <w:isLgl/>
      <w:lvlText w:val="%1.%2.%3.%4.%5.%6.%7.%8.%9"/>
      <w:lvlJc w:val="left"/>
      <w:pPr>
        <w:ind w:left="4920" w:hanging="1800"/>
      </w:pPr>
      <w:rPr>
        <w:rFonts w:hint="default" w:cs="Arial"/>
        <w:b w:val="0"/>
        <w:sz w:val="24"/>
      </w:rPr>
    </w:lvl>
  </w:abstractNum>
  <w:abstractNum w:abstractNumId="8">
    <w:nsid w:val="565B3412"/>
    <w:multiLevelType w:val="multilevel"/>
    <w:tmpl w:val="565B341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585C0ED8"/>
    <w:multiLevelType w:val="multilevel"/>
    <w:tmpl w:val="585C0ED8"/>
    <w:lvl w:ilvl="0" w:tentative="0">
      <w:start w:val="1"/>
      <w:numFmt w:val="decimal"/>
      <w:lvlText w:val="%1."/>
      <w:lvlJc w:val="left"/>
      <w:pPr>
        <w:tabs>
          <w:tab w:val="left" w:pos="720"/>
        </w:tabs>
        <w:ind w:left="720" w:hanging="360"/>
      </w:pPr>
    </w:lvl>
    <w:lvl w:ilvl="1" w:tentative="0">
      <w:start w:val="0"/>
      <w:numFmt w:val="none"/>
      <w:lvlText w:val=""/>
      <w:lvlJc w:val="left"/>
      <w:pPr>
        <w:tabs>
          <w:tab w:val="left" w:pos="360"/>
        </w:tabs>
      </w:pPr>
    </w:lvl>
    <w:lvl w:ilvl="2" w:tentative="0">
      <w:start w:val="0"/>
      <w:numFmt w:val="none"/>
      <w:lvlText w:val=""/>
      <w:lvlJc w:val="left"/>
      <w:pPr>
        <w:tabs>
          <w:tab w:val="left" w:pos="360"/>
        </w:tabs>
      </w:pPr>
    </w:lvl>
    <w:lvl w:ilvl="3" w:tentative="0">
      <w:start w:val="0"/>
      <w:numFmt w:val="none"/>
      <w:lvlText w:val=""/>
      <w:lvlJc w:val="left"/>
      <w:pPr>
        <w:tabs>
          <w:tab w:val="left" w:pos="360"/>
        </w:tabs>
      </w:pPr>
    </w:lvl>
    <w:lvl w:ilvl="4" w:tentative="0">
      <w:start w:val="0"/>
      <w:numFmt w:val="none"/>
      <w:lvlText w:val=""/>
      <w:lvlJc w:val="left"/>
      <w:pPr>
        <w:tabs>
          <w:tab w:val="left" w:pos="360"/>
        </w:tabs>
      </w:pPr>
    </w:lvl>
    <w:lvl w:ilvl="5" w:tentative="0">
      <w:start w:val="0"/>
      <w:numFmt w:val="none"/>
      <w:lvlText w:val=""/>
      <w:lvlJc w:val="left"/>
      <w:pPr>
        <w:tabs>
          <w:tab w:val="left" w:pos="360"/>
        </w:tabs>
      </w:pPr>
    </w:lvl>
    <w:lvl w:ilvl="6" w:tentative="0">
      <w:start w:val="0"/>
      <w:numFmt w:val="none"/>
      <w:lvlText w:val=""/>
      <w:lvlJc w:val="left"/>
      <w:pPr>
        <w:tabs>
          <w:tab w:val="left" w:pos="360"/>
        </w:tabs>
      </w:pPr>
    </w:lvl>
    <w:lvl w:ilvl="7" w:tentative="0">
      <w:start w:val="0"/>
      <w:numFmt w:val="none"/>
      <w:lvlText w:val=""/>
      <w:lvlJc w:val="left"/>
      <w:pPr>
        <w:tabs>
          <w:tab w:val="left" w:pos="360"/>
        </w:tabs>
      </w:pPr>
    </w:lvl>
    <w:lvl w:ilvl="8" w:tentative="0">
      <w:start w:val="0"/>
      <w:numFmt w:val="none"/>
      <w:lvlText w:val=""/>
      <w:lvlJc w:val="left"/>
      <w:pPr>
        <w:tabs>
          <w:tab w:val="left" w:pos="360"/>
        </w:tabs>
      </w:pPr>
    </w:lvl>
  </w:abstractNum>
  <w:num w:numId="1">
    <w:abstractNumId w:val="7"/>
  </w:num>
  <w:num w:numId="2">
    <w:abstractNumId w:val="8"/>
  </w:num>
  <w:num w:numId="3">
    <w:abstractNumId w:val="0"/>
  </w:num>
  <w:num w:numId="4">
    <w:abstractNumId w:val="2"/>
  </w:num>
  <w:num w:numId="5">
    <w:abstractNumId w:val="3"/>
  </w:num>
  <w:num w:numId="6">
    <w:abstractNumId w:val="9"/>
    <w:lvlOverride w:ilvl="0">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Inesa Kocharyan">
    <w15:presenceInfo w15:providerId="None" w15:userId="Inesa Kocharyan"/>
  </w15:person>
  <w15:person w15:author="Sergey Shahnazaryan">
    <w15:presenceInfo w15:providerId="None" w15:userId="Sergey Shahnaz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characterSpacingControl w:val="doNotCompress"/>
  <w:footnotePr>
    <w:pos w:val="beneathText"/>
    <w:footnote w:id="54"/>
    <w:footnote w:id="55"/>
  </w:footnotePr>
  <w:endnotePr>
    <w:pos w:val="sectEnd"/>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07E7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3430"/>
    <w:rsid w:val="000735B0"/>
    <w:rsid w:val="00073A04"/>
    <w:rsid w:val="00073A09"/>
    <w:rsid w:val="00073B50"/>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0DE"/>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882"/>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32"/>
    <w:rsid w:val="001159FA"/>
    <w:rsid w:val="0011611E"/>
    <w:rsid w:val="00116E47"/>
    <w:rsid w:val="00117020"/>
    <w:rsid w:val="00117964"/>
    <w:rsid w:val="00117DAA"/>
    <w:rsid w:val="00120F8A"/>
    <w:rsid w:val="001242C4"/>
    <w:rsid w:val="00124461"/>
    <w:rsid w:val="00125209"/>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5EA2"/>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86CA0"/>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0D37"/>
    <w:rsid w:val="00201683"/>
    <w:rsid w:val="002017CB"/>
    <w:rsid w:val="00201993"/>
    <w:rsid w:val="00201D81"/>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0B20"/>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9A8"/>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4445"/>
    <w:rsid w:val="00325546"/>
    <w:rsid w:val="003257F0"/>
    <w:rsid w:val="003259C5"/>
    <w:rsid w:val="00325CC0"/>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09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0EA"/>
    <w:rsid w:val="003F6CF8"/>
    <w:rsid w:val="003F79B4"/>
    <w:rsid w:val="003F7B41"/>
    <w:rsid w:val="0040112D"/>
    <w:rsid w:val="00401BA5"/>
    <w:rsid w:val="004021AA"/>
    <w:rsid w:val="00402941"/>
    <w:rsid w:val="00402AD9"/>
    <w:rsid w:val="00403109"/>
    <w:rsid w:val="00403F55"/>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1E32"/>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493E"/>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1D6F"/>
    <w:rsid w:val="005230A8"/>
    <w:rsid w:val="00523563"/>
    <w:rsid w:val="005236FD"/>
    <w:rsid w:val="00524982"/>
    <w:rsid w:val="00524995"/>
    <w:rsid w:val="00524DDF"/>
    <w:rsid w:val="00524EFA"/>
    <w:rsid w:val="005250B5"/>
    <w:rsid w:val="0052546C"/>
    <w:rsid w:val="00525BD2"/>
    <w:rsid w:val="00526F5F"/>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3F7A"/>
    <w:rsid w:val="00564FB7"/>
    <w:rsid w:val="00565200"/>
    <w:rsid w:val="00565307"/>
    <w:rsid w:val="0056625A"/>
    <w:rsid w:val="00567040"/>
    <w:rsid w:val="005670AA"/>
    <w:rsid w:val="005716B8"/>
    <w:rsid w:val="00571702"/>
    <w:rsid w:val="00571F29"/>
    <w:rsid w:val="005739AB"/>
    <w:rsid w:val="005754F7"/>
    <w:rsid w:val="0057568F"/>
    <w:rsid w:val="00575C75"/>
    <w:rsid w:val="00576F5F"/>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0646"/>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77F8E"/>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12B"/>
    <w:rsid w:val="006A6D19"/>
    <w:rsid w:val="006B0116"/>
    <w:rsid w:val="006B0566"/>
    <w:rsid w:val="006B18BF"/>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1F6C"/>
    <w:rsid w:val="007224D2"/>
    <w:rsid w:val="00722665"/>
    <w:rsid w:val="00723462"/>
    <w:rsid w:val="007248F1"/>
    <w:rsid w:val="00725ED3"/>
    <w:rsid w:val="007268F5"/>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20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C53"/>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0A3"/>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6320"/>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325"/>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409F"/>
    <w:rsid w:val="009C6103"/>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0CB"/>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25D"/>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4874"/>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3388"/>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60B8"/>
    <w:rsid w:val="00AC743C"/>
    <w:rsid w:val="00AC7A2E"/>
    <w:rsid w:val="00AD0AB3"/>
    <w:rsid w:val="00AD0BEB"/>
    <w:rsid w:val="00AD1BFE"/>
    <w:rsid w:val="00AD305B"/>
    <w:rsid w:val="00AD3483"/>
    <w:rsid w:val="00AD34C9"/>
    <w:rsid w:val="00AD365E"/>
    <w:rsid w:val="00AD522C"/>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604"/>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349"/>
    <w:rsid w:val="00BC0BAC"/>
    <w:rsid w:val="00BC0C4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5E3"/>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163"/>
    <w:rsid w:val="00C84419"/>
    <w:rsid w:val="00C84610"/>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04"/>
    <w:rsid w:val="00CC518E"/>
    <w:rsid w:val="00CC73F0"/>
    <w:rsid w:val="00CC7693"/>
    <w:rsid w:val="00CD043A"/>
    <w:rsid w:val="00CD3548"/>
    <w:rsid w:val="00CD4190"/>
    <w:rsid w:val="00CD435C"/>
    <w:rsid w:val="00CD43C8"/>
    <w:rsid w:val="00CD4898"/>
    <w:rsid w:val="00CD57A9"/>
    <w:rsid w:val="00CE0D95"/>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4"/>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0570"/>
    <w:rsid w:val="00D707A6"/>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362F"/>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BE"/>
    <w:rsid w:val="00DD5CF9"/>
    <w:rsid w:val="00DD66E7"/>
    <w:rsid w:val="00DD6FDA"/>
    <w:rsid w:val="00DE1323"/>
    <w:rsid w:val="00DE134D"/>
    <w:rsid w:val="00DE1C00"/>
    <w:rsid w:val="00DE1C57"/>
    <w:rsid w:val="00DE26E4"/>
    <w:rsid w:val="00DE3538"/>
    <w:rsid w:val="00DE3C28"/>
    <w:rsid w:val="00DE4085"/>
    <w:rsid w:val="00DE4886"/>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57B16"/>
    <w:rsid w:val="00E6008B"/>
    <w:rsid w:val="00E6044F"/>
    <w:rsid w:val="00E60526"/>
    <w:rsid w:val="00E61E2C"/>
    <w:rsid w:val="00E6367A"/>
    <w:rsid w:val="00E638A9"/>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DBB"/>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4F9"/>
    <w:rsid w:val="00F5653D"/>
    <w:rsid w:val="00F5790E"/>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CDE"/>
    <w:rsid w:val="00F70E55"/>
    <w:rsid w:val="00F73CAB"/>
    <w:rsid w:val="00F743B3"/>
    <w:rsid w:val="00F7451F"/>
    <w:rsid w:val="00F7467F"/>
    <w:rsid w:val="00F74984"/>
    <w:rsid w:val="00F7548C"/>
    <w:rsid w:val="00F7609B"/>
    <w:rsid w:val="00F8049A"/>
    <w:rsid w:val="00F825AC"/>
    <w:rsid w:val="00F82623"/>
    <w:rsid w:val="00F82F64"/>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1956"/>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 w:val="6646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name="annotation text"/>
    <w:lsdException w:qFormat="1" w:unhideWhenUsed="0" w:uiPriority="0" w:semiHidden="0" w:name="header"/>
    <w:lsdException w:qFormat="1" w:unhideWhenUsed="0" w:uiPriority="0"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name="annotation reference"/>
    <w:lsdException w:unhideWhenUsed="0" w:uiPriority="0" w:semiHidden="0" w:name="line number"/>
    <w:lsdException w:qFormat="1" w:unhideWhenUsed="0" w:uiPriority="0" w:semiHidden="0" w:name="page number"/>
    <w:lsdException w:unhideWhenUsed="0" w:uiPriority="0" w:name="endnote reference"/>
    <w:lsdException w:unhideWhenUsed="0" w:uiPriority="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qFormat="1" w:unhideWhenUsed="0" w:uiPriority="34"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link w:val="41"/>
    <w:qFormat/>
    <w:uiPriority w:val="0"/>
    <w:pPr>
      <w:keepNext/>
      <w:jc w:val="center"/>
      <w:outlineLvl w:val="0"/>
    </w:pPr>
    <w:rPr>
      <w:rFonts w:ascii="Arial Armenian" w:hAnsi="Arial Armenian"/>
      <w:sz w:val="28"/>
      <w:szCs w:val="20"/>
      <w:lang w:eastAsia="ru-RU"/>
    </w:rPr>
  </w:style>
  <w:style w:type="paragraph" w:styleId="3">
    <w:name w:val="heading 2"/>
    <w:basedOn w:val="1"/>
    <w:next w:val="1"/>
    <w:link w:val="58"/>
    <w:qFormat/>
    <w:uiPriority w:val="0"/>
    <w:pPr>
      <w:keepNext/>
      <w:jc w:val="both"/>
      <w:outlineLvl w:val="1"/>
    </w:pPr>
    <w:rPr>
      <w:rFonts w:ascii="Arial LatArm" w:hAnsi="Arial LatArm"/>
      <w:b/>
      <w:color w:val="0000FF"/>
      <w:sz w:val="20"/>
      <w:szCs w:val="20"/>
      <w:lang w:eastAsia="ru-RU"/>
    </w:rPr>
  </w:style>
  <w:style w:type="paragraph" w:styleId="4">
    <w:name w:val="heading 3"/>
    <w:basedOn w:val="1"/>
    <w:next w:val="1"/>
    <w:link w:val="42"/>
    <w:qFormat/>
    <w:uiPriority w:val="0"/>
    <w:pPr>
      <w:keepNext/>
      <w:spacing w:line="360" w:lineRule="auto"/>
      <w:jc w:val="center"/>
      <w:outlineLvl w:val="2"/>
    </w:pPr>
    <w:rPr>
      <w:rFonts w:ascii="Arial LatArm" w:hAnsi="Arial LatArm"/>
      <w:i/>
      <w:sz w:val="20"/>
      <w:szCs w:val="20"/>
      <w:lang w:val="en-AU"/>
    </w:rPr>
  </w:style>
  <w:style w:type="paragraph" w:styleId="5">
    <w:name w:val="heading 4"/>
    <w:basedOn w:val="1"/>
    <w:next w:val="1"/>
    <w:link w:val="60"/>
    <w:qFormat/>
    <w:uiPriority w:val="0"/>
    <w:pPr>
      <w:keepNext/>
      <w:outlineLvl w:val="3"/>
    </w:pPr>
    <w:rPr>
      <w:rFonts w:ascii="Arial LatArm" w:hAnsi="Arial LatArm"/>
      <w:i/>
      <w:sz w:val="18"/>
      <w:szCs w:val="20"/>
    </w:rPr>
  </w:style>
  <w:style w:type="paragraph" w:styleId="6">
    <w:name w:val="heading 5"/>
    <w:basedOn w:val="1"/>
    <w:next w:val="1"/>
    <w:link w:val="61"/>
    <w:qFormat/>
    <w:uiPriority w:val="0"/>
    <w:pPr>
      <w:keepNext/>
      <w:jc w:val="center"/>
      <w:outlineLvl w:val="4"/>
    </w:pPr>
    <w:rPr>
      <w:rFonts w:ascii="Arial LatArm" w:hAnsi="Arial LatArm"/>
      <w:b/>
      <w:sz w:val="26"/>
      <w:szCs w:val="20"/>
      <w:lang w:eastAsia="ru-RU"/>
    </w:rPr>
  </w:style>
  <w:style w:type="paragraph" w:styleId="7">
    <w:name w:val="heading 6"/>
    <w:basedOn w:val="1"/>
    <w:next w:val="1"/>
    <w:link w:val="62"/>
    <w:qFormat/>
    <w:uiPriority w:val="0"/>
    <w:pPr>
      <w:keepNext/>
      <w:outlineLvl w:val="5"/>
    </w:pPr>
    <w:rPr>
      <w:rFonts w:ascii="Arial LatArm" w:hAnsi="Arial LatArm"/>
      <w:b/>
      <w:color w:val="000000"/>
      <w:sz w:val="22"/>
      <w:szCs w:val="20"/>
      <w:lang w:eastAsia="ru-RU"/>
    </w:rPr>
  </w:style>
  <w:style w:type="paragraph" w:styleId="8">
    <w:name w:val="heading 7"/>
    <w:basedOn w:val="1"/>
    <w:next w:val="1"/>
    <w:link w:val="43"/>
    <w:qFormat/>
    <w:uiPriority w:val="0"/>
    <w:pPr>
      <w:keepNext/>
      <w:ind w:left="-66"/>
      <w:jc w:val="center"/>
      <w:outlineLvl w:val="6"/>
    </w:pPr>
    <w:rPr>
      <w:rFonts w:ascii="Times Armenian" w:hAnsi="Times Armenian"/>
      <w:b/>
      <w:sz w:val="20"/>
      <w:szCs w:val="20"/>
      <w:lang w:val="hy-AM" w:eastAsia="ru-RU"/>
    </w:rPr>
  </w:style>
  <w:style w:type="paragraph" w:styleId="9">
    <w:name w:val="heading 8"/>
    <w:basedOn w:val="1"/>
    <w:next w:val="1"/>
    <w:link w:val="44"/>
    <w:qFormat/>
    <w:uiPriority w:val="0"/>
    <w:pPr>
      <w:keepNext/>
      <w:outlineLvl w:val="7"/>
    </w:pPr>
    <w:rPr>
      <w:rFonts w:ascii="Times Armenian" w:hAnsi="Times Armenian"/>
      <w:i/>
      <w:sz w:val="20"/>
      <w:szCs w:val="20"/>
      <w:lang w:val="nl-NL" w:eastAsia="zh-CN"/>
    </w:rPr>
  </w:style>
  <w:style w:type="paragraph" w:styleId="10">
    <w:name w:val="heading 9"/>
    <w:basedOn w:val="1"/>
    <w:next w:val="1"/>
    <w:link w:val="65"/>
    <w:qFormat/>
    <w:uiPriority w:val="0"/>
    <w:pPr>
      <w:keepNext/>
      <w:jc w:val="center"/>
      <w:outlineLvl w:val="8"/>
    </w:pPr>
    <w:rPr>
      <w:rFonts w:ascii="Times Armenian" w:hAnsi="Times Armenian"/>
      <w:b/>
      <w:color w:val="000000"/>
      <w:sz w:val="22"/>
      <w:szCs w:val="20"/>
      <w:lang w:val="pt-BR" w:eastAsia="ru-RU"/>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49"/>
    <w:qFormat/>
    <w:uiPriority w:val="0"/>
    <w:rPr>
      <w:rFonts w:ascii="Tahoma" w:hAnsi="Tahoma"/>
      <w:sz w:val="16"/>
      <w:szCs w:val="16"/>
      <w:lang w:val="zh-CN" w:eastAsia="zh-CN"/>
    </w:rPr>
  </w:style>
  <w:style w:type="paragraph" w:styleId="14">
    <w:name w:val="Block Text"/>
    <w:basedOn w:val="1"/>
    <w:uiPriority w:val="0"/>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styleId="15">
    <w:name w:val="Body Text"/>
    <w:basedOn w:val="1"/>
    <w:link w:val="51"/>
    <w:qFormat/>
    <w:uiPriority w:val="0"/>
    <w:pPr>
      <w:spacing w:after="120"/>
    </w:pPr>
  </w:style>
  <w:style w:type="paragraph" w:styleId="16">
    <w:name w:val="Body Text 2"/>
    <w:basedOn w:val="1"/>
    <w:link w:val="68"/>
    <w:qFormat/>
    <w:uiPriority w:val="0"/>
    <w:pPr>
      <w:tabs>
        <w:tab w:val="left" w:pos="720"/>
      </w:tabs>
      <w:spacing w:line="360" w:lineRule="auto"/>
    </w:pPr>
    <w:rPr>
      <w:rFonts w:ascii="Arial LatArm" w:hAnsi="Arial LatArm"/>
      <w:sz w:val="20"/>
      <w:szCs w:val="20"/>
    </w:rPr>
  </w:style>
  <w:style w:type="paragraph" w:styleId="17">
    <w:name w:val="Body Text 3"/>
    <w:basedOn w:val="1"/>
    <w:link w:val="70"/>
    <w:qFormat/>
    <w:uiPriority w:val="0"/>
    <w:pPr>
      <w:jc w:val="both"/>
    </w:pPr>
    <w:rPr>
      <w:rFonts w:ascii="Arial LatArm" w:hAnsi="Arial LatArm"/>
      <w:sz w:val="20"/>
      <w:szCs w:val="20"/>
      <w:lang w:eastAsia="ru-RU"/>
    </w:rPr>
  </w:style>
  <w:style w:type="paragraph" w:styleId="18">
    <w:name w:val="Body Text Indent"/>
    <w:basedOn w:val="1"/>
    <w:link w:val="45"/>
    <w:qFormat/>
    <w:uiPriority w:val="0"/>
    <w:pPr>
      <w:spacing w:line="360" w:lineRule="auto"/>
      <w:ind w:firstLine="720"/>
      <w:jc w:val="both"/>
    </w:pPr>
    <w:rPr>
      <w:rFonts w:ascii="Arial LatArm" w:hAnsi="Arial LatArm"/>
      <w:i/>
      <w:sz w:val="20"/>
      <w:szCs w:val="20"/>
      <w:lang w:val="en-AU"/>
    </w:rPr>
  </w:style>
  <w:style w:type="paragraph" w:styleId="19">
    <w:name w:val="Body Text Indent 2"/>
    <w:basedOn w:val="1"/>
    <w:link w:val="67"/>
    <w:qFormat/>
    <w:uiPriority w:val="0"/>
    <w:pPr>
      <w:spacing w:line="360" w:lineRule="auto"/>
      <w:ind w:firstLine="540"/>
      <w:jc w:val="both"/>
    </w:pPr>
    <w:rPr>
      <w:rFonts w:ascii="Baltica" w:hAnsi="Baltica"/>
      <w:sz w:val="20"/>
      <w:szCs w:val="20"/>
      <w:lang w:val="af-ZA"/>
    </w:rPr>
  </w:style>
  <w:style w:type="paragraph" w:styleId="20">
    <w:name w:val="Body Text Indent 3"/>
    <w:basedOn w:val="1"/>
    <w:link w:val="111"/>
    <w:qFormat/>
    <w:uiPriority w:val="0"/>
    <w:pPr>
      <w:spacing w:line="360" w:lineRule="auto"/>
      <w:ind w:firstLine="567"/>
      <w:jc w:val="both"/>
    </w:pPr>
    <w:rPr>
      <w:rFonts w:ascii="Times Armenian" w:hAnsi="Times Armenian"/>
      <w:sz w:val="20"/>
      <w:szCs w:val="20"/>
    </w:rPr>
  </w:style>
  <w:style w:type="character" w:styleId="21">
    <w:name w:val="annotation reference"/>
    <w:semiHidden/>
    <w:uiPriority w:val="0"/>
    <w:rPr>
      <w:sz w:val="16"/>
      <w:szCs w:val="16"/>
    </w:rPr>
  </w:style>
  <w:style w:type="paragraph" w:styleId="22">
    <w:name w:val="annotation text"/>
    <w:basedOn w:val="1"/>
    <w:link w:val="113"/>
    <w:semiHidden/>
    <w:uiPriority w:val="0"/>
    <w:rPr>
      <w:rFonts w:ascii="Times Armenian" w:hAnsi="Times Armenian"/>
      <w:sz w:val="20"/>
      <w:szCs w:val="20"/>
      <w:lang w:eastAsia="ru-RU"/>
    </w:rPr>
  </w:style>
  <w:style w:type="paragraph" w:styleId="23">
    <w:name w:val="annotation subject"/>
    <w:basedOn w:val="22"/>
    <w:next w:val="22"/>
    <w:link w:val="114"/>
    <w:semiHidden/>
    <w:uiPriority w:val="0"/>
    <w:rPr>
      <w:b/>
      <w:bCs/>
    </w:rPr>
  </w:style>
  <w:style w:type="paragraph" w:styleId="24">
    <w:name w:val="Document Map"/>
    <w:basedOn w:val="1"/>
    <w:link w:val="116"/>
    <w:semiHidden/>
    <w:uiPriority w:val="0"/>
    <w:pPr>
      <w:shd w:val="clear" w:color="auto" w:fill="000080"/>
    </w:pPr>
    <w:rPr>
      <w:rFonts w:ascii="Tahoma" w:hAnsi="Tahoma" w:cs="Tahoma"/>
      <w:sz w:val="20"/>
      <w:szCs w:val="20"/>
      <w:lang w:eastAsia="ru-RU"/>
    </w:rPr>
  </w:style>
  <w:style w:type="character" w:styleId="25">
    <w:name w:val="Emphasis"/>
    <w:qFormat/>
    <w:uiPriority w:val="0"/>
    <w:rPr>
      <w:i/>
      <w:iCs/>
    </w:rPr>
  </w:style>
  <w:style w:type="character" w:styleId="26">
    <w:name w:val="endnote reference"/>
    <w:semiHidden/>
    <w:uiPriority w:val="0"/>
    <w:rPr>
      <w:vertAlign w:val="superscript"/>
    </w:rPr>
  </w:style>
  <w:style w:type="paragraph" w:styleId="27">
    <w:name w:val="endnote text"/>
    <w:basedOn w:val="1"/>
    <w:link w:val="115"/>
    <w:semiHidden/>
    <w:uiPriority w:val="0"/>
    <w:rPr>
      <w:rFonts w:ascii="Times Armenian" w:hAnsi="Times Armenian"/>
      <w:sz w:val="20"/>
      <w:szCs w:val="20"/>
      <w:lang w:eastAsia="ru-RU"/>
    </w:rPr>
  </w:style>
  <w:style w:type="character" w:styleId="28">
    <w:name w:val="FollowedHyperlink"/>
    <w:uiPriority w:val="0"/>
    <w:rPr>
      <w:color w:val="800080"/>
      <w:u w:val="single"/>
    </w:rPr>
  </w:style>
  <w:style w:type="paragraph" w:styleId="29">
    <w:name w:val="footer"/>
    <w:basedOn w:val="1"/>
    <w:link w:val="46"/>
    <w:qFormat/>
    <w:uiPriority w:val="0"/>
    <w:pPr>
      <w:tabs>
        <w:tab w:val="center" w:pos="4320"/>
        <w:tab w:val="right" w:pos="8640"/>
      </w:tabs>
    </w:pPr>
    <w:rPr>
      <w:sz w:val="20"/>
      <w:szCs w:val="20"/>
    </w:rPr>
  </w:style>
  <w:style w:type="character" w:styleId="30">
    <w:name w:val="footnote reference"/>
    <w:semiHidden/>
    <w:qFormat/>
    <w:uiPriority w:val="0"/>
    <w:rPr>
      <w:vertAlign w:val="superscript"/>
    </w:rPr>
  </w:style>
  <w:style w:type="paragraph" w:styleId="31">
    <w:name w:val="footnote text"/>
    <w:basedOn w:val="1"/>
    <w:link w:val="107"/>
    <w:semiHidden/>
    <w:qFormat/>
    <w:uiPriority w:val="0"/>
    <w:rPr>
      <w:rFonts w:ascii="Times Armenian" w:hAnsi="Times Armenian"/>
      <w:sz w:val="20"/>
      <w:szCs w:val="20"/>
      <w:lang w:val="zh-CN" w:eastAsia="ru-RU"/>
    </w:rPr>
  </w:style>
  <w:style w:type="paragraph" w:styleId="32">
    <w:name w:val="header"/>
    <w:basedOn w:val="1"/>
    <w:link w:val="69"/>
    <w:qFormat/>
    <w:uiPriority w:val="0"/>
    <w:pPr>
      <w:tabs>
        <w:tab w:val="center" w:pos="4153"/>
        <w:tab w:val="right" w:pos="8306"/>
      </w:tabs>
    </w:pPr>
    <w:rPr>
      <w:sz w:val="20"/>
      <w:szCs w:val="20"/>
      <w:lang w:val="en-AU" w:eastAsia="ru-RU"/>
    </w:rPr>
  </w:style>
  <w:style w:type="character" w:styleId="33">
    <w:name w:val="Hyperlink"/>
    <w:qFormat/>
    <w:uiPriority w:val="0"/>
    <w:rPr>
      <w:color w:val="0000FF"/>
      <w:u w:val="single"/>
    </w:rPr>
  </w:style>
  <w:style w:type="paragraph" w:styleId="34">
    <w:name w:val="index 1"/>
    <w:basedOn w:val="1"/>
    <w:next w:val="1"/>
    <w:autoRedefine/>
    <w:semiHidden/>
    <w:qFormat/>
    <w:uiPriority w:val="0"/>
    <w:pPr>
      <w:ind w:left="240" w:hanging="240"/>
    </w:pPr>
  </w:style>
  <w:style w:type="paragraph" w:styleId="35">
    <w:name w:val="index heading"/>
    <w:basedOn w:val="1"/>
    <w:next w:val="34"/>
    <w:semiHidden/>
    <w:qFormat/>
    <w:uiPriority w:val="0"/>
    <w:rPr>
      <w:sz w:val="20"/>
      <w:szCs w:val="20"/>
      <w:lang w:val="en-AU" w:eastAsia="ru-RU"/>
    </w:rPr>
  </w:style>
  <w:style w:type="paragraph" w:styleId="36">
    <w:name w:val="Normal (Web)"/>
    <w:basedOn w:val="1"/>
    <w:qFormat/>
    <w:uiPriority w:val="34"/>
    <w:pPr>
      <w:spacing w:before="100" w:beforeAutospacing="1" w:after="100" w:afterAutospacing="1"/>
    </w:pPr>
  </w:style>
  <w:style w:type="character" w:styleId="37">
    <w:name w:val="page number"/>
    <w:basedOn w:val="11"/>
    <w:qFormat/>
    <w:uiPriority w:val="0"/>
  </w:style>
  <w:style w:type="character" w:styleId="38">
    <w:name w:val="Strong"/>
    <w:qFormat/>
    <w:uiPriority w:val="22"/>
    <w:rPr>
      <w:b/>
      <w:bCs/>
    </w:rPr>
  </w:style>
  <w:style w:type="table" w:styleId="39">
    <w:name w:val="Table Grid"/>
    <w:basedOn w:val="12"/>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40">
    <w:name w:val="Title"/>
    <w:basedOn w:val="1"/>
    <w:link w:val="52"/>
    <w:qFormat/>
    <w:uiPriority w:val="0"/>
    <w:pPr>
      <w:jc w:val="center"/>
    </w:pPr>
    <w:rPr>
      <w:rFonts w:ascii="Arial Armenian" w:hAnsi="Arial Armenian"/>
      <w:szCs w:val="20"/>
    </w:rPr>
  </w:style>
  <w:style w:type="character" w:customStyle="1" w:styleId="41">
    <w:name w:val="Заголовок 1 Знак"/>
    <w:link w:val="2"/>
    <w:qFormat/>
    <w:uiPriority w:val="0"/>
    <w:rPr>
      <w:rFonts w:ascii="Arial Armenian" w:hAnsi="Arial Armenian"/>
      <w:sz w:val="28"/>
      <w:lang w:val="en-US" w:eastAsia="ru-RU" w:bidi="ar-SA"/>
    </w:rPr>
  </w:style>
  <w:style w:type="character" w:customStyle="1" w:styleId="42">
    <w:name w:val="Заголовок 3 Знак"/>
    <w:link w:val="4"/>
    <w:qFormat/>
    <w:uiPriority w:val="0"/>
    <w:rPr>
      <w:rFonts w:ascii="Arial LatArm" w:hAnsi="Arial LatArm"/>
      <w:i/>
      <w:lang w:val="en-AU" w:eastAsia="en-US" w:bidi="ar-SA"/>
    </w:rPr>
  </w:style>
  <w:style w:type="character" w:customStyle="1" w:styleId="43">
    <w:name w:val="Заголовок 7 Знак"/>
    <w:link w:val="8"/>
    <w:qFormat/>
    <w:uiPriority w:val="0"/>
    <w:rPr>
      <w:rFonts w:ascii="Times Armenian" w:hAnsi="Times Armenian"/>
      <w:b/>
      <w:lang w:val="hy-AM" w:eastAsia="ru-RU" w:bidi="ar-SA"/>
    </w:rPr>
  </w:style>
  <w:style w:type="character" w:customStyle="1" w:styleId="44">
    <w:name w:val="Заголовок 8 Знак"/>
    <w:link w:val="9"/>
    <w:qFormat/>
    <w:locked/>
    <w:uiPriority w:val="0"/>
    <w:rPr>
      <w:rFonts w:ascii="Times Armenian" w:hAnsi="Times Armenian"/>
      <w:i/>
      <w:lang w:val="nl-NL" w:eastAsia="zh-CN" w:bidi="ar-SA"/>
    </w:rPr>
  </w:style>
  <w:style w:type="character" w:customStyle="1" w:styleId="45">
    <w:name w:val="Основной текст с отступом Знак"/>
    <w:link w:val="18"/>
    <w:qFormat/>
    <w:uiPriority w:val="0"/>
    <w:rPr>
      <w:rFonts w:ascii="Arial LatArm" w:hAnsi="Arial LatArm"/>
      <w:i/>
      <w:lang w:val="en-AU" w:eastAsia="en-US" w:bidi="ar-SA"/>
    </w:rPr>
  </w:style>
  <w:style w:type="character" w:customStyle="1" w:styleId="46">
    <w:name w:val="Нижний колонтитул Знак"/>
    <w:link w:val="29"/>
    <w:qFormat/>
    <w:uiPriority w:val="0"/>
    <w:rPr>
      <w:lang w:val="en-US" w:eastAsia="en-US" w:bidi="ar-SA"/>
    </w:rPr>
  </w:style>
  <w:style w:type="paragraph" w:customStyle="1" w:styleId="47">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48">
    <w:name w:val="Default"/>
    <w:qFormat/>
    <w:uiPriority w:val="99"/>
    <w:pPr>
      <w:autoSpaceDE w:val="0"/>
      <w:autoSpaceDN w:val="0"/>
      <w:adjustRightInd w:val="0"/>
    </w:pPr>
    <w:rPr>
      <w:rFonts w:ascii="Arial Unicode" w:hAnsi="Arial Unicode" w:eastAsia="Times New Roman" w:cs="Arial Unicode"/>
      <w:color w:val="000000"/>
      <w:sz w:val="24"/>
      <w:szCs w:val="24"/>
      <w:lang w:val="ru-RU" w:eastAsia="ru-RU" w:bidi="ar-SA"/>
    </w:rPr>
  </w:style>
  <w:style w:type="character" w:customStyle="1" w:styleId="49">
    <w:name w:val="Текст выноски Знак"/>
    <w:link w:val="13"/>
    <w:qFormat/>
    <w:uiPriority w:val="0"/>
    <w:rPr>
      <w:rFonts w:ascii="Tahoma" w:hAnsi="Tahoma" w:cs="Tahoma"/>
      <w:sz w:val="16"/>
      <w:szCs w:val="16"/>
    </w:rPr>
  </w:style>
  <w:style w:type="character" w:customStyle="1" w:styleId="50">
    <w:name w:val="Char Char1"/>
    <w:qFormat/>
    <w:locked/>
    <w:uiPriority w:val="0"/>
    <w:rPr>
      <w:rFonts w:ascii="Arial LatArm" w:hAnsi="Arial LatArm"/>
      <w:i/>
      <w:lang w:val="en-AU" w:eastAsia="en-US" w:bidi="ar-SA"/>
    </w:rPr>
  </w:style>
  <w:style w:type="character" w:customStyle="1" w:styleId="51">
    <w:name w:val="Основной текст Знак"/>
    <w:link w:val="15"/>
    <w:qFormat/>
    <w:uiPriority w:val="0"/>
    <w:rPr>
      <w:sz w:val="24"/>
      <w:szCs w:val="24"/>
      <w:lang w:val="en-US" w:eastAsia="en-US" w:bidi="ar-SA"/>
    </w:rPr>
  </w:style>
  <w:style w:type="character" w:customStyle="1" w:styleId="52">
    <w:name w:val="Название Знак"/>
    <w:link w:val="40"/>
    <w:qFormat/>
    <w:uiPriority w:val="0"/>
    <w:rPr>
      <w:rFonts w:ascii="Arial Armenian" w:hAnsi="Arial Armenian"/>
      <w:sz w:val="24"/>
      <w:lang w:val="en-US" w:eastAsia="en-US" w:bidi="ar-SA"/>
    </w:rPr>
  </w:style>
  <w:style w:type="paragraph" w:customStyle="1" w:styleId="53">
    <w:name w:val="Char Char Char Char Char Char Char Char Char Char Char Char"/>
    <w:basedOn w:val="1"/>
    <w:qFormat/>
    <w:uiPriority w:val="99"/>
    <w:pPr>
      <w:spacing w:after="160" w:line="240" w:lineRule="exact"/>
    </w:pPr>
    <w:rPr>
      <w:rFonts w:ascii="Arial" w:hAnsi="Arial" w:cs="Arial"/>
      <w:sz w:val="20"/>
      <w:szCs w:val="20"/>
    </w:rPr>
  </w:style>
  <w:style w:type="paragraph" w:customStyle="1" w:styleId="54">
    <w:name w:val="norm"/>
    <w:basedOn w:val="1"/>
    <w:qFormat/>
    <w:uiPriority w:val="99"/>
    <w:pPr>
      <w:spacing w:line="480" w:lineRule="auto"/>
      <w:ind w:firstLine="709"/>
      <w:jc w:val="both"/>
    </w:pPr>
    <w:rPr>
      <w:rFonts w:ascii="Arial Armenian" w:hAnsi="Arial Armenian"/>
      <w:sz w:val="22"/>
      <w:szCs w:val="20"/>
      <w:lang w:eastAsia="ru-RU"/>
    </w:rPr>
  </w:style>
  <w:style w:type="character" w:customStyle="1" w:styleId="55">
    <w:name w:val="norm Char"/>
    <w:qFormat/>
    <w:locked/>
    <w:uiPriority w:val="0"/>
    <w:rPr>
      <w:rFonts w:ascii="Arial Armenian" w:hAnsi="Arial Armenian"/>
      <w:sz w:val="22"/>
      <w:lang w:val="en-US" w:eastAsia="ru-RU" w:bidi="ar-SA"/>
    </w:rPr>
  </w:style>
  <w:style w:type="character" w:customStyle="1" w:styleId="56">
    <w:name w:val="Char Char Char"/>
    <w:qFormat/>
    <w:uiPriority w:val="0"/>
    <w:rPr>
      <w:rFonts w:ascii="Arial LatArm" w:hAnsi="Arial LatArm"/>
      <w:sz w:val="24"/>
      <w:lang w:eastAsia="ru-RU"/>
    </w:rPr>
  </w:style>
  <w:style w:type="character" w:customStyle="1" w:styleId="57">
    <w:name w:val="Char Char22"/>
    <w:qFormat/>
    <w:uiPriority w:val="0"/>
    <w:rPr>
      <w:rFonts w:ascii="Arial Armenian" w:hAnsi="Arial Armenian"/>
      <w:sz w:val="28"/>
      <w:lang w:val="en-US"/>
    </w:rPr>
  </w:style>
  <w:style w:type="character" w:customStyle="1" w:styleId="58">
    <w:name w:val="Заголовок 2 Знак"/>
    <w:link w:val="3"/>
    <w:qFormat/>
    <w:uiPriority w:val="0"/>
    <w:rPr>
      <w:rFonts w:ascii="Arial LatArm" w:hAnsi="Arial LatArm"/>
      <w:b/>
      <w:color w:val="0000FF"/>
      <w:lang w:val="en-US" w:eastAsia="ru-RU" w:bidi="ar-SA"/>
    </w:rPr>
  </w:style>
  <w:style w:type="character" w:customStyle="1" w:styleId="59">
    <w:name w:val="Char Char20"/>
    <w:qFormat/>
    <w:uiPriority w:val="0"/>
    <w:rPr>
      <w:rFonts w:ascii="Times LatArm" w:hAnsi="Times LatArm"/>
      <w:b/>
      <w:sz w:val="28"/>
      <w:lang w:val="en-US"/>
    </w:rPr>
  </w:style>
  <w:style w:type="character" w:customStyle="1" w:styleId="60">
    <w:name w:val="Заголовок 4 Знак"/>
    <w:link w:val="5"/>
    <w:qFormat/>
    <w:uiPriority w:val="0"/>
    <w:rPr>
      <w:rFonts w:ascii="Arial LatArm" w:hAnsi="Arial LatArm"/>
      <w:i/>
      <w:sz w:val="18"/>
      <w:lang w:val="en-US" w:eastAsia="en-US" w:bidi="ar-SA"/>
    </w:rPr>
  </w:style>
  <w:style w:type="character" w:customStyle="1" w:styleId="61">
    <w:name w:val="Заголовок 5 Знак"/>
    <w:link w:val="6"/>
    <w:uiPriority w:val="0"/>
    <w:rPr>
      <w:rFonts w:ascii="Arial LatArm" w:hAnsi="Arial LatArm"/>
      <w:b/>
      <w:sz w:val="26"/>
      <w:lang w:val="en-US" w:eastAsia="ru-RU" w:bidi="ar-SA"/>
    </w:rPr>
  </w:style>
  <w:style w:type="character" w:customStyle="1" w:styleId="62">
    <w:name w:val="Заголовок 6 Знак"/>
    <w:link w:val="7"/>
    <w:uiPriority w:val="0"/>
    <w:rPr>
      <w:rFonts w:ascii="Arial LatArm" w:hAnsi="Arial LatArm"/>
      <w:b/>
      <w:color w:val="000000"/>
      <w:sz w:val="22"/>
      <w:lang w:val="en-US" w:eastAsia="ru-RU" w:bidi="ar-SA"/>
    </w:rPr>
  </w:style>
  <w:style w:type="character" w:customStyle="1" w:styleId="63">
    <w:name w:val="Char Char16"/>
    <w:uiPriority w:val="0"/>
    <w:rPr>
      <w:rFonts w:ascii="Times Armenian" w:hAnsi="Times Armenian"/>
      <w:b/>
      <w:lang w:val="hy-AM"/>
    </w:rPr>
  </w:style>
  <w:style w:type="character" w:customStyle="1" w:styleId="64">
    <w:name w:val="Char Char15"/>
    <w:uiPriority w:val="0"/>
    <w:rPr>
      <w:rFonts w:ascii="Times Armenian" w:hAnsi="Times Armenian"/>
      <w:i/>
      <w:lang w:val="nl-NL"/>
    </w:rPr>
  </w:style>
  <w:style w:type="character" w:customStyle="1" w:styleId="65">
    <w:name w:val="Заголовок 9 Знак"/>
    <w:link w:val="10"/>
    <w:uiPriority w:val="0"/>
    <w:rPr>
      <w:rFonts w:ascii="Times Armenian" w:hAnsi="Times Armenian"/>
      <w:b/>
      <w:color w:val="000000"/>
      <w:sz w:val="22"/>
      <w:lang w:val="pt-BR" w:eastAsia="ru-RU" w:bidi="ar-SA"/>
    </w:rPr>
  </w:style>
  <w:style w:type="character" w:customStyle="1" w:styleId="66">
    <w:name w:val="Char Char13"/>
    <w:uiPriority w:val="0"/>
    <w:rPr>
      <w:rFonts w:ascii="Arial Armenian" w:hAnsi="Arial Armenian"/>
      <w:lang w:val="en-US"/>
    </w:rPr>
  </w:style>
  <w:style w:type="character" w:customStyle="1" w:styleId="67">
    <w:name w:val="Основной текст с отступом 2 Знак"/>
    <w:link w:val="19"/>
    <w:uiPriority w:val="0"/>
    <w:rPr>
      <w:rFonts w:ascii="Baltica" w:hAnsi="Baltica"/>
      <w:lang w:val="af-ZA" w:eastAsia="en-US" w:bidi="ar-SA"/>
    </w:rPr>
  </w:style>
  <w:style w:type="character" w:customStyle="1" w:styleId="68">
    <w:name w:val="Основной текст 2 Знак"/>
    <w:link w:val="16"/>
    <w:uiPriority w:val="0"/>
    <w:rPr>
      <w:rFonts w:ascii="Arial LatArm" w:hAnsi="Arial LatArm"/>
      <w:lang w:val="en-US" w:eastAsia="en-US" w:bidi="ar-SA"/>
    </w:rPr>
  </w:style>
  <w:style w:type="character" w:customStyle="1" w:styleId="69">
    <w:name w:val="Верхний колонтитул Знак"/>
    <w:link w:val="32"/>
    <w:uiPriority w:val="0"/>
    <w:rPr>
      <w:lang w:val="en-AU" w:eastAsia="ru-RU" w:bidi="ar-SA"/>
    </w:rPr>
  </w:style>
  <w:style w:type="character" w:customStyle="1" w:styleId="70">
    <w:name w:val="Основной текст 3 Знак"/>
    <w:link w:val="17"/>
    <w:uiPriority w:val="0"/>
    <w:rPr>
      <w:rFonts w:ascii="Arial LatArm" w:hAnsi="Arial LatArm"/>
      <w:lang w:val="en-US" w:eastAsia="ru-RU" w:bidi="ar-SA"/>
    </w:rPr>
  </w:style>
  <w:style w:type="paragraph" w:customStyle="1" w:styleId="71">
    <w:name w:val="Revision"/>
    <w:hidden/>
    <w:semiHidden/>
    <w:uiPriority w:val="0"/>
    <w:rPr>
      <w:rFonts w:ascii="Times Armenian" w:hAnsi="Times Armenian" w:eastAsia="Times New Roman" w:cs="Times New Roman"/>
      <w:sz w:val="24"/>
      <w:lang w:val="en-US" w:eastAsia="ru-RU" w:bidi="ar-SA"/>
    </w:rPr>
  </w:style>
  <w:style w:type="paragraph" w:customStyle="1" w:styleId="72">
    <w:name w:val="Char1"/>
    <w:basedOn w:val="1"/>
    <w:qFormat/>
    <w:uiPriority w:val="99"/>
    <w:pPr>
      <w:spacing w:after="160" w:line="240" w:lineRule="exact"/>
    </w:pPr>
    <w:rPr>
      <w:rFonts w:ascii="Verdana" w:hAnsi="Verdana"/>
      <w:sz w:val="20"/>
      <w:szCs w:val="20"/>
    </w:rPr>
  </w:style>
  <w:style w:type="paragraph" w:customStyle="1" w:styleId="73">
    <w:name w:val="Style2"/>
    <w:basedOn w:val="1"/>
    <w:qFormat/>
    <w:uiPriority w:val="99"/>
    <w:pPr>
      <w:jc w:val="center"/>
    </w:pPr>
    <w:rPr>
      <w:rFonts w:ascii="Arial Armenian" w:hAnsi="Arial Armenian"/>
      <w:w w:val="90"/>
      <w:sz w:val="22"/>
      <w:szCs w:val="20"/>
      <w:lang w:eastAsia="ru-RU"/>
    </w:rPr>
  </w:style>
  <w:style w:type="character" w:customStyle="1" w:styleId="74">
    <w:name w:val="Char Char23"/>
    <w:uiPriority w:val="0"/>
    <w:rPr>
      <w:rFonts w:ascii="Arial Armenian" w:hAnsi="Arial Armenian"/>
      <w:sz w:val="28"/>
      <w:lang w:val="en-US" w:eastAsia="ru-RU" w:bidi="ar-SA"/>
    </w:rPr>
  </w:style>
  <w:style w:type="character" w:customStyle="1" w:styleId="75">
    <w:name w:val="Char Char21"/>
    <w:uiPriority w:val="0"/>
    <w:rPr>
      <w:rFonts w:ascii="Arial LatArm" w:hAnsi="Arial LatArm"/>
      <w:b/>
      <w:color w:val="0000FF"/>
      <w:lang w:val="en-US" w:eastAsia="ru-RU" w:bidi="ar-SA"/>
    </w:rPr>
  </w:style>
  <w:style w:type="paragraph" w:styleId="76">
    <w:name w:val="List Paragraph"/>
    <w:basedOn w:val="1"/>
    <w:link w:val="110"/>
    <w:qFormat/>
    <w:uiPriority w:val="34"/>
    <w:pPr>
      <w:ind w:left="720"/>
    </w:pPr>
    <w:rPr>
      <w:rFonts w:ascii="Times Armenian" w:hAnsi="Times Armenian"/>
      <w:lang w:val="zh-CN" w:eastAsia="ru-RU"/>
    </w:rPr>
  </w:style>
  <w:style w:type="character" w:customStyle="1" w:styleId="77">
    <w:name w:val="Char Char25"/>
    <w:uiPriority w:val="0"/>
    <w:rPr>
      <w:rFonts w:ascii="Arial Armenian" w:hAnsi="Arial Armenian"/>
      <w:sz w:val="28"/>
      <w:lang w:val="en-US" w:eastAsia="ru-RU" w:bidi="ar-SA"/>
    </w:rPr>
  </w:style>
  <w:style w:type="character" w:customStyle="1" w:styleId="78">
    <w:name w:val="Char Char24"/>
    <w:uiPriority w:val="0"/>
    <w:rPr>
      <w:rFonts w:ascii="Arial LatArm" w:hAnsi="Arial LatArm"/>
      <w:b/>
      <w:color w:val="0000FF"/>
      <w:lang w:val="en-US" w:eastAsia="ru-RU" w:bidi="ar-SA"/>
    </w:rPr>
  </w:style>
  <w:style w:type="paragraph" w:customStyle="1" w:styleId="79">
    <w:name w:val="Body Text Indent 2+2"/>
    <w:basedOn w:val="1"/>
    <w:next w:val="1"/>
    <w:qFormat/>
    <w:uiPriority w:val="99"/>
    <w:pPr>
      <w:autoSpaceDE w:val="0"/>
      <w:autoSpaceDN w:val="0"/>
      <w:adjustRightInd w:val="0"/>
    </w:pPr>
    <w:rPr>
      <w:rFonts w:ascii="Times Armenian" w:hAnsi="Times Armenian"/>
      <w:lang w:val="ru-RU" w:eastAsia="ru-RU"/>
    </w:rPr>
  </w:style>
  <w:style w:type="paragraph" w:customStyle="1" w:styleId="80">
    <w:name w:val="Normal+2"/>
    <w:basedOn w:val="1"/>
    <w:next w:val="1"/>
    <w:qFormat/>
    <w:uiPriority w:val="99"/>
    <w:pPr>
      <w:autoSpaceDE w:val="0"/>
      <w:autoSpaceDN w:val="0"/>
      <w:adjustRightInd w:val="0"/>
    </w:pPr>
    <w:rPr>
      <w:rFonts w:ascii="Times Armenian" w:hAnsi="Times Armenian"/>
      <w:lang w:val="ru-RU" w:eastAsia="ru-RU"/>
    </w:rPr>
  </w:style>
  <w:style w:type="paragraph" w:customStyle="1" w:styleId="81">
    <w:name w:val="Знак Знак Знак Char Char Char Char Знак Знак Знак"/>
    <w:basedOn w:val="1"/>
    <w:qFormat/>
    <w:uiPriority w:val="99"/>
    <w:pPr>
      <w:widowControl w:val="0"/>
      <w:bidi/>
      <w:adjustRightInd w:val="0"/>
      <w:spacing w:after="160" w:line="240" w:lineRule="exact"/>
    </w:pPr>
    <w:rPr>
      <w:sz w:val="20"/>
      <w:szCs w:val="20"/>
      <w:lang w:val="en-GB" w:eastAsia="ru-RU" w:bidi="he-IL"/>
    </w:rPr>
  </w:style>
  <w:style w:type="paragraph" w:customStyle="1" w:styleId="82">
    <w:name w:val="xl63"/>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3">
    <w:name w:val="xl64"/>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4">
    <w:name w:val="xl65"/>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5">
    <w:name w:val="xl66"/>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6">
    <w:name w:val="xl67"/>
    <w:basedOn w:val="1"/>
    <w:qFormat/>
    <w:uiPriority w:val="99"/>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7">
    <w:name w:val="xl68"/>
    <w:basedOn w:val="1"/>
    <w:qFormat/>
    <w:uiPriority w:val="99"/>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8">
    <w:name w:val="xl69"/>
    <w:basedOn w:val="1"/>
    <w:qFormat/>
    <w:uiPriority w:val="99"/>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89">
    <w:name w:val="xl70"/>
    <w:basedOn w:val="1"/>
    <w:qFormat/>
    <w:uiPriority w:val="99"/>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71"/>
    <w:basedOn w:val="1"/>
    <w:qFormat/>
    <w:uiPriority w:val="99"/>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1">
    <w:name w:val="xl72"/>
    <w:basedOn w:val="1"/>
    <w:qFormat/>
    <w:uiPriority w:val="99"/>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2">
    <w:name w:val="font5"/>
    <w:basedOn w:val="1"/>
    <w:qFormat/>
    <w:uiPriority w:val="99"/>
    <w:pPr>
      <w:spacing w:before="100" w:beforeAutospacing="1" w:after="100" w:afterAutospacing="1"/>
    </w:pPr>
    <w:rPr>
      <w:rFonts w:ascii="Times Armenian" w:hAnsi="Times Armenian" w:eastAsia="Arial Unicode MS" w:cs="Arial Unicode MS"/>
      <w:sz w:val="16"/>
      <w:szCs w:val="16"/>
    </w:rPr>
  </w:style>
  <w:style w:type="paragraph" w:customStyle="1" w:styleId="93">
    <w:name w:val="font6"/>
    <w:basedOn w:val="1"/>
    <w:qFormat/>
    <w:uiPriority w:val="99"/>
    <w:pPr>
      <w:spacing w:before="100" w:beforeAutospacing="1" w:after="100" w:afterAutospacing="1"/>
    </w:pPr>
    <w:rPr>
      <w:rFonts w:ascii="Times Armenian" w:hAnsi="Times Armenian" w:eastAsia="Arial Unicode MS" w:cs="Arial Unicode MS"/>
      <w:i/>
      <w:iCs/>
      <w:sz w:val="16"/>
      <w:szCs w:val="16"/>
    </w:rPr>
  </w:style>
  <w:style w:type="paragraph" w:customStyle="1" w:styleId="94">
    <w:name w:val="font7"/>
    <w:basedOn w:val="1"/>
    <w:qFormat/>
    <w:uiPriority w:val="99"/>
    <w:pPr>
      <w:spacing w:before="100" w:beforeAutospacing="1" w:after="100" w:afterAutospacing="1"/>
    </w:pPr>
    <w:rPr>
      <w:rFonts w:ascii="Times LatArm" w:hAnsi="Times LatArm" w:eastAsia="Arial Unicode MS" w:cs="Arial Unicode MS"/>
      <w:sz w:val="16"/>
      <w:szCs w:val="16"/>
    </w:rPr>
  </w:style>
  <w:style w:type="paragraph" w:customStyle="1" w:styleId="95">
    <w:name w:val="font8"/>
    <w:basedOn w:val="1"/>
    <w:qFormat/>
    <w:uiPriority w:val="99"/>
    <w:pPr>
      <w:spacing w:before="100" w:beforeAutospacing="1" w:after="100" w:afterAutospacing="1"/>
    </w:pPr>
    <w:rPr>
      <w:rFonts w:ascii="Times LatRus" w:hAnsi="Times LatRus" w:eastAsia="Arial Unicode MS" w:cs="Arial Unicode MS"/>
      <w:sz w:val="16"/>
      <w:szCs w:val="16"/>
    </w:rPr>
  </w:style>
  <w:style w:type="paragraph" w:customStyle="1" w:styleId="96">
    <w:name w:val="font9"/>
    <w:basedOn w:val="1"/>
    <w:qFormat/>
    <w:uiPriority w:val="99"/>
    <w:pPr>
      <w:spacing w:before="100" w:beforeAutospacing="1" w:after="100" w:afterAutospacing="1"/>
    </w:pPr>
    <w:rPr>
      <w:rFonts w:ascii="Times LatRus" w:hAnsi="Times LatRus" w:eastAsia="Arial Unicode MS" w:cs="Arial Unicode MS"/>
      <w:i/>
      <w:iCs/>
      <w:sz w:val="16"/>
      <w:szCs w:val="16"/>
    </w:rPr>
  </w:style>
  <w:style w:type="paragraph" w:customStyle="1" w:styleId="97">
    <w:name w:val="font10"/>
    <w:basedOn w:val="1"/>
    <w:qFormat/>
    <w:uiPriority w:val="99"/>
    <w:pPr>
      <w:spacing w:before="100" w:beforeAutospacing="1" w:after="100" w:afterAutospacing="1"/>
    </w:pPr>
    <w:rPr>
      <w:rFonts w:ascii="Times LatArm" w:hAnsi="Times LatArm" w:eastAsia="Arial Unicode MS" w:cs="Arial Unicode MS"/>
      <w:sz w:val="16"/>
      <w:szCs w:val="16"/>
    </w:rPr>
  </w:style>
  <w:style w:type="paragraph" w:customStyle="1" w:styleId="98">
    <w:name w:val="font11"/>
    <w:basedOn w:val="1"/>
    <w:qFormat/>
    <w:uiPriority w:val="99"/>
    <w:pPr>
      <w:spacing w:before="100" w:beforeAutospacing="1" w:after="100" w:afterAutospacing="1"/>
    </w:pPr>
    <w:rPr>
      <w:rFonts w:ascii="Times LatRus" w:hAnsi="Times LatRus" w:eastAsia="Arial Unicode MS" w:cs="Arial Unicode MS"/>
      <w:sz w:val="16"/>
      <w:szCs w:val="16"/>
    </w:rPr>
  </w:style>
  <w:style w:type="paragraph" w:customStyle="1" w:styleId="99">
    <w:name w:val="font12"/>
    <w:basedOn w:val="1"/>
    <w:qFormat/>
    <w:uiPriority w:val="99"/>
    <w:pPr>
      <w:spacing w:before="100" w:beforeAutospacing="1" w:after="100" w:afterAutospacing="1"/>
    </w:pPr>
    <w:rPr>
      <w:rFonts w:eastAsia="Arial Unicode MS"/>
      <w:sz w:val="16"/>
      <w:szCs w:val="16"/>
    </w:rPr>
  </w:style>
  <w:style w:type="paragraph" w:customStyle="1" w:styleId="100">
    <w:name w:val="font13"/>
    <w:basedOn w:val="1"/>
    <w:qFormat/>
    <w:uiPriority w:val="99"/>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1">
    <w:name w:val="xl73"/>
    <w:basedOn w:val="1"/>
    <w:qFormat/>
    <w:uiPriority w:val="99"/>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2">
    <w:name w:val="xl74"/>
    <w:basedOn w:val="1"/>
    <w:qFormat/>
    <w:uiPriority w:val="99"/>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3">
    <w:name w:val="xl75"/>
    <w:basedOn w:val="1"/>
    <w:qFormat/>
    <w:uiPriority w:val="99"/>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4">
    <w:name w:val="Index 11"/>
    <w:basedOn w:val="1"/>
    <w:qFormat/>
    <w:uiPriority w:val="99"/>
    <w:pPr>
      <w:suppressAutoHyphens/>
      <w:spacing w:line="100" w:lineRule="atLeast"/>
      <w:ind w:left="240" w:hanging="240"/>
    </w:pPr>
    <w:rPr>
      <w:rFonts w:ascii="Times Armenian" w:hAnsi="Times Armenian"/>
      <w:kern w:val="1"/>
      <w:sz w:val="16"/>
      <w:szCs w:val="16"/>
      <w:lang w:eastAsia="ar-SA"/>
    </w:rPr>
  </w:style>
  <w:style w:type="paragraph" w:customStyle="1" w:styleId="105">
    <w:name w:val="Index Heading1"/>
    <w:basedOn w:val="1"/>
    <w:qFormat/>
    <w:uiPriority w:val="99"/>
    <w:pPr>
      <w:suppressAutoHyphens/>
      <w:spacing w:line="100" w:lineRule="atLeast"/>
    </w:pPr>
    <w:rPr>
      <w:kern w:val="1"/>
      <w:sz w:val="20"/>
      <w:szCs w:val="20"/>
      <w:lang w:val="en-AU" w:eastAsia="ar-SA"/>
    </w:rPr>
  </w:style>
  <w:style w:type="character" w:customStyle="1" w:styleId="106">
    <w:name w:val="Char Char Char Char1"/>
    <w:uiPriority w:val="0"/>
    <w:rPr>
      <w:rFonts w:ascii="Arial LatArm" w:hAnsi="Arial LatArm"/>
      <w:sz w:val="24"/>
      <w:lang w:val="en-US" w:eastAsia="ru-RU" w:bidi="ar-SA"/>
    </w:rPr>
  </w:style>
  <w:style w:type="character" w:customStyle="1" w:styleId="107">
    <w:name w:val="Текст сноски Знак"/>
    <w:link w:val="31"/>
    <w:semiHidden/>
    <w:qFormat/>
    <w:uiPriority w:val="0"/>
    <w:rPr>
      <w:rFonts w:ascii="Times Armenian" w:hAnsi="Times Armenian"/>
      <w:lang w:eastAsia="ru-RU"/>
    </w:rPr>
  </w:style>
  <w:style w:type="character" w:customStyle="1" w:styleId="108">
    <w:name w:val="Char Char"/>
    <w:qFormat/>
    <w:locked/>
    <w:uiPriority w:val="0"/>
    <w:rPr>
      <w:lang w:val="en-US" w:eastAsia="en-US" w:bidi="ar-SA"/>
    </w:rPr>
  </w:style>
  <w:style w:type="paragraph" w:customStyle="1" w:styleId="109">
    <w:name w:val="Char3 Char Char Char"/>
    <w:basedOn w:val="1"/>
    <w:next w:val="1"/>
    <w:semiHidden/>
    <w:qFormat/>
    <w:uiPriority w:val="99"/>
    <w:pPr>
      <w:spacing w:after="160" w:line="240" w:lineRule="exact"/>
      <w:jc w:val="both"/>
    </w:pPr>
    <w:rPr>
      <w:rFonts w:ascii="Arial" w:hAnsi="Arial" w:cs="Arial"/>
      <w:b/>
      <w:sz w:val="20"/>
      <w:szCs w:val="20"/>
      <w:lang w:val="en-GB"/>
    </w:rPr>
  </w:style>
  <w:style w:type="character" w:customStyle="1" w:styleId="110">
    <w:name w:val="Абзац списка Знак"/>
    <w:link w:val="76"/>
    <w:qFormat/>
    <w:locked/>
    <w:uiPriority w:val="34"/>
    <w:rPr>
      <w:rFonts w:ascii="Times Armenian" w:hAnsi="Times Armenian" w:cs="Times Armenian"/>
      <w:sz w:val="24"/>
      <w:szCs w:val="24"/>
      <w:lang w:eastAsia="ru-RU"/>
    </w:rPr>
  </w:style>
  <w:style w:type="character" w:customStyle="1" w:styleId="111">
    <w:name w:val="Основной текст с отступом 3 Знак"/>
    <w:link w:val="20"/>
    <w:qFormat/>
    <w:uiPriority w:val="0"/>
    <w:rPr>
      <w:rFonts w:ascii="Times Armenian" w:hAnsi="Times Armenian"/>
    </w:rPr>
  </w:style>
  <w:style w:type="character" w:customStyle="1" w:styleId="112">
    <w:name w:val="Unresolved Mention"/>
    <w:semiHidden/>
    <w:unhideWhenUsed/>
    <w:qFormat/>
    <w:uiPriority w:val="99"/>
    <w:rPr>
      <w:color w:val="605E5C"/>
      <w:shd w:val="clear" w:color="auto" w:fill="E1DFDD"/>
    </w:rPr>
  </w:style>
  <w:style w:type="character" w:customStyle="1" w:styleId="113">
    <w:name w:val="Текст примечания Знак"/>
    <w:link w:val="22"/>
    <w:semiHidden/>
    <w:qFormat/>
    <w:uiPriority w:val="0"/>
    <w:rPr>
      <w:rFonts w:ascii="Times Armenian" w:hAnsi="Times Armenian"/>
      <w:lang w:eastAsia="ru-RU"/>
    </w:rPr>
  </w:style>
  <w:style w:type="character" w:customStyle="1" w:styleId="114">
    <w:name w:val="Тема примечания Знак"/>
    <w:link w:val="23"/>
    <w:semiHidden/>
    <w:qFormat/>
    <w:uiPriority w:val="0"/>
    <w:rPr>
      <w:rFonts w:ascii="Times Armenian" w:hAnsi="Times Armenian"/>
      <w:b/>
      <w:bCs/>
      <w:lang w:eastAsia="ru-RU"/>
    </w:rPr>
  </w:style>
  <w:style w:type="character" w:customStyle="1" w:styleId="115">
    <w:name w:val="Текст концевой сноски Знак"/>
    <w:link w:val="27"/>
    <w:semiHidden/>
    <w:qFormat/>
    <w:uiPriority w:val="0"/>
    <w:rPr>
      <w:rFonts w:ascii="Times Armenian" w:hAnsi="Times Armenian"/>
      <w:lang w:eastAsia="ru-RU"/>
    </w:rPr>
  </w:style>
  <w:style w:type="character" w:customStyle="1" w:styleId="116">
    <w:name w:val="Схема документа Знак"/>
    <w:link w:val="24"/>
    <w:semiHidden/>
    <w:qFormat/>
    <w:uiPriority w:val="0"/>
    <w:rPr>
      <w:rFonts w:ascii="Tahoma" w:hAnsi="Tahoma" w:cs="Tahoma"/>
      <w:shd w:val="clear" w:color="auto" w:fill="000080"/>
      <w:lang w:eastAsia="ru-RU"/>
    </w:rPr>
  </w:style>
  <w:style w:type="character" w:customStyle="1" w:styleId="117">
    <w:name w:val="Char Char4"/>
    <w:qFormat/>
    <w:locked/>
    <w:uiPriority w:val="0"/>
    <w:rPr>
      <w:sz w:val="24"/>
      <w:szCs w:val="24"/>
      <w:lang w:val="en-US" w:eastAsia="en-US" w:bidi="ar-SA"/>
    </w:rPr>
  </w:style>
  <w:style w:type="paragraph" w:customStyle="1" w:styleId="118">
    <w:name w:val="msonormalcxspmiddle"/>
    <w:basedOn w:val="1"/>
    <w:qFormat/>
    <w:uiPriority w:val="99"/>
    <w:pPr>
      <w:spacing w:before="100" w:beforeAutospacing="1" w:after="100" w:afterAutospacing="1"/>
    </w:pPr>
  </w:style>
  <w:style w:type="character" w:customStyle="1" w:styleId="119">
    <w:name w:val="Char Char5"/>
    <w:qFormat/>
    <w:locked/>
    <w:uiPriority w:val="0"/>
    <w:rPr>
      <w:sz w:val="24"/>
      <w:szCs w:val="24"/>
      <w:lang w:val="en-US" w:eastAsia="en-US" w:bidi="ar-SA"/>
    </w:rPr>
  </w:style>
  <w:style w:type="character" w:customStyle="1" w:styleId="120">
    <w:name w:val="Основной текст с отступом Знак1"/>
    <w:basedOn w:val="11"/>
    <w:semiHidden/>
    <w:qFormat/>
    <w:uiPriority w:val="0"/>
    <w:rPr>
      <w:sz w:val="24"/>
      <w:szCs w:val="24"/>
    </w:rPr>
  </w:style>
  <w:style w:type="character" w:customStyle="1" w:styleId="121">
    <w:name w:val="Текст примечания Знак1"/>
    <w:basedOn w:val="11"/>
    <w:semiHidden/>
    <w:qFormat/>
    <w:uiPriority w:val="0"/>
  </w:style>
  <w:style w:type="character" w:customStyle="1" w:styleId="122">
    <w:name w:val="Заголовок 7 Знак1"/>
    <w:basedOn w:val="11"/>
    <w:semiHidden/>
    <w:qFormat/>
    <w:uiPriority w:val="0"/>
    <w:rPr>
      <w:rFonts w:asciiTheme="majorHAnsi" w:hAnsiTheme="majorHAnsi" w:eastAsiaTheme="majorEastAsia" w:cstheme="majorBidi"/>
      <w:i/>
      <w:iCs/>
      <w:color w:val="404040" w:themeColor="text1" w:themeTint="BF"/>
      <w:sz w:val="24"/>
      <w:szCs w:val="24"/>
      <w14:textFill>
        <w14:solidFill>
          <w14:schemeClr w14:val="tx1">
            <w14:lumMod w14:val="75000"/>
            <w14:lumOff w14:val="25000"/>
          </w14:schemeClr>
        </w14:solidFill>
      </w14:textFill>
    </w:rPr>
  </w:style>
  <w:style w:type="character" w:customStyle="1" w:styleId="123">
    <w:name w:val="Заголовок 8 Знак1"/>
    <w:basedOn w:val="11"/>
    <w:semiHidden/>
    <w:qFormat/>
    <w:uiPriority w:val="0"/>
    <w:rPr>
      <w:rFonts w:asciiTheme="majorHAnsi" w:hAnsiTheme="majorHAnsi" w:eastAsiaTheme="majorEastAsia" w:cstheme="majorBidi"/>
      <w:color w:val="404040" w:themeColor="text1" w:themeTint="BF"/>
      <w14:textFill>
        <w14:solidFill>
          <w14:schemeClr w14:val="tx1">
            <w14:lumMod w14:val="75000"/>
            <w14:lumOff w14:val="25000"/>
          </w14:schemeClr>
        </w14:solidFill>
      </w14:textFill>
    </w:rPr>
  </w:style>
  <w:style w:type="character" w:customStyle="1" w:styleId="124">
    <w:name w:val="Заголовок 9 Знак1"/>
    <w:basedOn w:val="11"/>
    <w:semiHidden/>
    <w:qFormat/>
    <w:uiPriority w:val="0"/>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25">
    <w:name w:val="Нижний колонтитул Знак1"/>
    <w:basedOn w:val="11"/>
    <w:semiHidden/>
    <w:qFormat/>
    <w:uiPriority w:val="0"/>
    <w:rPr>
      <w:sz w:val="24"/>
      <w:szCs w:val="24"/>
    </w:rPr>
  </w:style>
  <w:style w:type="character" w:customStyle="1" w:styleId="126">
    <w:name w:val="Основной текст с отступом 3 Знак1"/>
    <w:basedOn w:val="11"/>
    <w:semiHidden/>
    <w:qFormat/>
    <w:uiPriority w:val="0"/>
    <w:rPr>
      <w:sz w:val="16"/>
      <w:szCs w:val="16"/>
    </w:rPr>
  </w:style>
  <w:style w:type="character" w:customStyle="1" w:styleId="127">
    <w:name w:val="Основной текст 2 Знак1"/>
    <w:basedOn w:val="11"/>
    <w:semiHidden/>
    <w:qFormat/>
    <w:uiPriority w:val="0"/>
    <w:rPr>
      <w:sz w:val="24"/>
      <w:szCs w:val="24"/>
    </w:rPr>
  </w:style>
  <w:style w:type="character" w:customStyle="1" w:styleId="128">
    <w:name w:val="Основной текст с отступом 2 Знак1"/>
    <w:basedOn w:val="11"/>
    <w:semiHidden/>
    <w:qFormat/>
    <w:uiPriority w:val="0"/>
    <w:rPr>
      <w:sz w:val="24"/>
      <w:szCs w:val="24"/>
    </w:rPr>
  </w:style>
  <w:style w:type="character" w:customStyle="1" w:styleId="129">
    <w:name w:val="Текст выноски Знак1"/>
    <w:basedOn w:val="11"/>
    <w:semiHidden/>
    <w:qFormat/>
    <w:uiPriority w:val="0"/>
    <w:rPr>
      <w:rFonts w:ascii="Tahoma" w:hAnsi="Tahoma" w:cs="Tahoma"/>
      <w:sz w:val="16"/>
      <w:szCs w:val="16"/>
    </w:rPr>
  </w:style>
  <w:style w:type="character" w:customStyle="1" w:styleId="130">
    <w:name w:val="Основной текст Знак1"/>
    <w:basedOn w:val="11"/>
    <w:semiHidden/>
    <w:qFormat/>
    <w:uiPriority w:val="0"/>
    <w:rPr>
      <w:sz w:val="24"/>
      <w:szCs w:val="24"/>
    </w:rPr>
  </w:style>
  <w:style w:type="character" w:customStyle="1" w:styleId="131">
    <w:name w:val="Верхний колонтитул Знак1"/>
    <w:basedOn w:val="11"/>
    <w:semiHidden/>
    <w:qFormat/>
    <w:uiPriority w:val="0"/>
    <w:rPr>
      <w:sz w:val="24"/>
      <w:szCs w:val="24"/>
    </w:rPr>
  </w:style>
  <w:style w:type="character" w:customStyle="1" w:styleId="132">
    <w:name w:val="Основной текст 3 Знак1"/>
    <w:basedOn w:val="11"/>
    <w:semiHidden/>
    <w:qFormat/>
    <w:uiPriority w:val="0"/>
    <w:rPr>
      <w:sz w:val="16"/>
      <w:szCs w:val="16"/>
    </w:rPr>
  </w:style>
  <w:style w:type="character" w:customStyle="1" w:styleId="133">
    <w:name w:val="Название Знак1"/>
    <w:basedOn w:val="11"/>
    <w:qFormat/>
    <w:uiPriority w:val="0"/>
    <w:rPr>
      <w:rFonts w:asciiTheme="majorHAnsi" w:hAnsiTheme="majorHAnsi" w:eastAsiaTheme="majorEastAsia" w:cstheme="majorBidi"/>
      <w:color w:val="333F50" w:themeColor="text2" w:themeShade="BF"/>
      <w:spacing w:val="5"/>
      <w:kern w:val="28"/>
      <w:sz w:val="52"/>
      <w:szCs w:val="52"/>
    </w:rPr>
  </w:style>
  <w:style w:type="character" w:customStyle="1" w:styleId="134">
    <w:name w:val="Текст сноски Знак1"/>
    <w:basedOn w:val="11"/>
    <w:semiHidden/>
    <w:qFormat/>
    <w:uiPriority w:val="0"/>
  </w:style>
  <w:style w:type="character" w:customStyle="1" w:styleId="135">
    <w:name w:val="Тема примечания Знак1"/>
    <w:basedOn w:val="121"/>
    <w:semiHidden/>
    <w:qFormat/>
    <w:uiPriority w:val="0"/>
    <w:rPr>
      <w:b/>
      <w:bCs/>
    </w:rPr>
  </w:style>
  <w:style w:type="character" w:customStyle="1" w:styleId="136">
    <w:name w:val="Текст концевой сноски Знак1"/>
    <w:basedOn w:val="11"/>
    <w:semiHidden/>
    <w:qFormat/>
    <w:uiPriority w:val="0"/>
  </w:style>
  <w:style w:type="character" w:customStyle="1" w:styleId="137">
    <w:name w:val="Схема документа Знак1"/>
    <w:basedOn w:val="11"/>
    <w:semiHidden/>
    <w:qFormat/>
    <w:uiPriority w:val="0"/>
    <w:rPr>
      <w:rFonts w:ascii="Tahoma" w:hAnsi="Tahoma" w:cs="Tahoma"/>
      <w:sz w:val="16"/>
      <w:szCs w:val="16"/>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FB3CEE-2C93-4DDD-8C27-C9B2E35C46BE}">
  <ds:schemaRefs/>
</ds:datastoreItem>
</file>

<file path=docProps/app.xml><?xml version="1.0" encoding="utf-8"?>
<Properties xmlns="http://schemas.openxmlformats.org/officeDocument/2006/extended-properties" xmlns:vt="http://schemas.openxmlformats.org/officeDocument/2006/docPropsVTypes">
  <Template>Normal.dotm</Template>
  <Pages>86</Pages>
  <Words>22155</Words>
  <Characters>126290</Characters>
  <Lines>1052</Lines>
  <Paragraphs>296</Paragraphs>
  <TotalTime>2</TotalTime>
  <ScaleCrop>false</ScaleCrop>
  <LinksUpToDate>false</LinksUpToDate>
  <CharactersWithSpaces>148149</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2022-10-31T10:47:00Z</dcterms:created>
  <dc:creator>H.Avetisyan</dc:creator>
  <cp:keywords>https:/mul2-minfin.gov.am/tasks/543902/oneclick/Ashxatanq_txtayin 8.docx?token=64d181cbd8aaa2b5617f8f855b8ab37f</cp:keywords>
  <cp:lastModifiedBy>Admin</cp:lastModifiedBy>
  <cp:lastPrinted>2018-02-16T07:12:00Z</cp:lastPrinted>
  <dcterms:modified xsi:type="dcterms:W3CDTF">2024-08-07T09:17:03Z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249CB7041A9645B0A4DFCDA23259C1A2_12</vt:lpwstr>
  </property>
</Properties>
</file>